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8E0C4" w14:textId="77777777" w:rsidR="00017A2A" w:rsidRPr="002E5A06" w:rsidRDefault="00017A2A" w:rsidP="00017A2A">
      <w:pPr>
        <w:tabs>
          <w:tab w:val="left" w:pos="-720"/>
        </w:tabs>
        <w:suppressAutoHyphens/>
        <w:rPr>
          <w:ins w:id="0" w:author="Lynne Eckerle" w:date="2022-12-08T20:20:00Z"/>
          <w:rFonts w:ascii="Times New Roman" w:hAnsi="Times New Roman"/>
          <w:b/>
          <w:spacing w:val="-2"/>
          <w:szCs w:val="24"/>
        </w:rPr>
      </w:pPr>
      <w:bookmarkStart w:id="1" w:name="_GoBack"/>
      <w:bookmarkEnd w:id="1"/>
      <w:commentRangeStart w:id="2"/>
      <w:commentRangeStart w:id="3"/>
      <w:ins w:id="4" w:author="Lynne Eckerle" w:date="2022-12-08T20:20:00Z">
        <w:r>
          <w:rPr>
            <w:rFonts w:ascii="Times New Roman" w:hAnsi="Times New Roman"/>
            <w:b/>
            <w:spacing w:val="-2"/>
            <w:szCs w:val="24"/>
          </w:rPr>
          <w:t>Thrive</w:t>
        </w:r>
      </w:ins>
      <w:commentRangeEnd w:id="2"/>
      <w:ins w:id="5" w:author="Lynne Eckerle" w:date="2022-12-09T05:58:00Z">
        <w:r w:rsidR="002F2AA6">
          <w:rPr>
            <w:rStyle w:val="CommentReference"/>
          </w:rPr>
          <w:commentReference w:id="2"/>
        </w:r>
      </w:ins>
      <w:commentRangeEnd w:id="3"/>
      <w:ins w:id="6" w:author="Lynne Eckerle" w:date="2022-12-09T05:59:00Z">
        <w:r w:rsidR="002F2AA6">
          <w:rPr>
            <w:rStyle w:val="CommentReference"/>
          </w:rPr>
          <w:commentReference w:id="3"/>
        </w:r>
      </w:ins>
      <w:ins w:id="7" w:author="Lynne Eckerle" w:date="2022-12-08T20:20:00Z">
        <w:r>
          <w:rPr>
            <w:rFonts w:ascii="Times New Roman" w:hAnsi="Times New Roman"/>
            <w:b/>
            <w:spacing w:val="-2"/>
            <w:szCs w:val="24"/>
          </w:rPr>
          <w:t xml:space="preserve"> Alliance</w:t>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sidRPr="002E5A06">
          <w:rPr>
            <w:rFonts w:ascii="Times New Roman" w:hAnsi="Times New Roman"/>
            <w:b/>
            <w:spacing w:val="-2"/>
            <w:szCs w:val="24"/>
          </w:rPr>
          <w:tab/>
        </w:r>
        <w:r w:rsidRPr="002E5A06">
          <w:rPr>
            <w:rFonts w:ascii="Times New Roman" w:hAnsi="Times New Roman"/>
            <w:b/>
            <w:spacing w:val="-2"/>
            <w:szCs w:val="24"/>
          </w:rPr>
          <w:tab/>
        </w:r>
        <w:r w:rsidRPr="002E5A06">
          <w:rPr>
            <w:rFonts w:ascii="Times New Roman" w:hAnsi="Times New Roman"/>
            <w:b/>
            <w:spacing w:val="-2"/>
            <w:szCs w:val="24"/>
          </w:rPr>
          <w:tab/>
          <w:t>Job Description</w:t>
        </w:r>
      </w:ins>
    </w:p>
    <w:p w14:paraId="36B3ABC6" w14:textId="77777777" w:rsidR="00017A2A" w:rsidRPr="002E5A06" w:rsidRDefault="00017A2A" w:rsidP="00017A2A">
      <w:pPr>
        <w:tabs>
          <w:tab w:val="left" w:pos="-720"/>
        </w:tabs>
        <w:suppressAutoHyphens/>
        <w:rPr>
          <w:ins w:id="8" w:author="Lynne Eckerle" w:date="2022-12-08T20:20:00Z"/>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5754"/>
        <w:gridCol w:w="3246"/>
      </w:tblGrid>
      <w:tr w:rsidR="00017A2A" w:rsidRPr="002E5A06" w14:paraId="337A0014" w14:textId="77777777" w:rsidTr="00292EBD">
        <w:trPr>
          <w:ins w:id="9" w:author="Lynne Eckerle" w:date="2022-12-08T20:20:00Z"/>
        </w:trPr>
        <w:tc>
          <w:tcPr>
            <w:tcW w:w="1428" w:type="dxa"/>
          </w:tcPr>
          <w:p w14:paraId="25D1AC57" w14:textId="77777777" w:rsidR="00017A2A" w:rsidRPr="002E5A06" w:rsidRDefault="00017A2A" w:rsidP="00292EBD">
            <w:pPr>
              <w:tabs>
                <w:tab w:val="left" w:pos="-720"/>
              </w:tabs>
              <w:suppressAutoHyphens/>
              <w:rPr>
                <w:ins w:id="10" w:author="Lynne Eckerle" w:date="2022-12-08T20:20:00Z"/>
                <w:rFonts w:ascii="Times New Roman" w:hAnsi="Times New Roman"/>
                <w:b/>
                <w:spacing w:val="-2"/>
                <w:sz w:val="22"/>
                <w:szCs w:val="22"/>
              </w:rPr>
            </w:pPr>
            <w:ins w:id="11" w:author="Lynne Eckerle" w:date="2022-12-08T20:20:00Z">
              <w:r w:rsidRPr="002E5A06">
                <w:rPr>
                  <w:rFonts w:ascii="Times New Roman" w:hAnsi="Times New Roman"/>
                  <w:b/>
                  <w:spacing w:val="-2"/>
                  <w:sz w:val="22"/>
                  <w:szCs w:val="22"/>
                </w:rPr>
                <w:t>Title</w:t>
              </w:r>
            </w:ins>
          </w:p>
        </w:tc>
        <w:tc>
          <w:tcPr>
            <w:tcW w:w="5754" w:type="dxa"/>
          </w:tcPr>
          <w:p w14:paraId="77CD3E2C" w14:textId="77777777" w:rsidR="00017A2A" w:rsidRPr="002E5A06" w:rsidRDefault="00017A2A" w:rsidP="00292EBD">
            <w:pPr>
              <w:tabs>
                <w:tab w:val="left" w:pos="-720"/>
              </w:tabs>
              <w:suppressAutoHyphens/>
              <w:rPr>
                <w:ins w:id="12" w:author="Lynne Eckerle" w:date="2022-12-08T20:20:00Z"/>
                <w:rFonts w:ascii="Times New Roman" w:hAnsi="Times New Roman"/>
                <w:spacing w:val="-2"/>
                <w:sz w:val="22"/>
                <w:szCs w:val="22"/>
              </w:rPr>
            </w:pPr>
            <w:ins w:id="13" w:author="Lynne Eckerle" w:date="2022-12-08T20:20:00Z">
              <w:r w:rsidRPr="002E5A06">
                <w:rPr>
                  <w:rFonts w:ascii="Times New Roman" w:hAnsi="Times New Roman"/>
                  <w:sz w:val="22"/>
                  <w:szCs w:val="22"/>
                </w:rPr>
                <w:t xml:space="preserve">First Steps – South East Program Director for </w:t>
              </w:r>
              <w:r>
                <w:rPr>
                  <w:rFonts w:ascii="Times New Roman" w:hAnsi="Times New Roman"/>
                  <w:sz w:val="22"/>
                  <w:szCs w:val="22"/>
                </w:rPr>
                <w:t>Thrive Alliance</w:t>
              </w:r>
            </w:ins>
          </w:p>
        </w:tc>
        <w:tc>
          <w:tcPr>
            <w:tcW w:w="3246" w:type="dxa"/>
          </w:tcPr>
          <w:p w14:paraId="17D72382" w14:textId="77777777" w:rsidR="00017A2A" w:rsidRPr="002E5A06" w:rsidRDefault="00017A2A" w:rsidP="00292EBD">
            <w:pPr>
              <w:tabs>
                <w:tab w:val="left" w:pos="-720"/>
              </w:tabs>
              <w:suppressAutoHyphens/>
              <w:rPr>
                <w:ins w:id="14" w:author="Lynne Eckerle" w:date="2022-12-08T20:20:00Z"/>
                <w:rFonts w:ascii="Times New Roman" w:hAnsi="Times New Roman"/>
                <w:b/>
                <w:spacing w:val="-2"/>
                <w:sz w:val="22"/>
                <w:szCs w:val="22"/>
              </w:rPr>
            </w:pPr>
            <w:ins w:id="15" w:author="Lynne Eckerle" w:date="2022-12-08T20:20:00Z">
              <w:r w:rsidRPr="002E5A06">
                <w:rPr>
                  <w:rFonts w:ascii="Times New Roman" w:hAnsi="Times New Roman"/>
                  <w:b/>
                  <w:spacing w:val="-2"/>
                  <w:sz w:val="22"/>
                  <w:szCs w:val="22"/>
                </w:rPr>
                <w:t>Exempt</w:t>
              </w:r>
            </w:ins>
          </w:p>
        </w:tc>
      </w:tr>
      <w:tr w:rsidR="00017A2A" w:rsidRPr="002E5A06" w14:paraId="4068ED31" w14:textId="77777777" w:rsidTr="00292EBD">
        <w:trPr>
          <w:ins w:id="16" w:author="Lynne Eckerle" w:date="2022-12-08T20:20:00Z"/>
        </w:trPr>
        <w:tc>
          <w:tcPr>
            <w:tcW w:w="1428" w:type="dxa"/>
          </w:tcPr>
          <w:p w14:paraId="6A61CE8A" w14:textId="77777777" w:rsidR="00017A2A" w:rsidRPr="002E5A06" w:rsidRDefault="00017A2A" w:rsidP="00292EBD">
            <w:pPr>
              <w:tabs>
                <w:tab w:val="left" w:pos="-720"/>
              </w:tabs>
              <w:suppressAutoHyphens/>
              <w:rPr>
                <w:ins w:id="17" w:author="Lynne Eckerle" w:date="2022-12-08T20:20:00Z"/>
                <w:rFonts w:ascii="Times New Roman" w:hAnsi="Times New Roman"/>
                <w:b/>
                <w:spacing w:val="-2"/>
                <w:sz w:val="22"/>
                <w:szCs w:val="22"/>
              </w:rPr>
            </w:pPr>
            <w:ins w:id="18" w:author="Lynne Eckerle" w:date="2022-12-08T20:20:00Z">
              <w:r w:rsidRPr="002E5A06">
                <w:rPr>
                  <w:rFonts w:ascii="Times New Roman" w:hAnsi="Times New Roman"/>
                  <w:b/>
                  <w:spacing w:val="-2"/>
                  <w:sz w:val="22"/>
                  <w:szCs w:val="22"/>
                </w:rPr>
                <w:t>Reports to</w:t>
              </w:r>
            </w:ins>
          </w:p>
          <w:p w14:paraId="453D64B7" w14:textId="77777777" w:rsidR="00017A2A" w:rsidRPr="002E5A06" w:rsidRDefault="00017A2A" w:rsidP="00292EBD">
            <w:pPr>
              <w:tabs>
                <w:tab w:val="left" w:pos="-720"/>
              </w:tabs>
              <w:suppressAutoHyphens/>
              <w:rPr>
                <w:ins w:id="19" w:author="Lynne Eckerle" w:date="2022-12-08T20:20:00Z"/>
                <w:rFonts w:ascii="Times New Roman" w:hAnsi="Times New Roman"/>
                <w:b/>
                <w:spacing w:val="-2"/>
                <w:sz w:val="22"/>
                <w:szCs w:val="22"/>
              </w:rPr>
            </w:pPr>
          </w:p>
        </w:tc>
        <w:tc>
          <w:tcPr>
            <w:tcW w:w="5754" w:type="dxa"/>
          </w:tcPr>
          <w:p w14:paraId="5F4D9F7D" w14:textId="77777777" w:rsidR="00017A2A" w:rsidRPr="002E5A06" w:rsidRDefault="00017A2A" w:rsidP="00292EBD">
            <w:pPr>
              <w:tabs>
                <w:tab w:val="left" w:pos="-720"/>
              </w:tabs>
              <w:suppressAutoHyphens/>
              <w:rPr>
                <w:ins w:id="20" w:author="Lynne Eckerle" w:date="2022-12-08T20:20:00Z"/>
                <w:rFonts w:ascii="Times New Roman" w:hAnsi="Times New Roman"/>
                <w:spacing w:val="-2"/>
                <w:sz w:val="22"/>
                <w:szCs w:val="22"/>
              </w:rPr>
            </w:pPr>
            <w:ins w:id="21" w:author="Lynne Eckerle" w:date="2022-12-08T20:20:00Z">
              <w:r w:rsidRPr="002E5A06">
                <w:rPr>
                  <w:rFonts w:ascii="Times New Roman" w:hAnsi="Times New Roman"/>
                  <w:spacing w:val="-2"/>
                  <w:sz w:val="22"/>
                  <w:szCs w:val="22"/>
                </w:rPr>
                <w:t xml:space="preserve">Executive Director of Fiscal Agent, </w:t>
              </w:r>
              <w:r>
                <w:rPr>
                  <w:rFonts w:ascii="Times New Roman" w:hAnsi="Times New Roman"/>
                  <w:spacing w:val="-2"/>
                  <w:sz w:val="22"/>
                  <w:szCs w:val="22"/>
                </w:rPr>
                <w:t>Thrive Alliance</w:t>
              </w:r>
              <w:r w:rsidRPr="002E5A06">
                <w:rPr>
                  <w:rFonts w:ascii="Times New Roman" w:hAnsi="Times New Roman"/>
                  <w:spacing w:val="-2"/>
                  <w:sz w:val="22"/>
                  <w:szCs w:val="22"/>
                </w:rPr>
                <w:t xml:space="preserve">  </w:t>
              </w:r>
            </w:ins>
          </w:p>
        </w:tc>
        <w:tc>
          <w:tcPr>
            <w:tcW w:w="3246" w:type="dxa"/>
          </w:tcPr>
          <w:p w14:paraId="3FEC648A" w14:textId="77777777" w:rsidR="00017A2A" w:rsidRPr="002E5A06" w:rsidRDefault="00017A2A" w:rsidP="00292EBD">
            <w:pPr>
              <w:tabs>
                <w:tab w:val="left" w:pos="-720"/>
              </w:tabs>
              <w:suppressAutoHyphens/>
              <w:rPr>
                <w:ins w:id="22" w:author="Lynne Eckerle" w:date="2022-12-08T20:20:00Z"/>
                <w:rFonts w:ascii="Times New Roman" w:hAnsi="Times New Roman"/>
                <w:spacing w:val="-2"/>
                <w:sz w:val="22"/>
                <w:szCs w:val="22"/>
              </w:rPr>
            </w:pPr>
            <w:ins w:id="23" w:author="Lynne Eckerle" w:date="2022-12-08T20:20:00Z">
              <w:r w:rsidRPr="002E5A06">
                <w:rPr>
                  <w:rFonts w:ascii="Times New Roman" w:hAnsi="Times New Roman"/>
                  <w:b/>
                  <w:spacing w:val="-2"/>
                  <w:sz w:val="22"/>
                  <w:szCs w:val="22"/>
                </w:rPr>
                <w:t>Date last revised:</w:t>
              </w:r>
            </w:ins>
          </w:p>
          <w:p w14:paraId="6AD9CBB6" w14:textId="77777777" w:rsidR="00017A2A" w:rsidRPr="002E5A06" w:rsidRDefault="00017A2A" w:rsidP="00292EBD">
            <w:pPr>
              <w:tabs>
                <w:tab w:val="left" w:pos="-720"/>
              </w:tabs>
              <w:suppressAutoHyphens/>
              <w:rPr>
                <w:ins w:id="24" w:author="Lynne Eckerle" w:date="2022-12-08T20:20:00Z"/>
                <w:rFonts w:ascii="Times New Roman" w:hAnsi="Times New Roman"/>
                <w:spacing w:val="-2"/>
                <w:sz w:val="22"/>
                <w:szCs w:val="22"/>
              </w:rPr>
            </w:pPr>
            <w:ins w:id="25" w:author="Lynne Eckerle" w:date="2022-12-08T20:20:00Z">
              <w:r>
                <w:rPr>
                  <w:rFonts w:ascii="Times New Roman" w:hAnsi="Times New Roman"/>
                  <w:spacing w:val="-2"/>
                  <w:sz w:val="22"/>
                  <w:szCs w:val="22"/>
                </w:rPr>
                <w:t>November 2016</w:t>
              </w:r>
            </w:ins>
          </w:p>
        </w:tc>
      </w:tr>
      <w:tr w:rsidR="00017A2A" w:rsidRPr="002E5A06" w14:paraId="27731008" w14:textId="77777777" w:rsidTr="00292EBD">
        <w:trPr>
          <w:ins w:id="26" w:author="Lynne Eckerle" w:date="2022-12-08T20:20:00Z"/>
        </w:trPr>
        <w:tc>
          <w:tcPr>
            <w:tcW w:w="1428" w:type="dxa"/>
          </w:tcPr>
          <w:p w14:paraId="1460562F" w14:textId="77777777" w:rsidR="00017A2A" w:rsidRPr="002E5A06" w:rsidRDefault="00017A2A" w:rsidP="00292EBD">
            <w:pPr>
              <w:tabs>
                <w:tab w:val="left" w:pos="-720"/>
              </w:tabs>
              <w:suppressAutoHyphens/>
              <w:rPr>
                <w:ins w:id="27" w:author="Lynne Eckerle" w:date="2022-12-08T20:20:00Z"/>
                <w:rFonts w:ascii="Times New Roman" w:hAnsi="Times New Roman"/>
                <w:b/>
                <w:spacing w:val="-2"/>
                <w:sz w:val="22"/>
                <w:szCs w:val="22"/>
              </w:rPr>
            </w:pPr>
            <w:ins w:id="28" w:author="Lynne Eckerle" w:date="2022-12-08T20:20:00Z">
              <w:r w:rsidRPr="002E5A06">
                <w:rPr>
                  <w:rFonts w:ascii="Times New Roman" w:hAnsi="Times New Roman"/>
                  <w:b/>
                  <w:spacing w:val="-2"/>
                  <w:sz w:val="22"/>
                  <w:szCs w:val="22"/>
                </w:rPr>
                <w:t>Supervises</w:t>
              </w:r>
            </w:ins>
          </w:p>
          <w:p w14:paraId="4ED6F355" w14:textId="77777777" w:rsidR="00017A2A" w:rsidRPr="002E5A06" w:rsidRDefault="00017A2A" w:rsidP="00292EBD">
            <w:pPr>
              <w:tabs>
                <w:tab w:val="left" w:pos="-720"/>
              </w:tabs>
              <w:suppressAutoHyphens/>
              <w:rPr>
                <w:ins w:id="29" w:author="Lynne Eckerle" w:date="2022-12-08T20:20:00Z"/>
                <w:rFonts w:ascii="Times New Roman" w:hAnsi="Times New Roman"/>
                <w:b/>
                <w:spacing w:val="-2"/>
                <w:sz w:val="22"/>
                <w:szCs w:val="22"/>
              </w:rPr>
            </w:pPr>
          </w:p>
        </w:tc>
        <w:tc>
          <w:tcPr>
            <w:tcW w:w="9000" w:type="dxa"/>
            <w:gridSpan w:val="2"/>
          </w:tcPr>
          <w:p w14:paraId="2741EECE" w14:textId="77777777" w:rsidR="00017A2A" w:rsidRPr="002E5A06" w:rsidRDefault="00017A2A" w:rsidP="00292EBD">
            <w:pPr>
              <w:tabs>
                <w:tab w:val="left" w:pos="-720"/>
              </w:tabs>
              <w:suppressAutoHyphens/>
              <w:rPr>
                <w:ins w:id="30" w:author="Lynne Eckerle" w:date="2022-12-08T20:20:00Z"/>
                <w:rFonts w:ascii="Times New Roman" w:hAnsi="Times New Roman"/>
                <w:spacing w:val="-2"/>
                <w:sz w:val="22"/>
                <w:szCs w:val="22"/>
              </w:rPr>
            </w:pPr>
            <w:ins w:id="31" w:author="Lynne Eckerle" w:date="2022-12-08T20:20:00Z">
              <w:r w:rsidRPr="002E5A06">
                <w:rPr>
                  <w:rFonts w:ascii="Times New Roman" w:hAnsi="Times New Roman"/>
                  <w:sz w:val="22"/>
                  <w:szCs w:val="22"/>
                </w:rPr>
                <w:t xml:space="preserve">Overall responsibility for professional staff members (up to </w:t>
              </w:r>
              <w:r>
                <w:rPr>
                  <w:rFonts w:ascii="Times New Roman" w:hAnsi="Times New Roman"/>
                  <w:sz w:val="22"/>
                  <w:szCs w:val="22"/>
                </w:rPr>
                <w:t>50</w:t>
              </w:r>
              <w:r w:rsidRPr="002E5A06">
                <w:rPr>
                  <w:rFonts w:ascii="Times New Roman" w:hAnsi="Times New Roman"/>
                  <w:sz w:val="22"/>
                  <w:szCs w:val="22"/>
                </w:rPr>
                <w:t>.0 FTE), general office staff members (up to 5.0 FTE), and contracted EDT professionals (up to 7.0 FTE).</w:t>
              </w:r>
            </w:ins>
          </w:p>
        </w:tc>
      </w:tr>
      <w:tr w:rsidR="00017A2A" w:rsidRPr="002E5A06" w14:paraId="13B9280C" w14:textId="77777777" w:rsidTr="00292EBD">
        <w:trPr>
          <w:ins w:id="32" w:author="Lynne Eckerle" w:date="2022-12-08T20:20:00Z"/>
        </w:trPr>
        <w:tc>
          <w:tcPr>
            <w:tcW w:w="1428" w:type="dxa"/>
          </w:tcPr>
          <w:p w14:paraId="043AC96B" w14:textId="77777777" w:rsidR="00017A2A" w:rsidRPr="002E5A06" w:rsidRDefault="00017A2A" w:rsidP="00292EBD">
            <w:pPr>
              <w:tabs>
                <w:tab w:val="left" w:pos="-720"/>
              </w:tabs>
              <w:suppressAutoHyphens/>
              <w:rPr>
                <w:ins w:id="33" w:author="Lynne Eckerle" w:date="2022-12-08T20:20:00Z"/>
                <w:rFonts w:ascii="Times New Roman" w:hAnsi="Times New Roman"/>
                <w:b/>
                <w:spacing w:val="-2"/>
                <w:sz w:val="22"/>
                <w:szCs w:val="22"/>
              </w:rPr>
            </w:pPr>
            <w:ins w:id="34" w:author="Lynne Eckerle" w:date="2022-12-08T20:20:00Z">
              <w:r w:rsidRPr="002E5A06">
                <w:rPr>
                  <w:rFonts w:ascii="Times New Roman" w:hAnsi="Times New Roman"/>
                  <w:b/>
                  <w:spacing w:val="-2"/>
                  <w:sz w:val="22"/>
                  <w:szCs w:val="22"/>
                </w:rPr>
                <w:t>Summary</w:t>
              </w:r>
            </w:ins>
          </w:p>
          <w:p w14:paraId="5E4DBE6C" w14:textId="77777777" w:rsidR="00017A2A" w:rsidRPr="002E5A06" w:rsidRDefault="00017A2A" w:rsidP="00292EBD">
            <w:pPr>
              <w:tabs>
                <w:tab w:val="left" w:pos="-720"/>
              </w:tabs>
              <w:suppressAutoHyphens/>
              <w:rPr>
                <w:ins w:id="35" w:author="Lynne Eckerle" w:date="2022-12-08T20:20:00Z"/>
                <w:rFonts w:ascii="Times New Roman" w:hAnsi="Times New Roman"/>
                <w:b/>
                <w:spacing w:val="-2"/>
                <w:sz w:val="22"/>
                <w:szCs w:val="22"/>
              </w:rPr>
            </w:pPr>
          </w:p>
        </w:tc>
        <w:tc>
          <w:tcPr>
            <w:tcW w:w="9000" w:type="dxa"/>
            <w:gridSpan w:val="2"/>
          </w:tcPr>
          <w:p w14:paraId="678F2A0C" w14:textId="77777777" w:rsidR="00017A2A" w:rsidRPr="002E5A06" w:rsidRDefault="00017A2A" w:rsidP="00292EBD">
            <w:pPr>
              <w:spacing w:after="120"/>
              <w:rPr>
                <w:ins w:id="36" w:author="Lynne Eckerle" w:date="2022-12-08T20:20:00Z"/>
                <w:rFonts w:ascii="Times New Roman" w:hAnsi="Times New Roman"/>
                <w:b/>
                <w:bCs/>
                <w:sz w:val="22"/>
                <w:szCs w:val="22"/>
                <w:u w:val="single"/>
              </w:rPr>
            </w:pPr>
            <w:ins w:id="37" w:author="Lynne Eckerle" w:date="2022-12-08T20:20:00Z">
              <w:r w:rsidRPr="002E5A06">
                <w:rPr>
                  <w:rFonts w:ascii="Times New Roman" w:hAnsi="Times New Roman"/>
                  <w:sz w:val="22"/>
                  <w:szCs w:val="22"/>
                </w:rPr>
                <w:t>Serves as the primary link between the Lead Agency (FSSA) and the Fiscal Age</w:t>
              </w:r>
              <w:r>
                <w:rPr>
                  <w:rFonts w:ascii="Times New Roman" w:hAnsi="Times New Roman"/>
                  <w:sz w:val="22"/>
                  <w:szCs w:val="22"/>
                </w:rPr>
                <w:t>nt (Thrive Alliance</w:t>
              </w:r>
              <w:r w:rsidRPr="002E5A06">
                <w:rPr>
                  <w:rFonts w:ascii="Times New Roman" w:hAnsi="Times New Roman"/>
                  <w:sz w:val="22"/>
                  <w:szCs w:val="22"/>
                </w:rPr>
                <w:t xml:space="preserve">). Ensures the effective management, organization, staffing, and documentation of Local Planning and Coordinating Council (LPCC), System Point of Entry (SPOE), and Eligibility Determination Team (EDT) efforts towards fulfillment of all objectives identified in the Request for Funds (RFF) submitted to the State. </w:t>
              </w:r>
            </w:ins>
          </w:p>
          <w:p w14:paraId="7A4CEF03" w14:textId="77777777" w:rsidR="00017A2A" w:rsidRPr="002E5A06" w:rsidRDefault="00017A2A" w:rsidP="00292EBD">
            <w:pPr>
              <w:spacing w:after="120"/>
              <w:rPr>
                <w:ins w:id="38" w:author="Lynne Eckerle" w:date="2022-12-08T20:20:00Z"/>
                <w:rFonts w:ascii="Times New Roman" w:hAnsi="Times New Roman"/>
                <w:b/>
                <w:bCs/>
                <w:sz w:val="22"/>
                <w:szCs w:val="22"/>
                <w:u w:val="single"/>
              </w:rPr>
            </w:pPr>
            <w:ins w:id="39" w:author="Lynne Eckerle" w:date="2022-12-08T20:20:00Z">
              <w:r w:rsidRPr="002E5A06">
                <w:rPr>
                  <w:rFonts w:ascii="Times New Roman" w:hAnsi="Times New Roman"/>
                  <w:sz w:val="22"/>
                  <w:szCs w:val="22"/>
                </w:rPr>
                <w:t xml:space="preserve">LPCC Responsibilities: Facilitates development and coordination of local (eighteen counties) systems of early intervention services for families of infants and toddlers with developmental concerns and needs and collaborates with community agencies and community leaders in eighteen counties to achieve the vision of the early intervention system.  </w:t>
              </w:r>
            </w:ins>
          </w:p>
          <w:p w14:paraId="747A526D" w14:textId="77777777" w:rsidR="00017A2A" w:rsidRPr="002E5A06" w:rsidRDefault="00017A2A" w:rsidP="00292EBD">
            <w:pPr>
              <w:rPr>
                <w:ins w:id="40" w:author="Lynne Eckerle" w:date="2022-12-08T20:20:00Z"/>
                <w:rFonts w:ascii="Times New Roman" w:hAnsi="Times New Roman"/>
                <w:sz w:val="22"/>
                <w:szCs w:val="22"/>
              </w:rPr>
            </w:pPr>
            <w:ins w:id="41" w:author="Lynne Eckerle" w:date="2022-12-08T20:20:00Z">
              <w:r w:rsidRPr="002E5A06">
                <w:rPr>
                  <w:rFonts w:ascii="Times New Roman" w:hAnsi="Times New Roman"/>
                  <w:sz w:val="22"/>
                  <w:szCs w:val="22"/>
                </w:rPr>
                <w:t xml:space="preserve">SPOE and EDT Responsibilities: Ensures that the SPOE and the EDT </w:t>
              </w:r>
              <w:r>
                <w:rPr>
                  <w:rFonts w:ascii="Times New Roman" w:hAnsi="Times New Roman"/>
                  <w:sz w:val="22"/>
                  <w:szCs w:val="22"/>
                </w:rPr>
                <w:t>meet</w:t>
              </w:r>
              <w:r w:rsidRPr="002E5A06">
                <w:rPr>
                  <w:rFonts w:ascii="Times New Roman" w:hAnsi="Times New Roman"/>
                  <w:sz w:val="22"/>
                  <w:szCs w:val="22"/>
                </w:rPr>
                <w:t xml:space="preserve"> the minimum requirements set forth by federal and state guidelines and by the LPCC.  Provides oversight for the day-to-day operations of SPOE and EDT to assure access for all potentially eligible children and families.  Provides oversight of the maintenance of all early intervention records according to state and federal guidelines and the supervision of all SPOE/EDT personnel.</w:t>
              </w:r>
              <w:r w:rsidRPr="002E5A06">
                <w:rPr>
                  <w:rFonts w:ascii="Times New Roman" w:hAnsi="Times New Roman"/>
                  <w:b/>
                  <w:bCs/>
                  <w:sz w:val="22"/>
                  <w:szCs w:val="22"/>
                  <w:u w:val="single"/>
                </w:rPr>
                <w:t xml:space="preserve"> </w:t>
              </w:r>
            </w:ins>
          </w:p>
        </w:tc>
      </w:tr>
      <w:tr w:rsidR="00017A2A" w:rsidRPr="002E5A06" w14:paraId="2ACB9ADB" w14:textId="77777777" w:rsidTr="00292EBD">
        <w:trPr>
          <w:ins w:id="42" w:author="Lynne Eckerle" w:date="2022-12-08T20:20:00Z"/>
        </w:trPr>
        <w:tc>
          <w:tcPr>
            <w:tcW w:w="1428" w:type="dxa"/>
          </w:tcPr>
          <w:p w14:paraId="4141FEFE" w14:textId="77777777" w:rsidR="00017A2A" w:rsidRPr="002E5A06" w:rsidRDefault="00017A2A" w:rsidP="00292EBD">
            <w:pPr>
              <w:tabs>
                <w:tab w:val="left" w:pos="-720"/>
              </w:tabs>
              <w:suppressAutoHyphens/>
              <w:rPr>
                <w:ins w:id="43" w:author="Lynne Eckerle" w:date="2022-12-08T20:20:00Z"/>
                <w:rFonts w:ascii="Times New Roman" w:hAnsi="Times New Roman"/>
                <w:b/>
                <w:spacing w:val="-2"/>
                <w:sz w:val="22"/>
                <w:szCs w:val="22"/>
              </w:rPr>
            </w:pPr>
            <w:ins w:id="44" w:author="Lynne Eckerle" w:date="2022-12-08T20:20:00Z">
              <w:r w:rsidRPr="002E5A06">
                <w:rPr>
                  <w:rFonts w:ascii="Times New Roman" w:hAnsi="Times New Roman"/>
                  <w:b/>
                  <w:spacing w:val="-2"/>
                  <w:sz w:val="22"/>
                  <w:szCs w:val="22"/>
                </w:rPr>
                <w:t>Evaluation of performance</w:t>
              </w:r>
            </w:ins>
          </w:p>
          <w:p w14:paraId="1BE03DAD" w14:textId="77777777" w:rsidR="00017A2A" w:rsidRPr="002E5A06" w:rsidRDefault="00017A2A" w:rsidP="00292EBD">
            <w:pPr>
              <w:tabs>
                <w:tab w:val="left" w:pos="-720"/>
              </w:tabs>
              <w:suppressAutoHyphens/>
              <w:rPr>
                <w:ins w:id="45" w:author="Lynne Eckerle" w:date="2022-12-08T20:20:00Z"/>
                <w:rFonts w:ascii="Times New Roman" w:hAnsi="Times New Roman"/>
                <w:b/>
                <w:spacing w:val="-2"/>
                <w:sz w:val="22"/>
                <w:szCs w:val="22"/>
              </w:rPr>
            </w:pPr>
          </w:p>
        </w:tc>
        <w:tc>
          <w:tcPr>
            <w:tcW w:w="9000" w:type="dxa"/>
            <w:gridSpan w:val="2"/>
          </w:tcPr>
          <w:p w14:paraId="04AAE2CE" w14:textId="77777777" w:rsidR="00017A2A" w:rsidRPr="002E5A06" w:rsidRDefault="00017A2A" w:rsidP="00292EBD">
            <w:pPr>
              <w:tabs>
                <w:tab w:val="left" w:pos="-720"/>
              </w:tabs>
              <w:suppressAutoHyphens/>
              <w:rPr>
                <w:ins w:id="46" w:author="Lynne Eckerle" w:date="2022-12-08T20:20:00Z"/>
                <w:rFonts w:ascii="Times New Roman" w:hAnsi="Times New Roman"/>
                <w:spacing w:val="-2"/>
                <w:sz w:val="22"/>
                <w:szCs w:val="22"/>
              </w:rPr>
            </w:pPr>
            <w:ins w:id="47" w:author="Lynne Eckerle" w:date="2022-12-08T20:20:00Z">
              <w:r w:rsidRPr="002E5A06">
                <w:rPr>
                  <w:rFonts w:ascii="Times New Roman" w:hAnsi="Times New Roman"/>
                  <w:spacing w:val="-2"/>
                  <w:sz w:val="22"/>
                  <w:szCs w:val="22"/>
                </w:rPr>
                <w:t>Performance will be evaluated based on meeting the specific goals, deadlines, and other quality indicators established for this position (technical performance), positive collaboration with other employees, and effective relationship building with clients, volunteers, and other</w:t>
              </w:r>
              <w:r>
                <w:rPr>
                  <w:rFonts w:ascii="Times New Roman" w:hAnsi="Times New Roman"/>
                  <w:spacing w:val="-2"/>
                  <w:sz w:val="22"/>
                  <w:szCs w:val="22"/>
                </w:rPr>
                <w:t xml:space="preserve">s coming into contact with Thrive </w:t>
              </w:r>
            </w:ins>
            <w:ins w:id="48" w:author="Lynne Eckerle" w:date="2022-12-08T20:24:00Z">
              <w:r>
                <w:rPr>
                  <w:rFonts w:ascii="Times New Roman" w:hAnsi="Times New Roman"/>
                  <w:spacing w:val="-2"/>
                  <w:sz w:val="22"/>
                  <w:szCs w:val="22"/>
                </w:rPr>
                <w:t>Alliance.</w:t>
              </w:r>
            </w:ins>
            <w:ins w:id="49" w:author="Lynne Eckerle" w:date="2022-12-08T20:20:00Z">
              <w:r w:rsidRPr="002E5A06">
                <w:rPr>
                  <w:rFonts w:cs="Arial"/>
                  <w:sz w:val="20"/>
                </w:rPr>
                <w:t xml:space="preserve"> </w:t>
              </w:r>
              <w:r w:rsidRPr="002E5A06">
                <w:rPr>
                  <w:rFonts w:ascii="Times New Roman" w:hAnsi="Times New Roman"/>
                  <w:sz w:val="22"/>
                  <w:szCs w:val="22"/>
                </w:rPr>
                <w:t>Performance monitored by LPCC and evaluated annually by both the Fiscal Agent and the LPCC.</w:t>
              </w:r>
            </w:ins>
          </w:p>
        </w:tc>
      </w:tr>
      <w:tr w:rsidR="00017A2A" w:rsidRPr="002E5A06" w14:paraId="0EA7BF0F" w14:textId="77777777" w:rsidTr="00292EBD">
        <w:trPr>
          <w:ins w:id="50" w:author="Lynne Eckerle" w:date="2022-12-08T20:20:00Z"/>
        </w:trPr>
        <w:tc>
          <w:tcPr>
            <w:tcW w:w="1428" w:type="dxa"/>
          </w:tcPr>
          <w:p w14:paraId="600088DE" w14:textId="77777777" w:rsidR="00017A2A" w:rsidRPr="002E5A06" w:rsidRDefault="00017A2A" w:rsidP="00292EBD">
            <w:pPr>
              <w:tabs>
                <w:tab w:val="left" w:pos="-720"/>
              </w:tabs>
              <w:suppressAutoHyphens/>
              <w:rPr>
                <w:ins w:id="51" w:author="Lynne Eckerle" w:date="2022-12-08T20:20:00Z"/>
                <w:rFonts w:ascii="Times New Roman" w:hAnsi="Times New Roman"/>
                <w:b/>
                <w:spacing w:val="-2"/>
                <w:sz w:val="22"/>
                <w:szCs w:val="22"/>
              </w:rPr>
            </w:pPr>
            <w:ins w:id="52" w:author="Lynne Eckerle" w:date="2022-12-08T20:20:00Z">
              <w:r w:rsidRPr="002E5A06">
                <w:rPr>
                  <w:rFonts w:ascii="Times New Roman" w:hAnsi="Times New Roman"/>
                  <w:b/>
                  <w:spacing w:val="-2"/>
                  <w:sz w:val="22"/>
                  <w:szCs w:val="22"/>
                </w:rPr>
                <w:t>Key outcomes expected</w:t>
              </w:r>
            </w:ins>
          </w:p>
          <w:p w14:paraId="0F8F872A" w14:textId="77777777" w:rsidR="00017A2A" w:rsidRPr="002E5A06" w:rsidRDefault="00017A2A" w:rsidP="00292EBD">
            <w:pPr>
              <w:tabs>
                <w:tab w:val="left" w:pos="-720"/>
              </w:tabs>
              <w:suppressAutoHyphens/>
              <w:rPr>
                <w:ins w:id="53" w:author="Lynne Eckerle" w:date="2022-12-08T20:20:00Z"/>
                <w:rFonts w:ascii="Times New Roman" w:hAnsi="Times New Roman"/>
                <w:b/>
                <w:spacing w:val="-2"/>
                <w:sz w:val="22"/>
                <w:szCs w:val="22"/>
              </w:rPr>
            </w:pPr>
          </w:p>
          <w:p w14:paraId="104119EC" w14:textId="77777777" w:rsidR="00017A2A" w:rsidRPr="002E5A06" w:rsidRDefault="00017A2A" w:rsidP="00292EBD">
            <w:pPr>
              <w:tabs>
                <w:tab w:val="left" w:pos="-720"/>
              </w:tabs>
              <w:suppressAutoHyphens/>
              <w:rPr>
                <w:ins w:id="54" w:author="Lynne Eckerle" w:date="2022-12-08T20:20:00Z"/>
                <w:rFonts w:ascii="Times New Roman" w:hAnsi="Times New Roman"/>
                <w:b/>
                <w:spacing w:val="-2"/>
                <w:sz w:val="22"/>
                <w:szCs w:val="22"/>
              </w:rPr>
            </w:pPr>
          </w:p>
          <w:p w14:paraId="2C8C2709" w14:textId="77777777" w:rsidR="00017A2A" w:rsidRPr="002E5A06" w:rsidRDefault="00017A2A" w:rsidP="00292EBD">
            <w:pPr>
              <w:tabs>
                <w:tab w:val="left" w:pos="-720"/>
              </w:tabs>
              <w:suppressAutoHyphens/>
              <w:rPr>
                <w:ins w:id="55" w:author="Lynne Eckerle" w:date="2022-12-08T20:20:00Z"/>
                <w:rFonts w:ascii="Times New Roman" w:hAnsi="Times New Roman"/>
                <w:b/>
                <w:spacing w:val="-2"/>
                <w:sz w:val="22"/>
                <w:szCs w:val="22"/>
              </w:rPr>
            </w:pPr>
          </w:p>
          <w:p w14:paraId="17C255DF" w14:textId="77777777" w:rsidR="00017A2A" w:rsidRPr="002E5A06" w:rsidRDefault="00017A2A" w:rsidP="00292EBD">
            <w:pPr>
              <w:tabs>
                <w:tab w:val="left" w:pos="-720"/>
              </w:tabs>
              <w:suppressAutoHyphens/>
              <w:rPr>
                <w:ins w:id="56" w:author="Lynne Eckerle" w:date="2022-12-08T20:20:00Z"/>
                <w:rFonts w:ascii="Times New Roman" w:hAnsi="Times New Roman"/>
                <w:b/>
                <w:spacing w:val="-2"/>
                <w:sz w:val="22"/>
                <w:szCs w:val="22"/>
              </w:rPr>
            </w:pPr>
          </w:p>
          <w:p w14:paraId="1564F813" w14:textId="77777777" w:rsidR="00017A2A" w:rsidRPr="002E5A06" w:rsidRDefault="00017A2A" w:rsidP="00292EBD">
            <w:pPr>
              <w:tabs>
                <w:tab w:val="left" w:pos="-720"/>
              </w:tabs>
              <w:suppressAutoHyphens/>
              <w:rPr>
                <w:ins w:id="57" w:author="Lynne Eckerle" w:date="2022-12-08T20:20:00Z"/>
                <w:rFonts w:ascii="Times New Roman" w:hAnsi="Times New Roman"/>
                <w:b/>
                <w:spacing w:val="-2"/>
                <w:sz w:val="22"/>
                <w:szCs w:val="22"/>
              </w:rPr>
            </w:pPr>
          </w:p>
        </w:tc>
        <w:tc>
          <w:tcPr>
            <w:tcW w:w="9000" w:type="dxa"/>
            <w:gridSpan w:val="2"/>
          </w:tcPr>
          <w:p w14:paraId="5D8D9CE2" w14:textId="77777777" w:rsidR="00017A2A" w:rsidRPr="002E5A06" w:rsidRDefault="00017A2A" w:rsidP="00017A2A">
            <w:pPr>
              <w:numPr>
                <w:ilvl w:val="0"/>
                <w:numId w:val="15"/>
              </w:numPr>
              <w:tabs>
                <w:tab w:val="left" w:pos="-720"/>
              </w:tabs>
              <w:suppressAutoHyphens/>
              <w:spacing w:after="120"/>
              <w:ind w:left="192" w:hanging="180"/>
              <w:rPr>
                <w:ins w:id="58" w:author="Lynne Eckerle" w:date="2022-12-08T20:20:00Z"/>
                <w:rFonts w:ascii="Times New Roman" w:hAnsi="Times New Roman"/>
                <w:spacing w:val="-2"/>
                <w:sz w:val="22"/>
                <w:szCs w:val="22"/>
              </w:rPr>
            </w:pPr>
            <w:ins w:id="59" w:author="Lynne Eckerle" w:date="2022-12-08T20:20:00Z">
              <w:r w:rsidRPr="002E5A06">
                <w:rPr>
                  <w:rFonts w:ascii="Times New Roman" w:hAnsi="Times New Roman"/>
                  <w:spacing w:val="-2"/>
                  <w:sz w:val="22"/>
                  <w:szCs w:val="22"/>
                </w:rPr>
                <w:t>Maintain state credentials/licensure and remain in good standing with Indiana First Steps and assure that program staff meets same requirements.</w:t>
              </w:r>
            </w:ins>
          </w:p>
          <w:p w14:paraId="1CC87BD8" w14:textId="77777777" w:rsidR="00017A2A" w:rsidRPr="002E5A06" w:rsidRDefault="00017A2A" w:rsidP="00017A2A">
            <w:pPr>
              <w:pStyle w:val="BodyText2"/>
              <w:numPr>
                <w:ilvl w:val="0"/>
                <w:numId w:val="15"/>
              </w:numPr>
              <w:spacing w:line="240" w:lineRule="auto"/>
              <w:ind w:left="192" w:hanging="180"/>
              <w:rPr>
                <w:ins w:id="60" w:author="Lynne Eckerle" w:date="2022-12-08T20:20:00Z"/>
                <w:sz w:val="22"/>
                <w:szCs w:val="22"/>
              </w:rPr>
            </w:pPr>
            <w:ins w:id="61" w:author="Lynne Eckerle" w:date="2022-12-08T20:20:00Z">
              <w:r w:rsidRPr="002E5A06">
                <w:rPr>
                  <w:sz w:val="22"/>
                  <w:szCs w:val="22"/>
                </w:rPr>
                <w:t>Maintain comprehensive knowledge of the Indiana First Steps system and of IDEA Part C.</w:t>
              </w:r>
            </w:ins>
          </w:p>
          <w:p w14:paraId="5243DCF8" w14:textId="77777777" w:rsidR="00017A2A" w:rsidRPr="002E5A06" w:rsidRDefault="00017A2A" w:rsidP="00017A2A">
            <w:pPr>
              <w:numPr>
                <w:ilvl w:val="0"/>
                <w:numId w:val="15"/>
              </w:numPr>
              <w:tabs>
                <w:tab w:val="left" w:pos="-720"/>
              </w:tabs>
              <w:suppressAutoHyphens/>
              <w:spacing w:after="120"/>
              <w:ind w:left="192" w:hanging="180"/>
              <w:rPr>
                <w:ins w:id="62" w:author="Lynne Eckerle" w:date="2022-12-08T20:20:00Z"/>
                <w:rFonts w:ascii="Times New Roman" w:hAnsi="Times New Roman"/>
                <w:spacing w:val="-2"/>
                <w:sz w:val="22"/>
                <w:szCs w:val="22"/>
              </w:rPr>
            </w:pPr>
            <w:ins w:id="63" w:author="Lynne Eckerle" w:date="2022-12-08T20:20:00Z">
              <w:r w:rsidRPr="002E5A06">
                <w:rPr>
                  <w:rFonts w:ascii="Times New Roman" w:hAnsi="Times New Roman"/>
                  <w:spacing w:val="-2"/>
                  <w:sz w:val="22"/>
                  <w:szCs w:val="22"/>
                </w:rPr>
                <w:t xml:space="preserve">Assure program staff meet following minimum outcomes set forth in RFF for both LPCC and SPOE: </w:t>
              </w:r>
            </w:ins>
          </w:p>
          <w:p w14:paraId="1080E539" w14:textId="77777777" w:rsidR="00017A2A" w:rsidRPr="002E5A06" w:rsidRDefault="00017A2A" w:rsidP="00292EBD">
            <w:pPr>
              <w:tabs>
                <w:tab w:val="left" w:pos="-720"/>
              </w:tabs>
              <w:suppressAutoHyphens/>
              <w:spacing w:after="120"/>
              <w:ind w:left="192"/>
              <w:rPr>
                <w:ins w:id="64" w:author="Lynne Eckerle" w:date="2022-12-08T20:20:00Z"/>
                <w:rFonts w:ascii="Times New Roman" w:hAnsi="Times New Roman"/>
                <w:spacing w:val="-2"/>
                <w:sz w:val="22"/>
                <w:szCs w:val="22"/>
              </w:rPr>
            </w:pPr>
            <w:ins w:id="65" w:author="Lynne Eckerle" w:date="2022-12-08T20:20:00Z">
              <w:r w:rsidRPr="002E5A06">
                <w:rPr>
                  <w:rFonts w:ascii="Times New Roman" w:hAnsi="Times New Roman"/>
                  <w:spacing w:val="-2"/>
                  <w:sz w:val="22"/>
                  <w:szCs w:val="22"/>
                </w:rPr>
                <w:t xml:space="preserve">          </w:t>
              </w:r>
              <w:r w:rsidRPr="002E5A06">
                <w:rPr>
                  <w:rFonts w:ascii="Times New Roman" w:hAnsi="Times New Roman"/>
                  <w:spacing w:val="-2"/>
                  <w:sz w:val="22"/>
                  <w:szCs w:val="22"/>
                  <w:u w:val="single"/>
                </w:rPr>
                <w:t xml:space="preserve">LPCC minimum outcomes  </w:t>
              </w:r>
            </w:ins>
          </w:p>
          <w:p w14:paraId="3BE667FD" w14:textId="77777777" w:rsidR="00017A2A" w:rsidRPr="002E5A06" w:rsidRDefault="00017A2A" w:rsidP="00292EBD">
            <w:pPr>
              <w:spacing w:after="120"/>
              <w:ind w:left="720"/>
              <w:rPr>
                <w:ins w:id="66" w:author="Lynne Eckerle" w:date="2022-12-08T20:20:00Z"/>
                <w:rFonts w:ascii="Times New Roman" w:hAnsi="Times New Roman"/>
                <w:bCs/>
                <w:sz w:val="22"/>
                <w:szCs w:val="22"/>
              </w:rPr>
            </w:pPr>
            <w:ins w:id="67" w:author="Lynne Eckerle" w:date="2022-12-08T20:20:00Z">
              <w:r w:rsidRPr="002E5A06">
                <w:rPr>
                  <w:rFonts w:ascii="Times New Roman" w:hAnsi="Times New Roman"/>
                  <w:sz w:val="22"/>
                  <w:szCs w:val="22"/>
                </w:rPr>
                <w:t>Provider recruitment</w:t>
              </w:r>
              <w:r w:rsidRPr="002E5A06">
                <w:rPr>
                  <w:rFonts w:ascii="Times New Roman" w:hAnsi="Times New Roman"/>
                  <w:bCs/>
                  <w:sz w:val="22"/>
                  <w:szCs w:val="22"/>
                </w:rPr>
                <w:t xml:space="preserve"> effort that results in a full range of First Steps services throughout the cluster and offers a broad base of providers</w:t>
              </w:r>
            </w:ins>
          </w:p>
          <w:p w14:paraId="11303C2A" w14:textId="77777777" w:rsidR="00017A2A" w:rsidRPr="002E5A06" w:rsidRDefault="00017A2A" w:rsidP="00292EBD">
            <w:pPr>
              <w:spacing w:after="120"/>
              <w:ind w:left="720"/>
              <w:rPr>
                <w:ins w:id="68" w:author="Lynne Eckerle" w:date="2022-12-08T20:20:00Z"/>
                <w:rFonts w:ascii="Times New Roman" w:hAnsi="Times New Roman"/>
                <w:sz w:val="22"/>
                <w:szCs w:val="22"/>
              </w:rPr>
            </w:pPr>
            <w:ins w:id="69" w:author="Lynne Eckerle" w:date="2022-12-08T20:20:00Z">
              <w:r w:rsidRPr="002E5A06">
                <w:rPr>
                  <w:rFonts w:ascii="Times New Roman" w:hAnsi="Times New Roman"/>
                  <w:bCs/>
                  <w:sz w:val="22"/>
                  <w:szCs w:val="22"/>
                </w:rPr>
                <w:t xml:space="preserve">Fulfillment of </w:t>
              </w:r>
              <w:r w:rsidRPr="002E5A06">
                <w:rPr>
                  <w:rFonts w:ascii="Times New Roman" w:hAnsi="Times New Roman"/>
                  <w:sz w:val="22"/>
                  <w:szCs w:val="22"/>
                </w:rPr>
                <w:t>requirements for LPCC membership and participation</w:t>
              </w:r>
            </w:ins>
          </w:p>
          <w:p w14:paraId="0280D647" w14:textId="77777777" w:rsidR="00017A2A" w:rsidRPr="002E5A06" w:rsidRDefault="00017A2A" w:rsidP="00292EBD">
            <w:pPr>
              <w:spacing w:after="120"/>
              <w:ind w:left="720"/>
              <w:rPr>
                <w:ins w:id="70" w:author="Lynne Eckerle" w:date="2022-12-08T20:20:00Z"/>
                <w:rFonts w:ascii="Times New Roman" w:hAnsi="Times New Roman"/>
                <w:sz w:val="22"/>
                <w:szCs w:val="22"/>
              </w:rPr>
            </w:pPr>
            <w:ins w:id="71" w:author="Lynne Eckerle" w:date="2022-12-08T20:20:00Z">
              <w:r w:rsidRPr="002E5A06">
                <w:rPr>
                  <w:rFonts w:ascii="Times New Roman" w:hAnsi="Times New Roman"/>
                  <w:sz w:val="22"/>
                  <w:szCs w:val="22"/>
                </w:rPr>
                <w:t>Review and maintenance of by-laws</w:t>
              </w:r>
            </w:ins>
          </w:p>
          <w:p w14:paraId="23A90C0E" w14:textId="77777777" w:rsidR="00017A2A" w:rsidRPr="002E5A06" w:rsidRDefault="00017A2A" w:rsidP="00292EBD">
            <w:pPr>
              <w:spacing w:after="120"/>
              <w:ind w:left="720"/>
              <w:rPr>
                <w:ins w:id="72" w:author="Lynne Eckerle" w:date="2022-12-08T20:20:00Z"/>
                <w:rFonts w:ascii="Times New Roman" w:hAnsi="Times New Roman"/>
                <w:sz w:val="22"/>
                <w:szCs w:val="22"/>
              </w:rPr>
            </w:pPr>
            <w:ins w:id="73" w:author="Lynne Eckerle" w:date="2022-12-08T20:20:00Z">
              <w:r w:rsidRPr="002E5A06">
                <w:rPr>
                  <w:rFonts w:ascii="Times New Roman" w:hAnsi="Times New Roman"/>
                  <w:sz w:val="22"/>
                  <w:szCs w:val="22"/>
                </w:rPr>
                <w:t>Public awareness and child find in order that all eligible children are identified for service, including service to 1.4% of population under one year of age, to 3.0% of birth-to-three population, and to demographics that reflect the region</w:t>
              </w:r>
            </w:ins>
          </w:p>
          <w:p w14:paraId="274039A6" w14:textId="77777777" w:rsidR="00017A2A" w:rsidRPr="002E5A06" w:rsidRDefault="00017A2A" w:rsidP="00292EBD">
            <w:pPr>
              <w:spacing w:after="120"/>
              <w:ind w:left="720"/>
              <w:rPr>
                <w:ins w:id="74" w:author="Lynne Eckerle" w:date="2022-12-08T20:20:00Z"/>
                <w:rFonts w:ascii="Times New Roman" w:hAnsi="Times New Roman"/>
                <w:sz w:val="22"/>
                <w:szCs w:val="22"/>
              </w:rPr>
            </w:pPr>
            <w:ins w:id="75" w:author="Lynne Eckerle" w:date="2022-12-08T20:20:00Z">
              <w:r w:rsidRPr="002E5A06">
                <w:rPr>
                  <w:rFonts w:ascii="Times New Roman" w:hAnsi="Times New Roman"/>
                  <w:sz w:val="22"/>
                  <w:szCs w:val="22"/>
                </w:rPr>
                <w:t>Development, implementation, and monitoring of cluster procedures and policies and of yearly plans of action</w:t>
              </w:r>
            </w:ins>
          </w:p>
          <w:p w14:paraId="65F06780" w14:textId="77777777" w:rsidR="00017A2A" w:rsidRPr="002E5A06" w:rsidRDefault="00017A2A" w:rsidP="00292EBD">
            <w:pPr>
              <w:spacing w:after="120"/>
              <w:ind w:left="720"/>
              <w:rPr>
                <w:ins w:id="76" w:author="Lynne Eckerle" w:date="2022-12-08T20:20:00Z"/>
                <w:rFonts w:ascii="Times New Roman" w:hAnsi="Times New Roman"/>
                <w:bCs/>
                <w:sz w:val="22"/>
                <w:szCs w:val="22"/>
              </w:rPr>
            </w:pPr>
            <w:ins w:id="77" w:author="Lynne Eckerle" w:date="2022-12-08T20:20:00Z">
              <w:r w:rsidRPr="002E5A06">
                <w:rPr>
                  <w:rFonts w:ascii="Times New Roman" w:hAnsi="Times New Roman"/>
                  <w:bCs/>
                  <w:sz w:val="22"/>
                  <w:szCs w:val="22"/>
                </w:rPr>
                <w:t>Promotion of ongoing collaborative relations in the network of early intervention, assuring mutual referrals, coordinated services, positive working relationships, participation, and interagency agreements that include:</w:t>
              </w:r>
            </w:ins>
          </w:p>
          <w:p w14:paraId="52BF7D4E" w14:textId="77777777" w:rsidR="00017A2A" w:rsidRPr="002E5A06" w:rsidRDefault="00017A2A" w:rsidP="00292EBD">
            <w:pPr>
              <w:spacing w:after="120"/>
              <w:ind w:left="1440"/>
              <w:rPr>
                <w:ins w:id="78" w:author="Lynne Eckerle" w:date="2022-12-08T20:20:00Z"/>
                <w:rFonts w:ascii="Times New Roman" w:hAnsi="Times New Roman"/>
                <w:bCs/>
                <w:sz w:val="22"/>
                <w:szCs w:val="22"/>
              </w:rPr>
            </w:pPr>
            <w:ins w:id="79" w:author="Lynne Eckerle" w:date="2022-12-08T20:20:00Z">
              <w:r w:rsidRPr="002E5A06">
                <w:rPr>
                  <w:rFonts w:ascii="Times New Roman" w:hAnsi="Times New Roman"/>
                  <w:bCs/>
                  <w:sz w:val="22"/>
                  <w:szCs w:val="22"/>
                </w:rPr>
                <w:lastRenderedPageBreak/>
                <w:t>Annual development and ongoing maintenance of transition</w:t>
              </w:r>
              <w:r w:rsidRPr="002E5A06">
                <w:rPr>
                  <w:rFonts w:ascii="Times New Roman" w:hAnsi="Times New Roman"/>
                  <w:sz w:val="22"/>
                  <w:szCs w:val="22"/>
                </w:rPr>
                <w:t xml:space="preserve"> MOAs and specific interagency agreements with transition partners and community partners throughout the eighteen-county region</w:t>
              </w:r>
              <w:r w:rsidRPr="002E5A06">
                <w:rPr>
                  <w:rFonts w:ascii="Times New Roman" w:hAnsi="Times New Roman"/>
                  <w:bCs/>
                  <w:sz w:val="22"/>
                  <w:szCs w:val="22"/>
                </w:rPr>
                <w:t xml:space="preserve"> </w:t>
              </w:r>
            </w:ins>
          </w:p>
          <w:p w14:paraId="1736F114" w14:textId="77777777" w:rsidR="00017A2A" w:rsidRPr="002E5A06" w:rsidRDefault="00017A2A" w:rsidP="00292EBD">
            <w:pPr>
              <w:tabs>
                <w:tab w:val="left" w:pos="372"/>
              </w:tabs>
              <w:spacing w:after="120"/>
              <w:ind w:left="1440"/>
              <w:rPr>
                <w:ins w:id="80" w:author="Lynne Eckerle" w:date="2022-12-08T20:20:00Z"/>
                <w:rFonts w:ascii="Times New Roman" w:hAnsi="Times New Roman"/>
                <w:bCs/>
                <w:sz w:val="22"/>
                <w:szCs w:val="22"/>
              </w:rPr>
            </w:pPr>
            <w:ins w:id="81" w:author="Lynne Eckerle" w:date="2022-12-08T20:20:00Z">
              <w:r w:rsidRPr="002E5A06">
                <w:rPr>
                  <w:rFonts w:ascii="Times New Roman" w:hAnsi="Times New Roman"/>
                  <w:sz w:val="22"/>
                  <w:szCs w:val="22"/>
                </w:rPr>
                <w:t>Outreach in eighteen counties to stakeholders, council members, direct service providers, families, community agencies serving families with young children, primary care physicians/health care providers, and transition and community partners in order to promote communication, collaboration, and to assure that all remain fully informed of programmatic, policy, and procedural issues</w:t>
              </w:r>
            </w:ins>
          </w:p>
          <w:p w14:paraId="31CB5AA4" w14:textId="77777777" w:rsidR="00017A2A" w:rsidRPr="002E5A06" w:rsidRDefault="00017A2A" w:rsidP="00292EBD">
            <w:pPr>
              <w:spacing w:after="120"/>
              <w:ind w:left="1440"/>
              <w:rPr>
                <w:ins w:id="82" w:author="Lynne Eckerle" w:date="2022-12-08T20:20:00Z"/>
                <w:rFonts w:ascii="Times New Roman" w:hAnsi="Times New Roman"/>
                <w:bCs/>
                <w:sz w:val="22"/>
                <w:szCs w:val="22"/>
              </w:rPr>
            </w:pPr>
            <w:ins w:id="83" w:author="Lynne Eckerle" w:date="2022-12-08T20:20:00Z">
              <w:r w:rsidRPr="002E5A06">
                <w:rPr>
                  <w:rFonts w:ascii="Times New Roman" w:hAnsi="Times New Roman"/>
                  <w:bCs/>
                  <w:sz w:val="22"/>
                  <w:szCs w:val="22"/>
                </w:rPr>
                <w:t>Ongoing referrals from all identified community partners and professionals</w:t>
              </w:r>
            </w:ins>
          </w:p>
          <w:p w14:paraId="61611F44" w14:textId="77777777" w:rsidR="00017A2A" w:rsidRPr="002E5A06" w:rsidRDefault="00017A2A" w:rsidP="00292EBD">
            <w:pPr>
              <w:pStyle w:val="BodyText2"/>
              <w:spacing w:line="240" w:lineRule="auto"/>
              <w:rPr>
                <w:ins w:id="84" w:author="Lynne Eckerle" w:date="2022-12-08T20:20:00Z"/>
                <w:sz w:val="22"/>
                <w:szCs w:val="22"/>
                <w:u w:val="single"/>
              </w:rPr>
            </w:pPr>
            <w:ins w:id="85" w:author="Lynne Eckerle" w:date="2022-12-08T20:20:00Z">
              <w:r w:rsidRPr="002E5A06">
                <w:rPr>
                  <w:spacing w:val="-2"/>
                  <w:sz w:val="22"/>
                  <w:szCs w:val="22"/>
                </w:rPr>
                <w:t xml:space="preserve">              </w:t>
              </w:r>
              <w:r w:rsidRPr="002E5A06">
                <w:rPr>
                  <w:spacing w:val="-2"/>
                  <w:sz w:val="22"/>
                  <w:szCs w:val="22"/>
                  <w:u w:val="single"/>
                </w:rPr>
                <w:t>SPOE/EDT minimum outcomes:</w:t>
              </w:r>
              <w:r w:rsidRPr="002E5A06">
                <w:rPr>
                  <w:sz w:val="22"/>
                  <w:szCs w:val="22"/>
                  <w:u w:val="single"/>
                </w:rPr>
                <w:t xml:space="preserve"> </w:t>
              </w:r>
            </w:ins>
          </w:p>
          <w:p w14:paraId="65F95DCD" w14:textId="77777777" w:rsidR="00017A2A" w:rsidRPr="002E5A06" w:rsidRDefault="00017A2A" w:rsidP="00292EBD">
            <w:pPr>
              <w:pStyle w:val="BodyText2"/>
              <w:spacing w:line="240" w:lineRule="auto"/>
              <w:ind w:left="720"/>
              <w:rPr>
                <w:ins w:id="86" w:author="Lynne Eckerle" w:date="2022-12-08T20:20:00Z"/>
                <w:sz w:val="22"/>
                <w:szCs w:val="22"/>
              </w:rPr>
            </w:pPr>
            <w:ins w:id="87" w:author="Lynne Eckerle" w:date="2022-12-08T20:20:00Z">
              <w:r w:rsidRPr="002E5A06">
                <w:rPr>
                  <w:sz w:val="22"/>
                  <w:szCs w:val="22"/>
                </w:rPr>
                <w:t>IFSP and Transition Plan development within required timelines that make available to families all opportunities under IDEA Part C</w:t>
              </w:r>
            </w:ins>
          </w:p>
          <w:p w14:paraId="2A90631B" w14:textId="77777777" w:rsidR="00017A2A" w:rsidRPr="002E5A06" w:rsidRDefault="00017A2A" w:rsidP="00292EBD">
            <w:pPr>
              <w:pStyle w:val="BodyText2"/>
              <w:spacing w:line="240" w:lineRule="auto"/>
              <w:ind w:left="720"/>
              <w:rPr>
                <w:ins w:id="88" w:author="Lynne Eckerle" w:date="2022-12-08T20:20:00Z"/>
                <w:sz w:val="22"/>
                <w:szCs w:val="22"/>
              </w:rPr>
            </w:pPr>
            <w:ins w:id="89" w:author="Lynne Eckerle" w:date="2022-12-08T20:20:00Z">
              <w:r w:rsidRPr="002E5A06">
                <w:rPr>
                  <w:sz w:val="22"/>
                  <w:szCs w:val="22"/>
                </w:rPr>
                <w:t>Early intervention record development and maintenance that includes documentation to support eligibility and accurate insurance and financial information for each family</w:t>
              </w:r>
            </w:ins>
          </w:p>
          <w:p w14:paraId="0036D04A" w14:textId="77777777" w:rsidR="00017A2A" w:rsidRPr="002E5A06" w:rsidRDefault="00017A2A" w:rsidP="00292EBD">
            <w:pPr>
              <w:pStyle w:val="BodyText2"/>
              <w:spacing w:line="240" w:lineRule="auto"/>
              <w:ind w:left="720"/>
              <w:rPr>
                <w:ins w:id="90" w:author="Lynne Eckerle" w:date="2022-12-08T20:20:00Z"/>
                <w:sz w:val="22"/>
                <w:szCs w:val="22"/>
              </w:rPr>
            </w:pPr>
            <w:ins w:id="91" w:author="Lynne Eckerle" w:date="2022-12-08T20:20:00Z">
              <w:r w:rsidRPr="002E5A06">
                <w:rPr>
                  <w:sz w:val="22"/>
                  <w:szCs w:val="22"/>
                </w:rPr>
                <w:t>Electronic linkage to State that results in daily communication of information to the Central Reimbursement Office</w:t>
              </w:r>
            </w:ins>
          </w:p>
          <w:p w14:paraId="51E15351" w14:textId="77777777" w:rsidR="00017A2A" w:rsidRPr="002E5A06" w:rsidRDefault="00017A2A" w:rsidP="00292EBD">
            <w:pPr>
              <w:pStyle w:val="BodyText2"/>
              <w:spacing w:line="240" w:lineRule="auto"/>
              <w:ind w:left="720"/>
              <w:rPr>
                <w:ins w:id="92" w:author="Lynne Eckerle" w:date="2022-12-08T20:20:00Z"/>
                <w:sz w:val="22"/>
                <w:szCs w:val="22"/>
              </w:rPr>
            </w:pPr>
            <w:ins w:id="93" w:author="Lynne Eckerle" w:date="2022-12-08T20:20:00Z">
              <w:r w:rsidRPr="002E5A06">
                <w:rPr>
                  <w:sz w:val="22"/>
                  <w:szCs w:val="22"/>
                </w:rPr>
                <w:t>Spanish-speaking Service Coordinator and Service Coordinator trained in Ski*Hi</w:t>
              </w:r>
            </w:ins>
          </w:p>
          <w:p w14:paraId="4C461940" w14:textId="77777777" w:rsidR="00017A2A" w:rsidRPr="002E5A06" w:rsidRDefault="00017A2A" w:rsidP="00017A2A">
            <w:pPr>
              <w:numPr>
                <w:ilvl w:val="0"/>
                <w:numId w:val="16"/>
              </w:numPr>
              <w:tabs>
                <w:tab w:val="left" w:pos="-720"/>
                <w:tab w:val="left" w:pos="192"/>
              </w:tabs>
              <w:suppressAutoHyphens/>
              <w:ind w:left="192" w:hanging="180"/>
              <w:rPr>
                <w:ins w:id="94" w:author="Lynne Eckerle" w:date="2022-12-08T20:20:00Z"/>
                <w:rFonts w:ascii="Times New Roman" w:hAnsi="Times New Roman"/>
                <w:spacing w:val="-2"/>
                <w:sz w:val="22"/>
                <w:szCs w:val="22"/>
              </w:rPr>
            </w:pPr>
            <w:ins w:id="95" w:author="Lynne Eckerle" w:date="2022-12-08T20:20:00Z">
              <w:r w:rsidRPr="002E5A06">
                <w:rPr>
                  <w:rFonts w:ascii="Times New Roman" w:hAnsi="Times New Roman"/>
                  <w:sz w:val="22"/>
                  <w:szCs w:val="22"/>
                </w:rPr>
                <w:t>Assure that all staff members understand and adhere to Fiscal Agent’s (</w:t>
              </w:r>
              <w:r>
                <w:rPr>
                  <w:rFonts w:ascii="Times New Roman" w:hAnsi="Times New Roman"/>
                  <w:sz w:val="22"/>
                  <w:szCs w:val="22"/>
                </w:rPr>
                <w:t>Thrive Alliance</w:t>
              </w:r>
              <w:r w:rsidRPr="002E5A06">
                <w:rPr>
                  <w:rFonts w:ascii="Times New Roman" w:hAnsi="Times New Roman"/>
                  <w:sz w:val="22"/>
                  <w:szCs w:val="22"/>
                </w:rPr>
                <w:t xml:space="preserve">) personnel standards and policies and assure that EDT members adhere to all applicable State and Federal regulations regarding the delivery of early intervention services including: </w:t>
              </w:r>
            </w:ins>
          </w:p>
          <w:p w14:paraId="384397C6" w14:textId="77777777" w:rsidR="00017A2A" w:rsidRPr="002E5A06" w:rsidRDefault="00017A2A" w:rsidP="00017A2A">
            <w:pPr>
              <w:numPr>
                <w:ilvl w:val="1"/>
                <w:numId w:val="16"/>
              </w:numPr>
              <w:tabs>
                <w:tab w:val="left" w:pos="-720"/>
                <w:tab w:val="left" w:pos="192"/>
                <w:tab w:val="left" w:pos="552"/>
                <w:tab w:val="left" w:pos="732"/>
                <w:tab w:val="left" w:pos="1647"/>
              </w:tabs>
              <w:suppressAutoHyphens/>
              <w:ind w:hanging="720"/>
              <w:rPr>
                <w:ins w:id="96" w:author="Lynne Eckerle" w:date="2022-12-08T20:20:00Z"/>
                <w:rFonts w:ascii="Times New Roman" w:hAnsi="Times New Roman"/>
                <w:sz w:val="22"/>
                <w:szCs w:val="22"/>
              </w:rPr>
            </w:pPr>
            <w:ins w:id="97" w:author="Lynne Eckerle" w:date="2022-12-08T20:20:00Z">
              <w:r w:rsidRPr="002E5A06">
                <w:rPr>
                  <w:rFonts w:ascii="Times New Roman" w:hAnsi="Times New Roman"/>
                  <w:sz w:val="22"/>
                  <w:szCs w:val="22"/>
                </w:rPr>
                <w:t>Maintenance of confidentiality (FERPA)</w:t>
              </w:r>
            </w:ins>
          </w:p>
          <w:p w14:paraId="14225382" w14:textId="77777777" w:rsidR="00017A2A" w:rsidRPr="002E5A06" w:rsidRDefault="00017A2A" w:rsidP="00017A2A">
            <w:pPr>
              <w:numPr>
                <w:ilvl w:val="1"/>
                <w:numId w:val="16"/>
              </w:numPr>
              <w:tabs>
                <w:tab w:val="left" w:pos="-720"/>
                <w:tab w:val="left" w:pos="192"/>
                <w:tab w:val="left" w:pos="552"/>
                <w:tab w:val="left" w:pos="732"/>
                <w:tab w:val="left" w:pos="1647"/>
              </w:tabs>
              <w:suppressAutoHyphens/>
              <w:ind w:hanging="720"/>
              <w:rPr>
                <w:ins w:id="98" w:author="Lynne Eckerle" w:date="2022-12-08T20:20:00Z"/>
                <w:rFonts w:ascii="Times New Roman" w:hAnsi="Times New Roman"/>
                <w:sz w:val="22"/>
                <w:szCs w:val="22"/>
              </w:rPr>
            </w:pPr>
            <w:ins w:id="99" w:author="Lynne Eckerle" w:date="2022-12-08T20:20:00Z">
              <w:r w:rsidRPr="002E5A06">
                <w:rPr>
                  <w:rFonts w:ascii="Times New Roman" w:hAnsi="Times New Roman"/>
                  <w:sz w:val="22"/>
                  <w:szCs w:val="22"/>
                </w:rPr>
                <w:t>Procedural safeguards</w:t>
              </w:r>
            </w:ins>
          </w:p>
          <w:p w14:paraId="03EA6E22" w14:textId="77777777" w:rsidR="00017A2A" w:rsidRPr="002E5A06" w:rsidRDefault="00017A2A" w:rsidP="00017A2A">
            <w:pPr>
              <w:numPr>
                <w:ilvl w:val="1"/>
                <w:numId w:val="16"/>
              </w:numPr>
              <w:tabs>
                <w:tab w:val="left" w:pos="-720"/>
                <w:tab w:val="left" w:pos="192"/>
                <w:tab w:val="left" w:pos="552"/>
                <w:tab w:val="left" w:pos="732"/>
                <w:tab w:val="left" w:pos="1647"/>
              </w:tabs>
              <w:suppressAutoHyphens/>
              <w:ind w:hanging="720"/>
              <w:rPr>
                <w:ins w:id="100" w:author="Lynne Eckerle" w:date="2022-12-08T20:20:00Z"/>
                <w:rFonts w:ascii="Times New Roman" w:hAnsi="Times New Roman"/>
                <w:sz w:val="22"/>
                <w:szCs w:val="22"/>
              </w:rPr>
            </w:pPr>
            <w:ins w:id="101" w:author="Lynne Eckerle" w:date="2022-12-08T20:20:00Z">
              <w:r w:rsidRPr="002E5A06">
                <w:rPr>
                  <w:rFonts w:ascii="Times New Roman" w:hAnsi="Times New Roman"/>
                  <w:sz w:val="22"/>
                  <w:szCs w:val="22"/>
                </w:rPr>
                <w:t>Family-centered care</w:t>
              </w:r>
            </w:ins>
          </w:p>
          <w:p w14:paraId="538FC1E7" w14:textId="77777777" w:rsidR="00017A2A" w:rsidRPr="002E5A06" w:rsidRDefault="00017A2A" w:rsidP="00017A2A">
            <w:pPr>
              <w:numPr>
                <w:ilvl w:val="1"/>
                <w:numId w:val="16"/>
              </w:numPr>
              <w:tabs>
                <w:tab w:val="left" w:pos="-720"/>
                <w:tab w:val="left" w:pos="192"/>
                <w:tab w:val="left" w:pos="552"/>
                <w:tab w:val="left" w:pos="732"/>
                <w:tab w:val="left" w:pos="1647"/>
              </w:tabs>
              <w:suppressAutoHyphens/>
              <w:ind w:hanging="720"/>
              <w:rPr>
                <w:ins w:id="102" w:author="Lynne Eckerle" w:date="2022-12-08T20:20:00Z"/>
                <w:rFonts w:ascii="Times New Roman" w:hAnsi="Times New Roman"/>
                <w:sz w:val="22"/>
                <w:szCs w:val="22"/>
              </w:rPr>
            </w:pPr>
            <w:ins w:id="103" w:author="Lynne Eckerle" w:date="2022-12-08T20:20:00Z">
              <w:r w:rsidRPr="002E5A06">
                <w:rPr>
                  <w:rFonts w:ascii="Times New Roman" w:hAnsi="Times New Roman"/>
                  <w:sz w:val="22"/>
                  <w:szCs w:val="22"/>
                </w:rPr>
                <w:t>Provision of services in natural environments</w:t>
              </w:r>
            </w:ins>
          </w:p>
          <w:p w14:paraId="4D0E938F" w14:textId="77777777" w:rsidR="00017A2A" w:rsidRPr="002E5A06" w:rsidRDefault="00017A2A" w:rsidP="00017A2A">
            <w:pPr>
              <w:numPr>
                <w:ilvl w:val="1"/>
                <w:numId w:val="16"/>
              </w:numPr>
              <w:tabs>
                <w:tab w:val="left" w:pos="-720"/>
                <w:tab w:val="left" w:pos="192"/>
                <w:tab w:val="left" w:pos="552"/>
                <w:tab w:val="left" w:pos="732"/>
                <w:tab w:val="left" w:pos="1647"/>
              </w:tabs>
              <w:suppressAutoHyphens/>
              <w:ind w:hanging="720"/>
              <w:rPr>
                <w:ins w:id="104" w:author="Lynne Eckerle" w:date="2022-12-08T20:20:00Z"/>
                <w:rFonts w:ascii="Times New Roman" w:hAnsi="Times New Roman"/>
                <w:sz w:val="22"/>
                <w:szCs w:val="22"/>
              </w:rPr>
            </w:pPr>
            <w:ins w:id="105" w:author="Lynne Eckerle" w:date="2022-12-08T20:20:00Z">
              <w:r w:rsidRPr="002E5A06">
                <w:rPr>
                  <w:rFonts w:ascii="Times New Roman" w:hAnsi="Times New Roman"/>
                  <w:sz w:val="22"/>
                  <w:szCs w:val="22"/>
                </w:rPr>
                <w:t>Due process</w:t>
              </w:r>
            </w:ins>
          </w:p>
          <w:p w14:paraId="433FAA38" w14:textId="77777777" w:rsidR="00017A2A" w:rsidRPr="002E5A06" w:rsidRDefault="00017A2A" w:rsidP="00017A2A">
            <w:pPr>
              <w:numPr>
                <w:ilvl w:val="1"/>
                <w:numId w:val="16"/>
              </w:numPr>
              <w:tabs>
                <w:tab w:val="left" w:pos="-720"/>
                <w:tab w:val="left" w:pos="192"/>
                <w:tab w:val="left" w:pos="552"/>
                <w:tab w:val="left" w:pos="732"/>
                <w:tab w:val="left" w:pos="1647"/>
              </w:tabs>
              <w:suppressAutoHyphens/>
              <w:ind w:hanging="720"/>
              <w:rPr>
                <w:ins w:id="106" w:author="Lynne Eckerle" w:date="2022-12-08T20:20:00Z"/>
                <w:rFonts w:ascii="Times New Roman" w:hAnsi="Times New Roman"/>
                <w:sz w:val="22"/>
                <w:szCs w:val="22"/>
              </w:rPr>
            </w:pPr>
            <w:ins w:id="107" w:author="Lynne Eckerle" w:date="2022-12-08T20:20:00Z">
              <w:r w:rsidRPr="002E5A06">
                <w:rPr>
                  <w:rFonts w:ascii="Times New Roman" w:hAnsi="Times New Roman"/>
                  <w:sz w:val="22"/>
                  <w:szCs w:val="22"/>
                </w:rPr>
                <w:t>Early Intervention Best Practices</w:t>
              </w:r>
            </w:ins>
          </w:p>
          <w:p w14:paraId="7C71F4F1" w14:textId="77777777" w:rsidR="00017A2A" w:rsidRPr="002E5A06" w:rsidRDefault="00017A2A" w:rsidP="00017A2A">
            <w:pPr>
              <w:numPr>
                <w:ilvl w:val="1"/>
                <w:numId w:val="16"/>
              </w:numPr>
              <w:tabs>
                <w:tab w:val="left" w:pos="-720"/>
                <w:tab w:val="left" w:pos="192"/>
                <w:tab w:val="left" w:pos="552"/>
                <w:tab w:val="left" w:pos="732"/>
                <w:tab w:val="left" w:pos="1647"/>
              </w:tabs>
              <w:suppressAutoHyphens/>
              <w:spacing w:after="120"/>
              <w:ind w:hanging="720"/>
              <w:rPr>
                <w:ins w:id="108" w:author="Lynne Eckerle" w:date="2022-12-08T20:20:00Z"/>
                <w:rFonts w:ascii="Times New Roman" w:hAnsi="Times New Roman"/>
                <w:spacing w:val="-2"/>
                <w:sz w:val="22"/>
                <w:szCs w:val="22"/>
              </w:rPr>
            </w:pPr>
            <w:ins w:id="109" w:author="Lynne Eckerle" w:date="2022-12-08T20:20:00Z">
              <w:r w:rsidRPr="002E5A06">
                <w:rPr>
                  <w:rFonts w:ascii="Times New Roman" w:hAnsi="Times New Roman"/>
                  <w:sz w:val="22"/>
                  <w:szCs w:val="22"/>
                </w:rPr>
                <w:t>First Steps Professional Conduct</w:t>
              </w:r>
            </w:ins>
          </w:p>
          <w:p w14:paraId="3ACEB025" w14:textId="77777777" w:rsidR="00017A2A" w:rsidRPr="002E5A06" w:rsidRDefault="00017A2A" w:rsidP="00017A2A">
            <w:pPr>
              <w:numPr>
                <w:ilvl w:val="0"/>
                <w:numId w:val="16"/>
              </w:numPr>
              <w:spacing w:after="120"/>
              <w:ind w:left="192" w:hanging="180"/>
              <w:rPr>
                <w:ins w:id="110" w:author="Lynne Eckerle" w:date="2022-12-08T20:20:00Z"/>
                <w:rFonts w:ascii="Times New Roman" w:hAnsi="Times New Roman"/>
                <w:sz w:val="22"/>
                <w:szCs w:val="22"/>
              </w:rPr>
            </w:pPr>
            <w:ins w:id="111" w:author="Lynne Eckerle" w:date="2022-12-08T20:20:00Z">
              <w:r w:rsidRPr="002E5A06">
                <w:rPr>
                  <w:rFonts w:ascii="Times New Roman" w:hAnsi="Times New Roman"/>
                  <w:bCs/>
                  <w:sz w:val="22"/>
                  <w:szCs w:val="22"/>
                </w:rPr>
                <w:t xml:space="preserve">Assure preparation and submission of all documentation required by the Lead Agency (Indiana First Steps), including </w:t>
              </w:r>
              <w:r w:rsidRPr="002E5A06">
                <w:rPr>
                  <w:rFonts w:ascii="Times New Roman" w:hAnsi="Times New Roman"/>
                  <w:sz w:val="22"/>
                  <w:szCs w:val="22"/>
                </w:rPr>
                <w:t xml:space="preserve">required monthly </w:t>
              </w:r>
              <w:r w:rsidRPr="002E5A06">
                <w:rPr>
                  <w:rFonts w:ascii="Times New Roman" w:hAnsi="Times New Roman"/>
                  <w:bCs/>
                  <w:sz w:val="22"/>
                  <w:szCs w:val="22"/>
                </w:rPr>
                <w:t>reports.</w:t>
              </w:r>
              <w:r w:rsidRPr="002E5A06">
                <w:rPr>
                  <w:rFonts w:ascii="Times New Roman" w:hAnsi="Times New Roman"/>
                  <w:sz w:val="22"/>
                  <w:szCs w:val="22"/>
                </w:rPr>
                <w:t xml:space="preserve"> </w:t>
              </w:r>
            </w:ins>
          </w:p>
          <w:p w14:paraId="2648592E" w14:textId="77777777" w:rsidR="00017A2A" w:rsidRPr="002E5A06" w:rsidRDefault="00017A2A" w:rsidP="00017A2A">
            <w:pPr>
              <w:pStyle w:val="BodyText"/>
              <w:numPr>
                <w:ilvl w:val="0"/>
                <w:numId w:val="16"/>
              </w:numPr>
              <w:spacing w:after="120"/>
              <w:ind w:left="192" w:hanging="180"/>
              <w:rPr>
                <w:ins w:id="112" w:author="Lynne Eckerle" w:date="2022-12-08T20:20:00Z"/>
                <w:rFonts w:ascii="Times New Roman" w:hAnsi="Times New Roman" w:cs="Times New Roman"/>
                <w:b w:val="0"/>
                <w:sz w:val="22"/>
                <w:szCs w:val="22"/>
              </w:rPr>
            </w:pPr>
            <w:ins w:id="113" w:author="Lynne Eckerle" w:date="2022-12-08T20:20:00Z">
              <w:r w:rsidRPr="002E5A06">
                <w:rPr>
                  <w:rFonts w:ascii="Times New Roman" w:hAnsi="Times New Roman" w:cs="Times New Roman"/>
                  <w:b w:val="0"/>
                  <w:sz w:val="22"/>
                  <w:szCs w:val="22"/>
                </w:rPr>
                <w:t xml:space="preserve">Develop detailed program reports that review early intervention records and analyze statistics and report systems data for presentation to the LPCC and to the Lead Agency (FSSA/Indiana First Steps) for their Focused Monitoring Quality Review process. </w:t>
              </w:r>
              <w:r w:rsidRPr="002E5A06">
                <w:rPr>
                  <w:rFonts w:ascii="Times New Roman" w:hAnsi="Times New Roman" w:cs="Times New Roman"/>
                  <w:b w:val="0"/>
                  <w:bCs w:val="0"/>
                  <w:sz w:val="22"/>
                  <w:szCs w:val="22"/>
                </w:rPr>
                <w:t xml:space="preserve"> </w:t>
              </w:r>
            </w:ins>
          </w:p>
          <w:p w14:paraId="4091F61A" w14:textId="77777777" w:rsidR="00017A2A" w:rsidRPr="002E5A06" w:rsidRDefault="00017A2A" w:rsidP="00017A2A">
            <w:pPr>
              <w:numPr>
                <w:ilvl w:val="0"/>
                <w:numId w:val="16"/>
              </w:numPr>
              <w:spacing w:after="120"/>
              <w:ind w:left="192" w:hanging="180"/>
              <w:rPr>
                <w:ins w:id="114" w:author="Lynne Eckerle" w:date="2022-12-08T20:20:00Z"/>
                <w:rFonts w:ascii="Times New Roman" w:hAnsi="Times New Roman"/>
                <w:sz w:val="22"/>
                <w:szCs w:val="22"/>
              </w:rPr>
            </w:pPr>
            <w:ins w:id="115" w:author="Lynne Eckerle" w:date="2022-12-08T20:20:00Z">
              <w:r w:rsidRPr="002E5A06">
                <w:rPr>
                  <w:rFonts w:ascii="Times New Roman" w:hAnsi="Times New Roman"/>
                  <w:sz w:val="22"/>
                  <w:szCs w:val="22"/>
                </w:rPr>
                <w:t>Provide professional development for program staff which includes design and presentation of a minimum of monthly staff training sessions and ongoing one-on-one training.</w:t>
              </w:r>
            </w:ins>
          </w:p>
          <w:p w14:paraId="3A9B2CB8" w14:textId="77777777" w:rsidR="00017A2A" w:rsidRPr="002E5A06" w:rsidRDefault="00017A2A" w:rsidP="00017A2A">
            <w:pPr>
              <w:numPr>
                <w:ilvl w:val="0"/>
                <w:numId w:val="16"/>
              </w:numPr>
              <w:spacing w:after="120"/>
              <w:ind w:left="192" w:hanging="180"/>
              <w:rPr>
                <w:ins w:id="116" w:author="Lynne Eckerle" w:date="2022-12-08T20:20:00Z"/>
                <w:rFonts w:ascii="Times New Roman" w:hAnsi="Times New Roman"/>
                <w:sz w:val="22"/>
                <w:szCs w:val="22"/>
              </w:rPr>
            </w:pPr>
            <w:ins w:id="117" w:author="Lynne Eckerle" w:date="2022-12-08T20:20:00Z">
              <w:r w:rsidRPr="002E5A06">
                <w:rPr>
                  <w:rFonts w:ascii="Times New Roman" w:hAnsi="Times New Roman"/>
                  <w:sz w:val="22"/>
                  <w:szCs w:val="22"/>
                </w:rPr>
                <w:t>Maintain availability to provide ongoing and timely support to staff and communicate—through staff meetings, phone, and electronic communication—on a regular basis with all staff members, including staff members assigned to outlying offices.</w:t>
              </w:r>
            </w:ins>
          </w:p>
          <w:p w14:paraId="6E0F708C" w14:textId="77777777" w:rsidR="00017A2A" w:rsidRPr="002E5A06" w:rsidRDefault="00017A2A" w:rsidP="00017A2A">
            <w:pPr>
              <w:numPr>
                <w:ilvl w:val="0"/>
                <w:numId w:val="16"/>
              </w:numPr>
              <w:tabs>
                <w:tab w:val="left" w:pos="-720"/>
              </w:tabs>
              <w:suppressAutoHyphens/>
              <w:spacing w:after="120"/>
              <w:ind w:left="192" w:hanging="180"/>
              <w:rPr>
                <w:ins w:id="118" w:author="Lynne Eckerle" w:date="2022-12-08T20:20:00Z"/>
                <w:rFonts w:ascii="Times New Roman" w:hAnsi="Times New Roman"/>
                <w:sz w:val="22"/>
                <w:szCs w:val="22"/>
              </w:rPr>
            </w:pPr>
            <w:ins w:id="119" w:author="Lynne Eckerle" w:date="2022-12-08T20:20:00Z">
              <w:r w:rsidRPr="002E5A06">
                <w:rPr>
                  <w:rFonts w:ascii="Times New Roman" w:hAnsi="Times New Roman"/>
                  <w:sz w:val="22"/>
                  <w:szCs w:val="22"/>
                </w:rPr>
                <w:t>Assure that staff demonstrates and applies working knowledge of resources and referrals to community and state developmental, health care, and financial resources and programs (such as DCS, Head Start, DOE, Healthy Families, CSHCS) for families of young children and of eligibility standards and methods of access.</w:t>
              </w:r>
            </w:ins>
          </w:p>
          <w:p w14:paraId="615DA5AA" w14:textId="77777777" w:rsidR="00017A2A" w:rsidRPr="002E5A06" w:rsidRDefault="00017A2A" w:rsidP="00017A2A">
            <w:pPr>
              <w:numPr>
                <w:ilvl w:val="0"/>
                <w:numId w:val="16"/>
              </w:numPr>
              <w:tabs>
                <w:tab w:val="left" w:pos="192"/>
              </w:tabs>
              <w:spacing w:after="120"/>
              <w:ind w:left="192" w:hanging="192"/>
              <w:rPr>
                <w:ins w:id="120" w:author="Lynne Eckerle" w:date="2022-12-08T20:20:00Z"/>
                <w:rFonts w:ascii="Times New Roman" w:hAnsi="Times New Roman"/>
                <w:sz w:val="22"/>
                <w:szCs w:val="22"/>
              </w:rPr>
            </w:pPr>
            <w:ins w:id="121" w:author="Lynne Eckerle" w:date="2022-12-08T20:20:00Z">
              <w:r w:rsidRPr="002E5A06">
                <w:rPr>
                  <w:rFonts w:ascii="Times New Roman" w:hAnsi="Times New Roman"/>
                  <w:sz w:val="22"/>
                  <w:szCs w:val="22"/>
                </w:rPr>
                <w:t>Assure that staff advocates for families through providing education and information regarding their rights, responsibilities, and procedural safeguards, ensuring that no right is violated, and providing leadership in the support of families as they advocate for their children.</w:t>
              </w:r>
            </w:ins>
          </w:p>
          <w:p w14:paraId="60A95FDE" w14:textId="77777777" w:rsidR="00017A2A" w:rsidRPr="002E5A06" w:rsidRDefault="00017A2A" w:rsidP="00017A2A">
            <w:pPr>
              <w:numPr>
                <w:ilvl w:val="0"/>
                <w:numId w:val="16"/>
              </w:numPr>
              <w:tabs>
                <w:tab w:val="left" w:pos="192"/>
                <w:tab w:val="left" w:pos="552"/>
              </w:tabs>
              <w:spacing w:after="120"/>
              <w:ind w:left="192" w:hanging="180"/>
              <w:rPr>
                <w:ins w:id="122" w:author="Lynne Eckerle" w:date="2022-12-08T20:20:00Z"/>
                <w:rFonts w:ascii="Times New Roman" w:hAnsi="Times New Roman"/>
                <w:sz w:val="22"/>
                <w:szCs w:val="22"/>
              </w:rPr>
            </w:pPr>
            <w:ins w:id="123" w:author="Lynne Eckerle" w:date="2022-12-08T20:20:00Z">
              <w:r w:rsidRPr="002E5A06">
                <w:rPr>
                  <w:rFonts w:ascii="Times New Roman" w:hAnsi="Times New Roman"/>
                  <w:sz w:val="22"/>
                  <w:szCs w:val="22"/>
                </w:rPr>
                <w:lastRenderedPageBreak/>
                <w:t>Assure that staff demonstrates sensitivity to family and cultural values, to unique family circumstances, and to the respect of family choices.</w:t>
              </w:r>
            </w:ins>
          </w:p>
          <w:p w14:paraId="5CCFC42E" w14:textId="77777777" w:rsidR="00017A2A" w:rsidRPr="002E5A06" w:rsidRDefault="00017A2A" w:rsidP="00017A2A">
            <w:pPr>
              <w:numPr>
                <w:ilvl w:val="0"/>
                <w:numId w:val="16"/>
              </w:numPr>
              <w:tabs>
                <w:tab w:val="left" w:pos="-720"/>
              </w:tabs>
              <w:suppressAutoHyphens/>
              <w:spacing w:after="120"/>
              <w:ind w:left="192" w:hanging="180"/>
              <w:rPr>
                <w:ins w:id="124" w:author="Lynne Eckerle" w:date="2022-12-08T20:20:00Z"/>
                <w:rFonts w:ascii="Times New Roman" w:hAnsi="Times New Roman"/>
                <w:sz w:val="22"/>
                <w:szCs w:val="22"/>
              </w:rPr>
            </w:pPr>
            <w:ins w:id="125" w:author="Lynne Eckerle" w:date="2022-12-08T20:20:00Z">
              <w:r w:rsidRPr="002E5A06">
                <w:rPr>
                  <w:rFonts w:ascii="Times New Roman" w:hAnsi="Times New Roman"/>
                  <w:sz w:val="22"/>
                  <w:szCs w:val="22"/>
                </w:rPr>
                <w:t>Assure staff understands and complies with RMS reporting requirements.</w:t>
              </w:r>
            </w:ins>
          </w:p>
          <w:p w14:paraId="29A5EE35" w14:textId="77777777" w:rsidR="00017A2A" w:rsidRPr="002E5A06" w:rsidRDefault="00017A2A" w:rsidP="00017A2A">
            <w:pPr>
              <w:numPr>
                <w:ilvl w:val="0"/>
                <w:numId w:val="16"/>
              </w:numPr>
              <w:tabs>
                <w:tab w:val="left" w:pos="-720"/>
              </w:tabs>
              <w:suppressAutoHyphens/>
              <w:spacing w:after="120"/>
              <w:ind w:left="192" w:hanging="180"/>
              <w:rPr>
                <w:ins w:id="126" w:author="Lynne Eckerle" w:date="2022-12-08T20:20:00Z"/>
                <w:rFonts w:ascii="Times New Roman" w:hAnsi="Times New Roman"/>
                <w:sz w:val="22"/>
                <w:szCs w:val="22"/>
              </w:rPr>
            </w:pPr>
            <w:ins w:id="127" w:author="Lynne Eckerle" w:date="2022-12-08T20:20:00Z">
              <w:r w:rsidRPr="002E5A06">
                <w:rPr>
                  <w:rFonts w:ascii="Times New Roman" w:hAnsi="Times New Roman"/>
                  <w:sz w:val="22"/>
                  <w:szCs w:val="22"/>
                </w:rPr>
                <w:t xml:space="preserve">Assure annual performance review of program staff. </w:t>
              </w:r>
            </w:ins>
          </w:p>
          <w:p w14:paraId="5DB02465" w14:textId="77777777" w:rsidR="00017A2A" w:rsidRPr="002E5A06" w:rsidRDefault="00017A2A" w:rsidP="00017A2A">
            <w:pPr>
              <w:numPr>
                <w:ilvl w:val="0"/>
                <w:numId w:val="16"/>
              </w:numPr>
              <w:tabs>
                <w:tab w:val="left" w:pos="-720"/>
              </w:tabs>
              <w:suppressAutoHyphens/>
              <w:spacing w:after="120"/>
              <w:ind w:left="192" w:hanging="180"/>
              <w:rPr>
                <w:ins w:id="128" w:author="Lynne Eckerle" w:date="2022-12-08T20:20:00Z"/>
                <w:rFonts w:ascii="Times New Roman" w:hAnsi="Times New Roman"/>
                <w:sz w:val="22"/>
                <w:szCs w:val="22"/>
              </w:rPr>
            </w:pPr>
            <w:ins w:id="129" w:author="Lynne Eckerle" w:date="2022-12-08T20:20:00Z">
              <w:r w:rsidRPr="002E5A06">
                <w:rPr>
                  <w:rFonts w:ascii="Times New Roman" w:hAnsi="Times New Roman"/>
                  <w:sz w:val="22"/>
                  <w:szCs w:val="22"/>
                </w:rPr>
                <w:t>Design presentations and address groups of clients and community partners.</w:t>
              </w:r>
            </w:ins>
          </w:p>
          <w:p w14:paraId="497118EC" w14:textId="77777777" w:rsidR="00017A2A" w:rsidRPr="002E5A06" w:rsidRDefault="00017A2A" w:rsidP="00017A2A">
            <w:pPr>
              <w:numPr>
                <w:ilvl w:val="0"/>
                <w:numId w:val="16"/>
              </w:numPr>
              <w:tabs>
                <w:tab w:val="left" w:pos="0"/>
                <w:tab w:val="left" w:pos="192"/>
                <w:tab w:val="left" w:pos="5040"/>
                <w:tab w:val="left" w:pos="6480"/>
              </w:tabs>
              <w:spacing w:after="120"/>
              <w:ind w:hanging="708"/>
              <w:rPr>
                <w:ins w:id="130" w:author="Lynne Eckerle" w:date="2022-12-08T20:20:00Z"/>
                <w:rFonts w:ascii="Times New Roman" w:hAnsi="Times New Roman"/>
                <w:sz w:val="22"/>
                <w:szCs w:val="22"/>
              </w:rPr>
            </w:pPr>
            <w:ins w:id="131" w:author="Lynne Eckerle" w:date="2022-12-08T20:20:00Z">
              <w:r w:rsidRPr="002E5A06">
                <w:rPr>
                  <w:rFonts w:ascii="Times New Roman" w:hAnsi="Times New Roman"/>
                  <w:sz w:val="22"/>
                  <w:szCs w:val="22"/>
                </w:rPr>
                <w:t xml:space="preserve">Assure staff representation at all State, regional, LPCC, and local meetings and events. </w:t>
              </w:r>
            </w:ins>
          </w:p>
          <w:p w14:paraId="12D5F499" w14:textId="77777777" w:rsidR="00017A2A" w:rsidRPr="002E5A06" w:rsidRDefault="00017A2A" w:rsidP="00017A2A">
            <w:pPr>
              <w:numPr>
                <w:ilvl w:val="0"/>
                <w:numId w:val="16"/>
              </w:numPr>
              <w:spacing w:after="120"/>
              <w:ind w:left="192" w:hanging="180"/>
              <w:rPr>
                <w:ins w:id="132" w:author="Lynne Eckerle" w:date="2022-12-08T20:20:00Z"/>
                <w:rFonts w:ascii="Times New Roman" w:hAnsi="Times New Roman"/>
                <w:sz w:val="22"/>
                <w:szCs w:val="22"/>
              </w:rPr>
            </w:pPr>
            <w:ins w:id="133" w:author="Lynne Eckerle" w:date="2022-12-08T20:20:00Z">
              <w:r w:rsidRPr="002E5A06">
                <w:rPr>
                  <w:rFonts w:ascii="Times New Roman" w:hAnsi="Times New Roman"/>
                  <w:sz w:val="22"/>
                  <w:szCs w:val="22"/>
                </w:rPr>
                <w:t>Monitor SPOE and LPCC budget and work with Fiscal Agent to ensure accurate financial records and timely completion of all necessary documentation for reporting to the LPCC and the Lead Agency (FSSA/Indiana First Steps).</w:t>
              </w:r>
            </w:ins>
          </w:p>
          <w:p w14:paraId="35154369" w14:textId="77777777" w:rsidR="00017A2A" w:rsidRPr="002E5A06" w:rsidRDefault="00017A2A" w:rsidP="00017A2A">
            <w:pPr>
              <w:pStyle w:val="BodyText"/>
              <w:numPr>
                <w:ilvl w:val="0"/>
                <w:numId w:val="16"/>
              </w:numPr>
              <w:spacing w:after="120"/>
              <w:ind w:left="192" w:hanging="180"/>
              <w:rPr>
                <w:ins w:id="134" w:author="Lynne Eckerle" w:date="2022-12-08T20:20:00Z"/>
                <w:rFonts w:ascii="Times New Roman" w:hAnsi="Times New Roman" w:cs="Times New Roman"/>
                <w:b w:val="0"/>
                <w:bCs w:val="0"/>
                <w:sz w:val="22"/>
                <w:szCs w:val="22"/>
              </w:rPr>
            </w:pPr>
            <w:ins w:id="135" w:author="Lynne Eckerle" w:date="2022-12-08T20:20:00Z">
              <w:r w:rsidRPr="002E5A06">
                <w:rPr>
                  <w:rFonts w:ascii="Times New Roman" w:hAnsi="Times New Roman" w:cs="Times New Roman"/>
                  <w:b w:val="0"/>
                  <w:sz w:val="22"/>
                  <w:szCs w:val="22"/>
                </w:rPr>
                <w:t>Assist Fiscal Agent in the development of the Request for Funds.</w:t>
              </w:r>
            </w:ins>
          </w:p>
          <w:p w14:paraId="0BC7E4F8" w14:textId="77777777" w:rsidR="00017A2A" w:rsidRPr="002E5A06" w:rsidRDefault="00017A2A" w:rsidP="00017A2A">
            <w:pPr>
              <w:numPr>
                <w:ilvl w:val="0"/>
                <w:numId w:val="16"/>
              </w:numPr>
              <w:tabs>
                <w:tab w:val="left" w:pos="-720"/>
              </w:tabs>
              <w:suppressAutoHyphens/>
              <w:ind w:left="201" w:hanging="187"/>
              <w:rPr>
                <w:ins w:id="136" w:author="Lynne Eckerle" w:date="2022-12-08T20:20:00Z"/>
                <w:rFonts w:ascii="Times New Roman" w:hAnsi="Times New Roman"/>
                <w:sz w:val="22"/>
                <w:szCs w:val="22"/>
              </w:rPr>
            </w:pPr>
            <w:ins w:id="137" w:author="Lynne Eckerle" w:date="2022-12-08T20:20:00Z">
              <w:r w:rsidRPr="002E5A06">
                <w:rPr>
                  <w:rFonts w:ascii="Times New Roman" w:hAnsi="Times New Roman"/>
                  <w:sz w:val="22"/>
                  <w:szCs w:val="22"/>
                </w:rPr>
                <w:t>Maintain reliable transportation.</w:t>
              </w:r>
            </w:ins>
          </w:p>
        </w:tc>
      </w:tr>
      <w:tr w:rsidR="00017A2A" w:rsidRPr="002E5A06" w14:paraId="3E900DB0" w14:textId="77777777" w:rsidTr="00292EBD">
        <w:trPr>
          <w:ins w:id="138" w:author="Lynne Eckerle" w:date="2022-12-08T20:20:00Z"/>
        </w:trPr>
        <w:tc>
          <w:tcPr>
            <w:tcW w:w="1428" w:type="dxa"/>
          </w:tcPr>
          <w:p w14:paraId="5459686E" w14:textId="77777777" w:rsidR="00017A2A" w:rsidRPr="002E5A06" w:rsidRDefault="00017A2A" w:rsidP="00292EBD">
            <w:pPr>
              <w:tabs>
                <w:tab w:val="left" w:pos="-720"/>
              </w:tabs>
              <w:suppressAutoHyphens/>
              <w:rPr>
                <w:ins w:id="139" w:author="Lynne Eckerle" w:date="2022-12-08T20:20:00Z"/>
                <w:rFonts w:ascii="Times New Roman" w:hAnsi="Times New Roman"/>
                <w:b/>
                <w:spacing w:val="-2"/>
                <w:sz w:val="22"/>
                <w:szCs w:val="22"/>
              </w:rPr>
            </w:pPr>
            <w:ins w:id="140" w:author="Lynne Eckerle" w:date="2022-12-08T20:20:00Z">
              <w:r w:rsidRPr="002E5A06">
                <w:rPr>
                  <w:rFonts w:ascii="Times New Roman" w:hAnsi="Times New Roman"/>
                  <w:b/>
                  <w:spacing w:val="-2"/>
                  <w:sz w:val="22"/>
                  <w:szCs w:val="22"/>
                </w:rPr>
                <w:lastRenderedPageBreak/>
                <w:t>Critical skills, knowledge, and behaviors</w:t>
              </w:r>
            </w:ins>
          </w:p>
          <w:p w14:paraId="050836D4" w14:textId="77777777" w:rsidR="00017A2A" w:rsidRPr="002E5A06" w:rsidRDefault="00017A2A" w:rsidP="00292EBD">
            <w:pPr>
              <w:tabs>
                <w:tab w:val="left" w:pos="-720"/>
              </w:tabs>
              <w:suppressAutoHyphens/>
              <w:rPr>
                <w:ins w:id="141" w:author="Lynne Eckerle" w:date="2022-12-08T20:20:00Z"/>
                <w:rFonts w:ascii="Times New Roman" w:hAnsi="Times New Roman"/>
                <w:b/>
                <w:spacing w:val="-2"/>
                <w:sz w:val="22"/>
                <w:szCs w:val="22"/>
              </w:rPr>
            </w:pPr>
          </w:p>
          <w:p w14:paraId="272C27F4" w14:textId="77777777" w:rsidR="00017A2A" w:rsidRPr="002E5A06" w:rsidRDefault="00017A2A" w:rsidP="00292EBD">
            <w:pPr>
              <w:tabs>
                <w:tab w:val="left" w:pos="-720"/>
              </w:tabs>
              <w:suppressAutoHyphens/>
              <w:rPr>
                <w:ins w:id="142" w:author="Lynne Eckerle" w:date="2022-12-08T20:20:00Z"/>
                <w:rFonts w:ascii="Times New Roman" w:hAnsi="Times New Roman"/>
                <w:b/>
                <w:spacing w:val="-2"/>
                <w:sz w:val="22"/>
                <w:szCs w:val="22"/>
              </w:rPr>
            </w:pPr>
          </w:p>
          <w:p w14:paraId="6405734F" w14:textId="77777777" w:rsidR="00017A2A" w:rsidRPr="002E5A06" w:rsidRDefault="00017A2A" w:rsidP="00292EBD">
            <w:pPr>
              <w:tabs>
                <w:tab w:val="left" w:pos="-720"/>
              </w:tabs>
              <w:suppressAutoHyphens/>
              <w:rPr>
                <w:ins w:id="143" w:author="Lynne Eckerle" w:date="2022-12-08T20:20:00Z"/>
                <w:rFonts w:ascii="Times New Roman" w:hAnsi="Times New Roman"/>
                <w:b/>
                <w:spacing w:val="-2"/>
                <w:sz w:val="22"/>
                <w:szCs w:val="22"/>
              </w:rPr>
            </w:pPr>
          </w:p>
        </w:tc>
        <w:tc>
          <w:tcPr>
            <w:tcW w:w="9000" w:type="dxa"/>
            <w:gridSpan w:val="2"/>
          </w:tcPr>
          <w:p w14:paraId="40259C54" w14:textId="77777777" w:rsidR="00017A2A" w:rsidRPr="002E5A06" w:rsidRDefault="00017A2A" w:rsidP="00292EBD">
            <w:pPr>
              <w:tabs>
                <w:tab w:val="left" w:pos="2160"/>
                <w:tab w:val="left" w:pos="5040"/>
                <w:tab w:val="left" w:pos="6480"/>
              </w:tabs>
              <w:spacing w:after="120"/>
              <w:rPr>
                <w:ins w:id="144" w:author="Lynne Eckerle" w:date="2022-12-08T20:20:00Z"/>
                <w:rFonts w:ascii="Times New Roman" w:hAnsi="Times New Roman"/>
                <w:sz w:val="22"/>
                <w:szCs w:val="22"/>
              </w:rPr>
            </w:pPr>
            <w:ins w:id="145" w:author="Lynne Eckerle" w:date="2022-12-08T20:20:00Z">
              <w:r w:rsidRPr="002E5A06">
                <w:rPr>
                  <w:rFonts w:ascii="Times New Roman" w:hAnsi="Times New Roman"/>
                  <w:sz w:val="22"/>
                  <w:szCs w:val="22"/>
                </w:rPr>
                <w:t>Carries out responsibilities in accordance with the Agency’s policies and applicable laws.   Inspires and motivates others to su</w:t>
              </w:r>
              <w:r>
                <w:rPr>
                  <w:rFonts w:ascii="Times New Roman" w:hAnsi="Times New Roman"/>
                  <w:sz w:val="22"/>
                  <w:szCs w:val="22"/>
                </w:rPr>
                <w:t>pport Thrive Alliance</w:t>
              </w:r>
              <w:r w:rsidRPr="002E5A06">
                <w:rPr>
                  <w:rFonts w:ascii="Times New Roman" w:hAnsi="Times New Roman"/>
                  <w:sz w:val="22"/>
                  <w:szCs w:val="22"/>
                </w:rPr>
                <w:t>.</w:t>
              </w:r>
            </w:ins>
          </w:p>
          <w:p w14:paraId="7DEB1B4D" w14:textId="77777777" w:rsidR="00017A2A" w:rsidRPr="002E5A06" w:rsidRDefault="00017A2A" w:rsidP="00292EBD">
            <w:pPr>
              <w:tabs>
                <w:tab w:val="left" w:pos="-720"/>
              </w:tabs>
              <w:suppressAutoHyphens/>
              <w:spacing w:after="120"/>
              <w:rPr>
                <w:ins w:id="146" w:author="Lynne Eckerle" w:date="2022-12-08T20:20:00Z"/>
                <w:rFonts w:ascii="Times New Roman" w:hAnsi="Times New Roman"/>
                <w:sz w:val="22"/>
                <w:szCs w:val="22"/>
              </w:rPr>
            </w:pPr>
            <w:ins w:id="147" w:author="Lynne Eckerle" w:date="2022-12-08T20:20:00Z">
              <w:r w:rsidRPr="002E5A06">
                <w:rPr>
                  <w:rFonts w:ascii="Times New Roman" w:hAnsi="Times New Roman"/>
                  <w:sz w:val="22"/>
                  <w:szCs w:val="22"/>
                </w:rPr>
                <w:t>Ability to read and interpret documents and technical reports.  Ability to write routine reports and routine business correspondence.  Ability to speak effectively before groups of customers or employees of organizations.</w:t>
              </w:r>
            </w:ins>
          </w:p>
          <w:p w14:paraId="3F83628B" w14:textId="77777777" w:rsidR="00017A2A" w:rsidRPr="002E5A06" w:rsidRDefault="00017A2A" w:rsidP="00292EBD">
            <w:pPr>
              <w:tabs>
                <w:tab w:val="left" w:pos="0"/>
                <w:tab w:val="left" w:pos="2160"/>
                <w:tab w:val="left" w:pos="5040"/>
                <w:tab w:val="left" w:pos="6480"/>
              </w:tabs>
              <w:spacing w:after="120"/>
              <w:rPr>
                <w:ins w:id="148" w:author="Lynne Eckerle" w:date="2022-12-08T20:20:00Z"/>
                <w:rFonts w:ascii="Times New Roman" w:hAnsi="Times New Roman"/>
                <w:sz w:val="22"/>
                <w:szCs w:val="22"/>
              </w:rPr>
            </w:pPr>
            <w:ins w:id="149" w:author="Lynne Eckerle" w:date="2022-12-08T20:20:00Z">
              <w:r w:rsidRPr="002E5A06">
                <w:rPr>
                  <w:rFonts w:ascii="Times New Roman" w:hAnsi="Times New Roman"/>
                  <w:sz w:val="22"/>
                  <w:szCs w:val="22"/>
                </w:rPr>
                <w:t>Ability to solve practical problems and deal with a variety of concrete variables in situations where only limited standardization exists.  Ability to interpret a variety of instructions furnished in written, oral, diagram, or schedule form.</w:t>
              </w:r>
            </w:ins>
          </w:p>
          <w:p w14:paraId="2E6834DB" w14:textId="77777777" w:rsidR="00017A2A" w:rsidRPr="002E5A06" w:rsidRDefault="00017A2A" w:rsidP="00292EBD">
            <w:pPr>
              <w:tabs>
                <w:tab w:val="left" w:pos="2160"/>
                <w:tab w:val="left" w:pos="5040"/>
                <w:tab w:val="left" w:pos="6480"/>
              </w:tabs>
              <w:spacing w:after="120"/>
              <w:rPr>
                <w:ins w:id="150" w:author="Lynne Eckerle" w:date="2022-12-08T20:20:00Z"/>
                <w:rFonts w:ascii="Times New Roman" w:hAnsi="Times New Roman"/>
                <w:sz w:val="22"/>
                <w:szCs w:val="22"/>
              </w:rPr>
            </w:pPr>
            <w:ins w:id="151" w:author="Lynne Eckerle" w:date="2022-12-08T20:20:00Z">
              <w:r w:rsidRPr="002E5A06">
                <w:rPr>
                  <w:rFonts w:ascii="Times New Roman" w:hAnsi="Times New Roman"/>
                  <w:sz w:val="22"/>
                  <w:szCs w:val="22"/>
                </w:rPr>
                <w:t>As a represent</w:t>
              </w:r>
              <w:r>
                <w:rPr>
                  <w:rFonts w:ascii="Times New Roman" w:hAnsi="Times New Roman"/>
                  <w:sz w:val="22"/>
                  <w:szCs w:val="22"/>
                </w:rPr>
                <w:t>ative of Thrive Alliance</w:t>
              </w:r>
              <w:r w:rsidRPr="002E5A06">
                <w:rPr>
                  <w:rFonts w:ascii="Times New Roman" w:hAnsi="Times New Roman"/>
                  <w:sz w:val="22"/>
                  <w:szCs w:val="22"/>
                </w:rPr>
                <w:t>, all comments, attitudes, actions and behaviors have a direct effect on the Agency’s image and perceptions of service quality.  Interaction with clients, visitors, volunteer workers, co-workers, supervisors and other employees must be in a manner that is friendly, supportive, courteous, respectful, cooperative and professional.  This behavior will promote an atmosphere of teamwork and is congruent with the Agency’s standards and guidelines to promote positive relations in the community.</w:t>
              </w:r>
            </w:ins>
          </w:p>
          <w:p w14:paraId="6EC07E89" w14:textId="77777777" w:rsidR="00017A2A" w:rsidRPr="002E5A06" w:rsidRDefault="00017A2A" w:rsidP="00292EBD">
            <w:pPr>
              <w:pStyle w:val="Heading1"/>
              <w:spacing w:before="0" w:after="120"/>
              <w:rPr>
                <w:ins w:id="152" w:author="Lynne Eckerle" w:date="2022-12-08T20:20:00Z"/>
                <w:rFonts w:ascii="Times New Roman" w:hAnsi="Times New Roman"/>
                <w:b w:val="0"/>
                <w:sz w:val="22"/>
                <w:szCs w:val="22"/>
              </w:rPr>
            </w:pPr>
            <w:ins w:id="153" w:author="Lynne Eckerle" w:date="2022-12-08T20:20:00Z">
              <w:r w:rsidRPr="002E5A06">
                <w:rPr>
                  <w:rFonts w:ascii="Times New Roman" w:hAnsi="Times New Roman"/>
                  <w:b w:val="0"/>
                  <w:sz w:val="22"/>
                  <w:szCs w:val="22"/>
                </w:rPr>
                <w:t>Able to think logically and analytically.  Effective problem-solving skills.</w:t>
              </w:r>
            </w:ins>
          </w:p>
          <w:p w14:paraId="69C34AD3" w14:textId="77777777" w:rsidR="00017A2A" w:rsidRPr="002E5A06" w:rsidRDefault="00017A2A" w:rsidP="00292EBD">
            <w:pPr>
              <w:spacing w:after="120"/>
              <w:rPr>
                <w:ins w:id="154" w:author="Lynne Eckerle" w:date="2022-12-08T20:20:00Z"/>
                <w:rFonts w:ascii="Times New Roman" w:hAnsi="Times New Roman"/>
                <w:sz w:val="22"/>
                <w:szCs w:val="22"/>
              </w:rPr>
            </w:pPr>
            <w:ins w:id="155" w:author="Lynne Eckerle" w:date="2022-12-08T20:20:00Z">
              <w:r w:rsidRPr="002E5A06">
                <w:rPr>
                  <w:rFonts w:ascii="Times New Roman" w:hAnsi="Times New Roman"/>
                  <w:sz w:val="22"/>
                  <w:szCs w:val="22"/>
                </w:rPr>
                <w:t>Proactive in anticipating and alerting others to problems with projects or processes.</w:t>
              </w:r>
            </w:ins>
          </w:p>
          <w:p w14:paraId="041A60A4" w14:textId="77777777" w:rsidR="00017A2A" w:rsidRPr="002E5A06" w:rsidRDefault="00017A2A" w:rsidP="00292EBD">
            <w:pPr>
              <w:pStyle w:val="Heading1"/>
              <w:spacing w:before="0" w:after="120"/>
              <w:rPr>
                <w:ins w:id="156" w:author="Lynne Eckerle" w:date="2022-12-08T20:20:00Z"/>
                <w:rFonts w:ascii="Times New Roman" w:hAnsi="Times New Roman"/>
                <w:b w:val="0"/>
                <w:sz w:val="22"/>
                <w:szCs w:val="22"/>
              </w:rPr>
            </w:pPr>
            <w:ins w:id="157" w:author="Lynne Eckerle" w:date="2022-12-08T20:20:00Z">
              <w:r w:rsidRPr="002E5A06">
                <w:rPr>
                  <w:rFonts w:ascii="Times New Roman" w:hAnsi="Times New Roman"/>
                  <w:b w:val="0"/>
                  <w:sz w:val="22"/>
                  <w:szCs w:val="22"/>
                </w:rPr>
                <w:t>High detail orientation and accuracy.</w:t>
              </w:r>
            </w:ins>
          </w:p>
          <w:p w14:paraId="02FA1AD8" w14:textId="77777777" w:rsidR="00017A2A" w:rsidRPr="002E5A06" w:rsidRDefault="00017A2A" w:rsidP="00292EBD">
            <w:pPr>
              <w:spacing w:after="120"/>
              <w:rPr>
                <w:ins w:id="158" w:author="Lynne Eckerle" w:date="2022-12-08T20:20:00Z"/>
                <w:rFonts w:ascii="Times New Roman" w:hAnsi="Times New Roman"/>
                <w:sz w:val="22"/>
                <w:szCs w:val="22"/>
              </w:rPr>
            </w:pPr>
            <w:ins w:id="159" w:author="Lynne Eckerle" w:date="2022-12-08T20:20:00Z">
              <w:r w:rsidRPr="002E5A06">
                <w:rPr>
                  <w:rFonts w:ascii="Times New Roman" w:hAnsi="Times New Roman"/>
                  <w:sz w:val="22"/>
                  <w:szCs w:val="22"/>
                </w:rPr>
                <w:t>Takes initiative and needs little supervision.</w:t>
              </w:r>
            </w:ins>
          </w:p>
          <w:p w14:paraId="4FE48AD6" w14:textId="77777777" w:rsidR="00017A2A" w:rsidRPr="002E5A06" w:rsidRDefault="00017A2A" w:rsidP="00292EBD">
            <w:pPr>
              <w:spacing w:after="120"/>
              <w:rPr>
                <w:ins w:id="160" w:author="Lynne Eckerle" w:date="2022-12-08T20:20:00Z"/>
                <w:rFonts w:ascii="Times New Roman" w:hAnsi="Times New Roman"/>
                <w:sz w:val="22"/>
                <w:szCs w:val="22"/>
              </w:rPr>
            </w:pPr>
            <w:ins w:id="161" w:author="Lynne Eckerle" w:date="2022-12-08T20:20:00Z">
              <w:r w:rsidRPr="002E5A06">
                <w:rPr>
                  <w:rFonts w:ascii="Times New Roman" w:hAnsi="Times New Roman"/>
                  <w:sz w:val="22"/>
                  <w:szCs w:val="22"/>
                </w:rPr>
                <w:t>Able to prioritize, organize tasks and time, and follow up.</w:t>
              </w:r>
            </w:ins>
          </w:p>
          <w:p w14:paraId="0DAF20B2" w14:textId="77777777" w:rsidR="00017A2A" w:rsidRPr="002E5A06" w:rsidRDefault="00017A2A" w:rsidP="00292EBD">
            <w:pPr>
              <w:spacing w:after="120"/>
              <w:rPr>
                <w:ins w:id="162" w:author="Lynne Eckerle" w:date="2022-12-08T20:20:00Z"/>
                <w:rFonts w:ascii="Times New Roman" w:hAnsi="Times New Roman"/>
                <w:sz w:val="22"/>
                <w:szCs w:val="22"/>
              </w:rPr>
            </w:pPr>
            <w:ins w:id="163" w:author="Lynne Eckerle" w:date="2022-12-08T20:20:00Z">
              <w:r w:rsidRPr="002E5A06">
                <w:rPr>
                  <w:rFonts w:ascii="Times New Roman" w:hAnsi="Times New Roman"/>
                  <w:sz w:val="22"/>
                  <w:szCs w:val="22"/>
                </w:rPr>
                <w:t>Performs responsibilities efficiently and timely.</w:t>
              </w:r>
            </w:ins>
          </w:p>
          <w:p w14:paraId="1285F4D4" w14:textId="77777777" w:rsidR="00017A2A" w:rsidRPr="002E5A06" w:rsidRDefault="00017A2A" w:rsidP="00292EBD">
            <w:pPr>
              <w:spacing w:after="120"/>
              <w:rPr>
                <w:ins w:id="164" w:author="Lynne Eckerle" w:date="2022-12-08T20:20:00Z"/>
                <w:rFonts w:ascii="Times New Roman" w:hAnsi="Times New Roman"/>
                <w:sz w:val="22"/>
                <w:szCs w:val="22"/>
              </w:rPr>
            </w:pPr>
            <w:ins w:id="165" w:author="Lynne Eckerle" w:date="2022-12-08T20:20:00Z">
              <w:r w:rsidRPr="002E5A06">
                <w:rPr>
                  <w:rFonts w:ascii="Times New Roman" w:hAnsi="Times New Roman"/>
                  <w:sz w:val="22"/>
                  <w:szCs w:val="22"/>
                </w:rPr>
                <w:t>Able to juggle multiple requests and meet multiple deadlines.</w:t>
              </w:r>
            </w:ins>
          </w:p>
          <w:p w14:paraId="380E2A47" w14:textId="77777777" w:rsidR="00017A2A" w:rsidRPr="002E5A06" w:rsidRDefault="00017A2A" w:rsidP="00292EBD">
            <w:pPr>
              <w:pStyle w:val="Heading1"/>
              <w:spacing w:before="0" w:after="120"/>
              <w:rPr>
                <w:ins w:id="166" w:author="Lynne Eckerle" w:date="2022-12-08T20:20:00Z"/>
                <w:rFonts w:ascii="Times New Roman" w:hAnsi="Times New Roman"/>
                <w:b w:val="0"/>
                <w:sz w:val="22"/>
                <w:szCs w:val="22"/>
              </w:rPr>
            </w:pPr>
            <w:ins w:id="167" w:author="Lynne Eckerle" w:date="2022-12-08T20:20:00Z">
              <w:r w:rsidRPr="002E5A06">
                <w:rPr>
                  <w:rFonts w:ascii="Times New Roman" w:hAnsi="Times New Roman"/>
                  <w:b w:val="0"/>
                  <w:sz w:val="22"/>
                  <w:szCs w:val="22"/>
                </w:rPr>
                <w:t>Proficient in basic computer skills, i.e. Microsoft Word, Excel, Internet usage (e-mail) and the online reporting programs used throughout the organization.</w:t>
              </w:r>
            </w:ins>
          </w:p>
          <w:p w14:paraId="1278C7A7" w14:textId="77777777" w:rsidR="00017A2A" w:rsidRPr="002E5A06" w:rsidRDefault="00017A2A" w:rsidP="00292EBD">
            <w:pPr>
              <w:spacing w:after="120"/>
              <w:rPr>
                <w:ins w:id="168" w:author="Lynne Eckerle" w:date="2022-12-08T20:20:00Z"/>
                <w:rFonts w:ascii="Times New Roman" w:hAnsi="Times New Roman"/>
                <w:sz w:val="22"/>
                <w:szCs w:val="22"/>
              </w:rPr>
            </w:pPr>
            <w:ins w:id="169" w:author="Lynne Eckerle" w:date="2022-12-08T20:20:00Z">
              <w:r w:rsidRPr="002E5A06">
                <w:rPr>
                  <w:rFonts w:ascii="Times New Roman" w:hAnsi="Times New Roman"/>
                  <w:sz w:val="22"/>
                  <w:szCs w:val="22"/>
                </w:rPr>
                <w:t>Demonstrates proficiency in basic mathematics.</w:t>
              </w:r>
            </w:ins>
          </w:p>
        </w:tc>
      </w:tr>
      <w:tr w:rsidR="00017A2A" w:rsidRPr="002E5A06" w14:paraId="047CF471" w14:textId="77777777" w:rsidTr="00292EBD">
        <w:trPr>
          <w:ins w:id="170" w:author="Lynne Eckerle" w:date="2022-12-08T20:20:00Z"/>
        </w:trPr>
        <w:tc>
          <w:tcPr>
            <w:tcW w:w="1428" w:type="dxa"/>
          </w:tcPr>
          <w:p w14:paraId="3769DF5F" w14:textId="77777777" w:rsidR="00017A2A" w:rsidRPr="002E5A06" w:rsidRDefault="00017A2A" w:rsidP="00292EBD">
            <w:pPr>
              <w:tabs>
                <w:tab w:val="left" w:pos="-720"/>
              </w:tabs>
              <w:suppressAutoHyphens/>
              <w:rPr>
                <w:ins w:id="171" w:author="Lynne Eckerle" w:date="2022-12-08T20:20:00Z"/>
                <w:rFonts w:ascii="Times New Roman" w:hAnsi="Times New Roman"/>
                <w:b/>
                <w:spacing w:val="-2"/>
                <w:sz w:val="22"/>
                <w:szCs w:val="22"/>
              </w:rPr>
            </w:pPr>
            <w:ins w:id="172" w:author="Lynne Eckerle" w:date="2022-12-08T20:20:00Z">
              <w:r w:rsidRPr="002E5A06">
                <w:rPr>
                  <w:rFonts w:ascii="Times New Roman" w:hAnsi="Times New Roman"/>
                  <w:b/>
                  <w:spacing w:val="-2"/>
                  <w:sz w:val="22"/>
                  <w:szCs w:val="22"/>
                </w:rPr>
                <w:t>Experience, education, degrees, licenses</w:t>
              </w:r>
            </w:ins>
          </w:p>
        </w:tc>
        <w:tc>
          <w:tcPr>
            <w:tcW w:w="9000" w:type="dxa"/>
            <w:gridSpan w:val="2"/>
          </w:tcPr>
          <w:p w14:paraId="73AB0F75" w14:textId="77777777" w:rsidR="00017A2A" w:rsidRPr="002E5A06" w:rsidRDefault="00017A2A" w:rsidP="00292EBD">
            <w:pPr>
              <w:rPr>
                <w:ins w:id="173" w:author="Lynne Eckerle" w:date="2022-12-08T20:20:00Z"/>
                <w:rFonts w:ascii="Times New Roman" w:hAnsi="Times New Roman"/>
                <w:spacing w:val="-2"/>
                <w:sz w:val="22"/>
                <w:szCs w:val="22"/>
              </w:rPr>
            </w:pPr>
            <w:ins w:id="174" w:author="Lynne Eckerle" w:date="2022-12-08T20:20:00Z">
              <w:r w:rsidRPr="002E5A06">
                <w:rPr>
                  <w:rFonts w:ascii="Times New Roman" w:hAnsi="Times New Roman"/>
                  <w:sz w:val="22"/>
                  <w:szCs w:val="22"/>
                </w:rPr>
                <w:t>Minimum Baccalaureate Degree in a related area with minimum five (5) years of related experience in social services, leadership, and community relations.  Ability to meet and maintain state licensure and credentialing requirements set forth in</w:t>
              </w:r>
              <w:r w:rsidRPr="002E5A06">
                <w:rPr>
                  <w:rFonts w:ascii="Times New Roman" w:hAnsi="Times New Roman"/>
                  <w:b/>
                  <w:bCs/>
                  <w:i/>
                  <w:iCs/>
                  <w:sz w:val="22"/>
                  <w:szCs w:val="22"/>
                </w:rPr>
                <w:t xml:space="preserve"> Indiana First Steps Personnel Standards</w:t>
              </w:r>
              <w:r w:rsidRPr="002E5A06">
                <w:rPr>
                  <w:rFonts w:ascii="Times New Roman" w:hAnsi="Times New Roman"/>
                  <w:sz w:val="22"/>
                  <w:szCs w:val="22"/>
                </w:rPr>
                <w:t xml:space="preserve"> and remain in good standing with the Indiana First Steps system.   Valid Driver’s License and liability insurance.</w:t>
              </w:r>
              <w:r w:rsidRPr="002E5A06">
                <w:rPr>
                  <w:rFonts w:cs="Arial"/>
                  <w:sz w:val="20"/>
                </w:rPr>
                <w:t xml:space="preserve">  </w:t>
              </w:r>
            </w:ins>
          </w:p>
        </w:tc>
      </w:tr>
      <w:tr w:rsidR="00017A2A" w:rsidRPr="002E5A06" w14:paraId="711DD950" w14:textId="77777777" w:rsidTr="00292EBD">
        <w:trPr>
          <w:ins w:id="175" w:author="Lynne Eckerle" w:date="2022-12-08T20:20:00Z"/>
        </w:trPr>
        <w:tc>
          <w:tcPr>
            <w:tcW w:w="1428" w:type="dxa"/>
          </w:tcPr>
          <w:p w14:paraId="48BA4D1F" w14:textId="77777777" w:rsidR="00017A2A" w:rsidRPr="002E5A06" w:rsidRDefault="00017A2A" w:rsidP="00292EBD">
            <w:pPr>
              <w:tabs>
                <w:tab w:val="left" w:pos="-720"/>
              </w:tabs>
              <w:suppressAutoHyphens/>
              <w:rPr>
                <w:ins w:id="176" w:author="Lynne Eckerle" w:date="2022-12-08T20:20:00Z"/>
                <w:rFonts w:ascii="Times New Roman" w:hAnsi="Times New Roman"/>
                <w:b/>
                <w:spacing w:val="-2"/>
                <w:sz w:val="22"/>
                <w:szCs w:val="22"/>
              </w:rPr>
            </w:pPr>
            <w:ins w:id="177" w:author="Lynne Eckerle" w:date="2022-12-08T20:20:00Z">
              <w:r w:rsidRPr="002E5A06">
                <w:rPr>
                  <w:rFonts w:ascii="Times New Roman" w:hAnsi="Times New Roman"/>
                  <w:b/>
                  <w:spacing w:val="-2"/>
                  <w:sz w:val="22"/>
                  <w:szCs w:val="22"/>
                </w:rPr>
                <w:t>Physical demands</w:t>
              </w:r>
            </w:ins>
          </w:p>
          <w:p w14:paraId="2E2D6F56" w14:textId="77777777" w:rsidR="00017A2A" w:rsidRPr="002E5A06" w:rsidRDefault="00017A2A" w:rsidP="00292EBD">
            <w:pPr>
              <w:tabs>
                <w:tab w:val="left" w:pos="-720"/>
              </w:tabs>
              <w:suppressAutoHyphens/>
              <w:rPr>
                <w:ins w:id="178" w:author="Lynne Eckerle" w:date="2022-12-08T20:20:00Z"/>
                <w:rFonts w:ascii="Times New Roman" w:hAnsi="Times New Roman"/>
                <w:b/>
                <w:spacing w:val="-2"/>
                <w:sz w:val="22"/>
                <w:szCs w:val="22"/>
              </w:rPr>
            </w:pPr>
          </w:p>
        </w:tc>
        <w:tc>
          <w:tcPr>
            <w:tcW w:w="9000" w:type="dxa"/>
            <w:gridSpan w:val="2"/>
          </w:tcPr>
          <w:p w14:paraId="2014FE40" w14:textId="77777777" w:rsidR="00017A2A" w:rsidRPr="002E5A06" w:rsidRDefault="00017A2A" w:rsidP="00292EBD">
            <w:pPr>
              <w:tabs>
                <w:tab w:val="left" w:pos="2160"/>
                <w:tab w:val="left" w:pos="5040"/>
                <w:tab w:val="left" w:pos="6480"/>
              </w:tabs>
              <w:rPr>
                <w:ins w:id="179" w:author="Lynne Eckerle" w:date="2022-12-08T20:20:00Z"/>
                <w:rFonts w:ascii="Times New Roman" w:hAnsi="Times New Roman"/>
                <w:sz w:val="22"/>
                <w:szCs w:val="22"/>
              </w:rPr>
            </w:pPr>
            <w:ins w:id="180" w:author="Lynne Eckerle" w:date="2022-12-08T20:20:00Z">
              <w:r w:rsidRPr="002E5A06">
                <w:rPr>
                  <w:rFonts w:ascii="Times New Roman" w:hAnsi="Times New Roman"/>
                  <w:sz w:val="22"/>
                  <w:szCs w:val="22"/>
                </w:rPr>
                <w:t xml:space="preserve">Ability to develop, access, and maintain electronic data and communications.  </w:t>
              </w:r>
            </w:ins>
          </w:p>
          <w:p w14:paraId="606AA614" w14:textId="77777777" w:rsidR="00017A2A" w:rsidRPr="002E5A06" w:rsidRDefault="00017A2A" w:rsidP="00292EBD">
            <w:pPr>
              <w:tabs>
                <w:tab w:val="left" w:pos="2160"/>
                <w:tab w:val="left" w:pos="5040"/>
                <w:tab w:val="left" w:pos="6480"/>
              </w:tabs>
              <w:rPr>
                <w:ins w:id="181" w:author="Lynne Eckerle" w:date="2022-12-08T20:20:00Z"/>
                <w:rFonts w:ascii="Times New Roman" w:hAnsi="Times New Roman"/>
                <w:sz w:val="22"/>
                <w:szCs w:val="22"/>
              </w:rPr>
            </w:pPr>
            <w:ins w:id="182" w:author="Lynne Eckerle" w:date="2022-12-08T20:20:00Z">
              <w:r w:rsidRPr="002E5A06">
                <w:rPr>
                  <w:rFonts w:ascii="Times New Roman" w:hAnsi="Times New Roman"/>
                  <w:sz w:val="22"/>
                  <w:szCs w:val="22"/>
                </w:rPr>
                <w:t>Ability to present to groups in training or meeting settings.</w:t>
              </w:r>
            </w:ins>
          </w:p>
          <w:p w14:paraId="76723C62" w14:textId="77777777" w:rsidR="00017A2A" w:rsidRPr="002E5A06" w:rsidRDefault="00017A2A" w:rsidP="00292EBD">
            <w:pPr>
              <w:tabs>
                <w:tab w:val="left" w:pos="2160"/>
                <w:tab w:val="left" w:pos="5040"/>
                <w:tab w:val="left" w:pos="6480"/>
              </w:tabs>
              <w:rPr>
                <w:ins w:id="183" w:author="Lynne Eckerle" w:date="2022-12-08T20:20:00Z"/>
                <w:rFonts w:ascii="Times New Roman" w:hAnsi="Times New Roman"/>
                <w:sz w:val="22"/>
                <w:szCs w:val="22"/>
              </w:rPr>
            </w:pPr>
            <w:ins w:id="184" w:author="Lynne Eckerle" w:date="2022-12-08T20:20:00Z">
              <w:r w:rsidRPr="002E5A06">
                <w:rPr>
                  <w:rFonts w:ascii="Times New Roman" w:hAnsi="Times New Roman"/>
                  <w:sz w:val="22"/>
                  <w:szCs w:val="22"/>
                </w:rPr>
                <w:t>Ability to transport self on a regular basis in Indiana, generally in southern and central Indiana.</w:t>
              </w:r>
            </w:ins>
          </w:p>
          <w:p w14:paraId="178363C1" w14:textId="77777777" w:rsidR="00017A2A" w:rsidRPr="002E5A06" w:rsidRDefault="00017A2A" w:rsidP="00292EBD">
            <w:pPr>
              <w:tabs>
                <w:tab w:val="left" w:pos="2160"/>
                <w:tab w:val="left" w:pos="5040"/>
                <w:tab w:val="left" w:pos="6480"/>
              </w:tabs>
              <w:rPr>
                <w:ins w:id="185" w:author="Lynne Eckerle" w:date="2022-12-08T20:20:00Z"/>
                <w:rFonts w:ascii="Times New Roman" w:hAnsi="Times New Roman"/>
                <w:sz w:val="22"/>
                <w:szCs w:val="22"/>
              </w:rPr>
            </w:pPr>
            <w:ins w:id="186" w:author="Lynne Eckerle" w:date="2022-12-08T20:20:00Z">
              <w:r w:rsidRPr="002E5A06">
                <w:rPr>
                  <w:rFonts w:ascii="Times New Roman" w:hAnsi="Times New Roman"/>
                  <w:sz w:val="22"/>
                  <w:szCs w:val="22"/>
                </w:rPr>
                <w:lastRenderedPageBreak/>
                <w:t>The physical demands described here are representative of those that must be met by an employee to successfully perform the essential functions of this job.  Reasonable accommodations may be made to enable individuals with disabilities to perform the essential functions.</w:t>
              </w:r>
            </w:ins>
          </w:p>
          <w:p w14:paraId="2696A92C" w14:textId="77777777" w:rsidR="00017A2A" w:rsidRDefault="00017A2A" w:rsidP="00292EBD">
            <w:pPr>
              <w:tabs>
                <w:tab w:val="left" w:pos="2160"/>
                <w:tab w:val="left" w:pos="5040"/>
                <w:tab w:val="left" w:pos="6480"/>
              </w:tabs>
              <w:rPr>
                <w:ins w:id="187" w:author="Lynne Eckerle" w:date="2022-12-08T20:20:00Z"/>
                <w:rFonts w:ascii="Times New Roman" w:hAnsi="Times New Roman"/>
                <w:sz w:val="22"/>
                <w:szCs w:val="22"/>
              </w:rPr>
            </w:pPr>
            <w:ins w:id="188" w:author="Lynne Eckerle" w:date="2022-12-08T20:20:00Z">
              <w:r w:rsidRPr="002E5A06">
                <w:rPr>
                  <w:rFonts w:ascii="Times New Roman" w:hAnsi="Times New Roman"/>
                  <w:sz w:val="22"/>
                  <w:szCs w:val="22"/>
                </w:rPr>
                <w:t xml:space="preserve">While performing the duties of this job, the employee is regularly required to use hands to finger, handle, or feel objects, tools, or controls.  The employee frequently is required to talk or hear.  The employee is required to stand, walk, sit, reach with hands and arms, stoop, and occasionally kneel, crouch, or crawl.  </w:t>
              </w:r>
            </w:ins>
          </w:p>
          <w:p w14:paraId="7CE4D073" w14:textId="77777777" w:rsidR="00017A2A" w:rsidRPr="002E5A06" w:rsidRDefault="00017A2A" w:rsidP="00292EBD">
            <w:pPr>
              <w:tabs>
                <w:tab w:val="left" w:pos="2160"/>
                <w:tab w:val="left" w:pos="5040"/>
                <w:tab w:val="left" w:pos="6480"/>
              </w:tabs>
              <w:rPr>
                <w:ins w:id="189" w:author="Lynne Eckerle" w:date="2022-12-08T20:20:00Z"/>
                <w:rFonts w:ascii="Times New Roman" w:hAnsi="Times New Roman"/>
                <w:sz w:val="22"/>
                <w:szCs w:val="22"/>
              </w:rPr>
            </w:pPr>
            <w:ins w:id="190" w:author="Lynne Eckerle" w:date="2022-12-08T20:20:00Z">
              <w:r w:rsidRPr="002E5A06">
                <w:rPr>
                  <w:rFonts w:ascii="Times New Roman" w:hAnsi="Times New Roman"/>
                  <w:sz w:val="22"/>
                  <w:szCs w:val="22"/>
                </w:rPr>
                <w:t xml:space="preserve">The employee must occasionally lift and/or move up to 15 pounds.  Specific vision abilities required by this job include close vision, distance vision, color vision, peripheral vision, depth perception, and the ability to adjust focus. </w:t>
              </w:r>
            </w:ins>
          </w:p>
        </w:tc>
      </w:tr>
      <w:tr w:rsidR="00017A2A" w:rsidRPr="002E5A06" w14:paraId="09024D65" w14:textId="77777777" w:rsidTr="00292EBD">
        <w:trPr>
          <w:ins w:id="191" w:author="Lynne Eckerle" w:date="2022-12-08T20:20:00Z"/>
        </w:trPr>
        <w:tc>
          <w:tcPr>
            <w:tcW w:w="1428" w:type="dxa"/>
          </w:tcPr>
          <w:p w14:paraId="2126D6EA" w14:textId="77777777" w:rsidR="00017A2A" w:rsidRPr="002E5A06" w:rsidRDefault="00017A2A" w:rsidP="00292EBD">
            <w:pPr>
              <w:tabs>
                <w:tab w:val="left" w:pos="-720"/>
              </w:tabs>
              <w:suppressAutoHyphens/>
              <w:rPr>
                <w:ins w:id="192" w:author="Lynne Eckerle" w:date="2022-12-08T20:20:00Z"/>
                <w:rFonts w:ascii="Times New Roman" w:hAnsi="Times New Roman"/>
                <w:b/>
                <w:spacing w:val="-2"/>
                <w:sz w:val="22"/>
                <w:szCs w:val="22"/>
              </w:rPr>
            </w:pPr>
            <w:ins w:id="193" w:author="Lynne Eckerle" w:date="2022-12-08T20:20:00Z">
              <w:r w:rsidRPr="002E5A06">
                <w:rPr>
                  <w:rFonts w:ascii="Times New Roman" w:hAnsi="Times New Roman"/>
                  <w:b/>
                  <w:spacing w:val="-2"/>
                  <w:sz w:val="22"/>
                  <w:szCs w:val="22"/>
                </w:rPr>
                <w:lastRenderedPageBreak/>
                <w:t>Work environment</w:t>
              </w:r>
            </w:ins>
          </w:p>
        </w:tc>
        <w:tc>
          <w:tcPr>
            <w:tcW w:w="9000" w:type="dxa"/>
            <w:gridSpan w:val="2"/>
          </w:tcPr>
          <w:p w14:paraId="6A0F846E" w14:textId="77777777" w:rsidR="00017A2A" w:rsidRPr="002E5A06" w:rsidRDefault="00017A2A" w:rsidP="00292EBD">
            <w:pPr>
              <w:tabs>
                <w:tab w:val="left" w:pos="2160"/>
                <w:tab w:val="left" w:pos="5040"/>
                <w:tab w:val="left" w:pos="6480"/>
              </w:tabs>
              <w:rPr>
                <w:ins w:id="194" w:author="Lynne Eckerle" w:date="2022-12-08T20:20:00Z"/>
                <w:rFonts w:ascii="Times New Roman" w:hAnsi="Times New Roman"/>
                <w:sz w:val="22"/>
                <w:szCs w:val="22"/>
              </w:rPr>
            </w:pPr>
            <w:ins w:id="195" w:author="Lynne Eckerle" w:date="2022-12-08T20:20:00Z">
              <w:r w:rsidRPr="002E5A06">
                <w:rPr>
                  <w:rFonts w:ascii="Times New Roman" w:hAnsi="Times New Roman"/>
                  <w:sz w:val="22"/>
                  <w:szCs w:val="22"/>
                </w:rPr>
                <w:t xml:space="preserve">Primary work location is in the central First Steps—South East office in Columbus. </w:t>
              </w:r>
              <w:proofErr w:type="gramStart"/>
              <w:r w:rsidRPr="002E5A06">
                <w:rPr>
                  <w:rFonts w:ascii="Times New Roman" w:hAnsi="Times New Roman"/>
                  <w:sz w:val="22"/>
                  <w:szCs w:val="22"/>
                </w:rPr>
                <w:t>Generally</w:t>
              </w:r>
              <w:proofErr w:type="gramEnd"/>
              <w:r w:rsidRPr="002E5A06">
                <w:rPr>
                  <w:rFonts w:ascii="Times New Roman" w:hAnsi="Times New Roman"/>
                  <w:sz w:val="22"/>
                  <w:szCs w:val="22"/>
                </w:rPr>
                <w:t xml:space="preserve"> work is conducted a minimum of three days week at sites of community and state meetings and occasionally in homes of families.    </w:t>
              </w:r>
            </w:ins>
          </w:p>
          <w:p w14:paraId="70585D5B" w14:textId="77777777" w:rsidR="00017A2A" w:rsidRPr="002E5A06" w:rsidRDefault="00017A2A" w:rsidP="00292EBD">
            <w:pPr>
              <w:tabs>
                <w:tab w:val="left" w:pos="2160"/>
                <w:tab w:val="left" w:pos="5040"/>
                <w:tab w:val="left" w:pos="6480"/>
              </w:tabs>
              <w:rPr>
                <w:ins w:id="196" w:author="Lynne Eckerle" w:date="2022-12-08T20:20:00Z"/>
                <w:rFonts w:ascii="Times New Roman" w:hAnsi="Times New Roman"/>
                <w:sz w:val="22"/>
                <w:szCs w:val="22"/>
              </w:rPr>
            </w:pPr>
            <w:ins w:id="197" w:author="Lynne Eckerle" w:date="2022-12-08T20:20:00Z">
              <w:r w:rsidRPr="002E5A06">
                <w:rPr>
                  <w:rFonts w:ascii="Times New Roman" w:hAnsi="Times New Roman"/>
                  <w:sz w:val="22"/>
                  <w:szCs w:val="22"/>
                </w:rPr>
                <w:t>The work environment characteristics described here are representative of those an employee encounters while performing the essential functions of this job.  Reasonable accommodations may be made to enable individuals with disabilities to perform the essential functions.</w:t>
              </w:r>
              <w:del w:id="198" w:author="slikens" w:date="2011-09-27T09:50:00Z">
                <w:r w:rsidRPr="002E5A06" w:rsidDel="00512211">
                  <w:rPr>
                    <w:rFonts w:ascii="Times New Roman" w:hAnsi="Times New Roman"/>
                    <w:sz w:val="22"/>
                    <w:szCs w:val="22"/>
                  </w:rPr>
                  <w:delText xml:space="preserve"> </w:delText>
                </w:r>
              </w:del>
            </w:ins>
          </w:p>
        </w:tc>
      </w:tr>
      <w:tr w:rsidR="00017A2A" w:rsidRPr="002E5A06" w14:paraId="3F2F5A93" w14:textId="77777777" w:rsidTr="00292EBD">
        <w:trPr>
          <w:ins w:id="199" w:author="Lynne Eckerle" w:date="2022-12-08T20:20:00Z"/>
        </w:trPr>
        <w:tc>
          <w:tcPr>
            <w:tcW w:w="1428" w:type="dxa"/>
          </w:tcPr>
          <w:p w14:paraId="385FCD5F" w14:textId="77777777" w:rsidR="00017A2A" w:rsidRPr="002E5A06" w:rsidRDefault="00017A2A" w:rsidP="00292EBD">
            <w:pPr>
              <w:tabs>
                <w:tab w:val="left" w:pos="-720"/>
              </w:tabs>
              <w:suppressAutoHyphens/>
              <w:rPr>
                <w:ins w:id="200" w:author="Lynne Eckerle" w:date="2022-12-08T20:20:00Z"/>
                <w:rFonts w:ascii="Times New Roman" w:hAnsi="Times New Roman"/>
                <w:b/>
                <w:spacing w:val="-2"/>
                <w:sz w:val="22"/>
                <w:szCs w:val="22"/>
              </w:rPr>
            </w:pPr>
            <w:ins w:id="201" w:author="Lynne Eckerle" w:date="2022-12-08T20:20:00Z">
              <w:r w:rsidRPr="002E5A06">
                <w:rPr>
                  <w:rFonts w:ascii="Times New Roman" w:hAnsi="Times New Roman"/>
                  <w:b/>
                  <w:spacing w:val="-2"/>
                  <w:sz w:val="22"/>
                  <w:szCs w:val="22"/>
                </w:rPr>
                <w:t>Travel</w:t>
              </w:r>
            </w:ins>
          </w:p>
        </w:tc>
        <w:tc>
          <w:tcPr>
            <w:tcW w:w="9000" w:type="dxa"/>
            <w:gridSpan w:val="2"/>
          </w:tcPr>
          <w:p w14:paraId="4E567965" w14:textId="77777777" w:rsidR="00017A2A" w:rsidRPr="002E5A06" w:rsidRDefault="00017A2A" w:rsidP="00292EBD">
            <w:pPr>
              <w:tabs>
                <w:tab w:val="left" w:pos="2160"/>
                <w:tab w:val="left" w:pos="5040"/>
                <w:tab w:val="left" w:pos="6480"/>
              </w:tabs>
              <w:rPr>
                <w:ins w:id="202" w:author="Lynne Eckerle" w:date="2022-12-08T20:20:00Z"/>
                <w:rFonts w:ascii="Times New Roman" w:hAnsi="Times New Roman"/>
                <w:spacing w:val="-2"/>
                <w:sz w:val="22"/>
                <w:szCs w:val="22"/>
              </w:rPr>
            </w:pPr>
            <w:ins w:id="203" w:author="Lynne Eckerle" w:date="2022-12-08T20:20:00Z">
              <w:r w:rsidRPr="002E5A06">
                <w:rPr>
                  <w:rFonts w:ascii="Times New Roman" w:hAnsi="Times New Roman"/>
                  <w:spacing w:val="-2"/>
                  <w:sz w:val="22"/>
                  <w:szCs w:val="22"/>
                </w:rPr>
                <w:t xml:space="preserve">Normal travel as required for job duties, which may include but not limited to trainings, conferences, meetings, client visits, or general office errands. </w:t>
              </w:r>
            </w:ins>
          </w:p>
          <w:p w14:paraId="667C0742" w14:textId="77777777" w:rsidR="00017A2A" w:rsidRPr="002E5A06" w:rsidRDefault="00017A2A" w:rsidP="00292EBD">
            <w:pPr>
              <w:tabs>
                <w:tab w:val="left" w:pos="2160"/>
                <w:tab w:val="left" w:pos="5040"/>
                <w:tab w:val="left" w:pos="6480"/>
              </w:tabs>
              <w:rPr>
                <w:ins w:id="204" w:author="Lynne Eckerle" w:date="2022-12-08T20:20:00Z"/>
                <w:rFonts w:ascii="Times New Roman" w:hAnsi="Times New Roman"/>
                <w:spacing w:val="-2"/>
                <w:sz w:val="22"/>
                <w:szCs w:val="22"/>
              </w:rPr>
            </w:pPr>
            <w:ins w:id="205" w:author="Lynne Eckerle" w:date="2022-12-08T20:20:00Z">
              <w:r w:rsidRPr="002E5A06">
                <w:rPr>
                  <w:rFonts w:ascii="Times New Roman" w:hAnsi="Times New Roman"/>
                  <w:spacing w:val="-2"/>
                  <w:sz w:val="22"/>
                  <w:szCs w:val="22"/>
                </w:rPr>
                <w:t xml:space="preserve">Generally, requires travel to state meetings, conferences, and trainings and to meetings and events throughout the eighteen-county region a minimum of three days each week.  Requires occasional travel to homes of clients.  </w:t>
              </w:r>
            </w:ins>
          </w:p>
        </w:tc>
      </w:tr>
    </w:tbl>
    <w:p w14:paraId="16B28CF3" w14:textId="77777777" w:rsidR="00017A2A" w:rsidRPr="002E5A06" w:rsidRDefault="00017A2A" w:rsidP="00017A2A">
      <w:pPr>
        <w:pStyle w:val="Heading2"/>
        <w:rPr>
          <w:ins w:id="206" w:author="Lynne Eckerle" w:date="2022-12-08T20:20:00Z"/>
          <w:spacing w:val="-3"/>
          <w:sz w:val="28"/>
          <w:szCs w:val="28"/>
        </w:rPr>
      </w:pPr>
    </w:p>
    <w:p w14:paraId="5AD60E0F" w14:textId="77777777" w:rsidR="00017A2A" w:rsidRPr="002E5A06" w:rsidRDefault="00017A2A" w:rsidP="00017A2A">
      <w:pPr>
        <w:rPr>
          <w:ins w:id="207" w:author="Lynne Eckerle" w:date="2022-12-08T20:20:00Z"/>
          <w:rFonts w:ascii="Times New Roman" w:hAnsi="Times New Roman"/>
          <w:sz w:val="22"/>
          <w:szCs w:val="22"/>
        </w:rPr>
      </w:pPr>
      <w:ins w:id="208" w:author="Lynne Eckerle" w:date="2022-12-08T20:20:00Z">
        <w:r w:rsidRPr="002E5A06">
          <w:rPr>
            <w:rFonts w:ascii="Times New Roman" w:hAnsi="Times New Roman"/>
            <w:sz w:val="22"/>
            <w:szCs w:val="22"/>
          </w:rPr>
          <w:t>I have read and understand the responsibilities and requirements of my job description.</w:t>
        </w:r>
      </w:ins>
    </w:p>
    <w:p w14:paraId="60E62FBC" w14:textId="77777777" w:rsidR="00017A2A" w:rsidRPr="002E5A06" w:rsidRDefault="00017A2A" w:rsidP="00017A2A">
      <w:pPr>
        <w:rPr>
          <w:ins w:id="209" w:author="Lynne Eckerle" w:date="2022-12-08T20:20:00Z"/>
          <w:rFonts w:ascii="Times New Roman" w:hAnsi="Times New Roman"/>
          <w:sz w:val="22"/>
          <w:szCs w:val="22"/>
        </w:rPr>
      </w:pPr>
    </w:p>
    <w:p w14:paraId="79C23AC7" w14:textId="77777777" w:rsidR="00017A2A" w:rsidRPr="002E5A06" w:rsidRDefault="00017A2A" w:rsidP="00017A2A">
      <w:pPr>
        <w:rPr>
          <w:ins w:id="210" w:author="Lynne Eckerle" w:date="2022-12-08T20:20:00Z"/>
          <w:rFonts w:ascii="Times New Roman" w:hAnsi="Times New Roman"/>
          <w:sz w:val="22"/>
          <w:szCs w:val="22"/>
        </w:rPr>
      </w:pPr>
    </w:p>
    <w:p w14:paraId="2B55CB52" w14:textId="77777777" w:rsidR="00017A2A" w:rsidRPr="002E5A06" w:rsidRDefault="00017A2A" w:rsidP="00017A2A">
      <w:pPr>
        <w:pStyle w:val="NoSpacing"/>
        <w:rPr>
          <w:ins w:id="211" w:author="Lynne Eckerle" w:date="2022-12-08T20:20:00Z"/>
        </w:rPr>
      </w:pPr>
      <w:ins w:id="212" w:author="Lynne Eckerle" w:date="2022-12-08T20:20:00Z">
        <w:r w:rsidRPr="002E5A06">
          <w:t>___________________________</w:t>
        </w:r>
      </w:ins>
    </w:p>
    <w:p w14:paraId="1565D957" w14:textId="77777777" w:rsidR="00017A2A" w:rsidRPr="002E5A06" w:rsidRDefault="00017A2A" w:rsidP="00017A2A">
      <w:pPr>
        <w:pStyle w:val="NoSpacing"/>
        <w:rPr>
          <w:ins w:id="213" w:author="Lynne Eckerle" w:date="2022-12-08T20:20:00Z"/>
          <w:rFonts w:ascii="Times New Roman" w:hAnsi="Times New Roman"/>
          <w:sz w:val="22"/>
          <w:szCs w:val="22"/>
        </w:rPr>
      </w:pPr>
      <w:ins w:id="214" w:author="Lynne Eckerle" w:date="2022-12-08T20:20:00Z">
        <w:r w:rsidRPr="002E5A06">
          <w:rPr>
            <w:rFonts w:ascii="Times New Roman" w:hAnsi="Times New Roman"/>
            <w:sz w:val="22"/>
            <w:szCs w:val="22"/>
          </w:rPr>
          <w:t>Employee Signature</w:t>
        </w:r>
        <w:r w:rsidRPr="002E5A06">
          <w:rPr>
            <w:rFonts w:ascii="Times New Roman" w:hAnsi="Times New Roman"/>
            <w:sz w:val="22"/>
            <w:szCs w:val="22"/>
          </w:rPr>
          <w:tab/>
        </w:r>
        <w:r w:rsidRPr="002E5A06">
          <w:rPr>
            <w:rFonts w:ascii="Times New Roman" w:hAnsi="Times New Roman"/>
            <w:sz w:val="22"/>
            <w:szCs w:val="22"/>
          </w:rPr>
          <w:tab/>
          <w:t>Date</w:t>
        </w:r>
      </w:ins>
    </w:p>
    <w:p w14:paraId="7F4F9C31" w14:textId="77777777" w:rsidR="00017A2A" w:rsidRPr="002E5A06" w:rsidRDefault="00017A2A" w:rsidP="00017A2A">
      <w:pPr>
        <w:pStyle w:val="NoSpacing"/>
        <w:rPr>
          <w:ins w:id="215" w:author="Lynne Eckerle" w:date="2022-12-08T20:20:00Z"/>
          <w:rFonts w:ascii="Times New Roman" w:hAnsi="Times New Roman"/>
          <w:sz w:val="22"/>
          <w:szCs w:val="22"/>
        </w:rPr>
      </w:pPr>
    </w:p>
    <w:p w14:paraId="2C280FD8" w14:textId="77777777" w:rsidR="00017A2A" w:rsidRPr="002E5A06" w:rsidRDefault="00017A2A" w:rsidP="00017A2A">
      <w:pPr>
        <w:pStyle w:val="NoSpacing"/>
        <w:rPr>
          <w:ins w:id="216" w:author="Lynne Eckerle" w:date="2022-12-08T20:20:00Z"/>
          <w:rFonts w:ascii="Times New Roman" w:hAnsi="Times New Roman"/>
          <w:sz w:val="22"/>
          <w:szCs w:val="22"/>
        </w:rPr>
      </w:pPr>
    </w:p>
    <w:p w14:paraId="17F497AE" w14:textId="77777777" w:rsidR="00017A2A" w:rsidRPr="002E5A06" w:rsidRDefault="00017A2A" w:rsidP="00017A2A">
      <w:pPr>
        <w:pStyle w:val="NoSpacing"/>
        <w:rPr>
          <w:ins w:id="217" w:author="Lynne Eckerle" w:date="2022-12-08T20:20:00Z"/>
          <w:rFonts w:ascii="Times New Roman" w:hAnsi="Times New Roman"/>
          <w:sz w:val="22"/>
          <w:szCs w:val="22"/>
        </w:rPr>
      </w:pPr>
    </w:p>
    <w:p w14:paraId="1D6BA942" w14:textId="77777777" w:rsidR="00017A2A" w:rsidRPr="002E5A06" w:rsidRDefault="00017A2A" w:rsidP="00017A2A">
      <w:pPr>
        <w:pStyle w:val="NoSpacing"/>
        <w:rPr>
          <w:ins w:id="218" w:author="Lynne Eckerle" w:date="2022-12-08T20:20:00Z"/>
          <w:rFonts w:ascii="Times New Roman" w:hAnsi="Times New Roman"/>
          <w:sz w:val="22"/>
          <w:szCs w:val="22"/>
        </w:rPr>
      </w:pPr>
      <w:ins w:id="219" w:author="Lynne Eckerle" w:date="2022-12-08T20:20:00Z">
        <w:r w:rsidRPr="002E5A06">
          <w:rPr>
            <w:rFonts w:ascii="Times New Roman" w:hAnsi="Times New Roman"/>
            <w:sz w:val="22"/>
            <w:szCs w:val="22"/>
          </w:rPr>
          <w:t>_________________________________</w:t>
        </w:r>
      </w:ins>
    </w:p>
    <w:p w14:paraId="4649018C" w14:textId="77777777" w:rsidR="00017A2A" w:rsidRPr="002E5A06" w:rsidRDefault="00017A2A" w:rsidP="00017A2A">
      <w:pPr>
        <w:pStyle w:val="NoSpacing"/>
        <w:rPr>
          <w:ins w:id="220" w:author="Lynne Eckerle" w:date="2022-12-08T20:20:00Z"/>
          <w:rFonts w:ascii="Times New Roman" w:hAnsi="Times New Roman"/>
          <w:sz w:val="22"/>
          <w:szCs w:val="22"/>
        </w:rPr>
      </w:pPr>
      <w:ins w:id="221" w:author="Lynne Eckerle" w:date="2022-12-08T20:20:00Z">
        <w:r w:rsidRPr="002E5A06">
          <w:rPr>
            <w:rFonts w:ascii="Times New Roman" w:hAnsi="Times New Roman"/>
            <w:sz w:val="22"/>
            <w:szCs w:val="22"/>
          </w:rPr>
          <w:t>Supervisor Signature</w:t>
        </w:r>
        <w:r w:rsidRPr="002E5A06">
          <w:rPr>
            <w:rFonts w:ascii="Times New Roman" w:hAnsi="Times New Roman"/>
            <w:sz w:val="22"/>
            <w:szCs w:val="22"/>
          </w:rPr>
          <w:tab/>
        </w:r>
        <w:r w:rsidRPr="002E5A06">
          <w:rPr>
            <w:rFonts w:ascii="Times New Roman" w:hAnsi="Times New Roman"/>
            <w:sz w:val="22"/>
            <w:szCs w:val="22"/>
          </w:rPr>
          <w:tab/>
          <w:t>Date</w:t>
        </w:r>
      </w:ins>
    </w:p>
    <w:p w14:paraId="79CD3704" w14:textId="77777777" w:rsidR="00017A2A" w:rsidRDefault="00017A2A" w:rsidP="00852DE8">
      <w:pPr>
        <w:tabs>
          <w:tab w:val="left" w:pos="-720"/>
        </w:tabs>
        <w:suppressAutoHyphens/>
        <w:rPr>
          <w:ins w:id="222" w:author="Lynne Eckerle" w:date="2022-12-08T20:20:00Z"/>
          <w:rFonts w:ascii="Times New Roman" w:hAnsi="Times New Roman"/>
          <w:b/>
          <w:spacing w:val="-2"/>
          <w:szCs w:val="24"/>
        </w:rPr>
      </w:pPr>
      <w:ins w:id="223" w:author="Lynne Eckerle" w:date="2022-12-08T20:20:00Z">
        <w:r>
          <w:rPr>
            <w:rFonts w:ascii="Times New Roman" w:hAnsi="Times New Roman"/>
            <w:b/>
            <w:spacing w:val="-2"/>
            <w:szCs w:val="24"/>
          </w:rPr>
          <w:br w:type="page"/>
        </w:r>
      </w:ins>
    </w:p>
    <w:p w14:paraId="50C48884" w14:textId="77777777" w:rsidR="00017A2A" w:rsidRPr="00266FDF" w:rsidRDefault="00017A2A" w:rsidP="00017A2A">
      <w:pPr>
        <w:tabs>
          <w:tab w:val="left" w:pos="-720"/>
        </w:tabs>
        <w:suppressAutoHyphens/>
        <w:rPr>
          <w:ins w:id="224" w:author="Lynne Eckerle" w:date="2022-12-08T20:29:00Z"/>
          <w:rFonts w:ascii="Times New Roman" w:hAnsi="Times New Roman"/>
          <w:b/>
          <w:spacing w:val="-2"/>
          <w:szCs w:val="24"/>
        </w:rPr>
      </w:pPr>
      <w:ins w:id="225" w:author="Lynne Eckerle" w:date="2022-12-08T20:29:00Z">
        <w:r>
          <w:rPr>
            <w:rFonts w:ascii="Times New Roman" w:hAnsi="Times New Roman"/>
            <w:b/>
            <w:spacing w:val="-2"/>
            <w:szCs w:val="24"/>
          </w:rPr>
          <w:lastRenderedPageBreak/>
          <w:t>Thrive Alliance</w:t>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sidRPr="00266FDF">
          <w:rPr>
            <w:rFonts w:ascii="Times New Roman" w:hAnsi="Times New Roman"/>
            <w:b/>
            <w:spacing w:val="-2"/>
            <w:szCs w:val="24"/>
          </w:rPr>
          <w:tab/>
        </w:r>
        <w:r w:rsidRPr="00266FDF">
          <w:rPr>
            <w:rFonts w:ascii="Times New Roman" w:hAnsi="Times New Roman"/>
            <w:b/>
            <w:spacing w:val="-2"/>
            <w:szCs w:val="24"/>
          </w:rPr>
          <w:tab/>
        </w:r>
        <w:r w:rsidRPr="00266FDF">
          <w:rPr>
            <w:rFonts w:ascii="Times New Roman" w:hAnsi="Times New Roman"/>
            <w:b/>
            <w:spacing w:val="-2"/>
            <w:szCs w:val="24"/>
          </w:rPr>
          <w:tab/>
        </w:r>
        <w:r w:rsidRPr="00266FDF">
          <w:rPr>
            <w:rFonts w:ascii="Times New Roman" w:hAnsi="Times New Roman"/>
            <w:b/>
            <w:spacing w:val="-2"/>
            <w:szCs w:val="24"/>
          </w:rPr>
          <w:tab/>
          <w:t>Job Description</w:t>
        </w:r>
      </w:ins>
    </w:p>
    <w:p w14:paraId="1EB617BB" w14:textId="77777777" w:rsidR="00017A2A" w:rsidRPr="00266FDF" w:rsidRDefault="00017A2A" w:rsidP="00017A2A">
      <w:pPr>
        <w:tabs>
          <w:tab w:val="left" w:pos="-720"/>
        </w:tabs>
        <w:suppressAutoHyphens/>
        <w:rPr>
          <w:ins w:id="226" w:author="Lynne Eckerle" w:date="2022-12-08T20:29:00Z"/>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5754"/>
        <w:gridCol w:w="3246"/>
      </w:tblGrid>
      <w:tr w:rsidR="00017A2A" w:rsidRPr="00266FDF" w14:paraId="689F750F" w14:textId="77777777" w:rsidTr="00292EBD">
        <w:trPr>
          <w:ins w:id="227" w:author="Lynne Eckerle" w:date="2022-12-08T20:29:00Z"/>
        </w:trPr>
        <w:tc>
          <w:tcPr>
            <w:tcW w:w="1428" w:type="dxa"/>
          </w:tcPr>
          <w:p w14:paraId="4AB92A5D" w14:textId="77777777" w:rsidR="00017A2A" w:rsidRPr="00266FDF" w:rsidRDefault="00017A2A" w:rsidP="00292EBD">
            <w:pPr>
              <w:tabs>
                <w:tab w:val="left" w:pos="-720"/>
              </w:tabs>
              <w:suppressAutoHyphens/>
              <w:rPr>
                <w:ins w:id="228" w:author="Lynne Eckerle" w:date="2022-12-08T20:29:00Z"/>
                <w:rFonts w:ascii="Times New Roman" w:hAnsi="Times New Roman"/>
                <w:b/>
                <w:spacing w:val="-2"/>
                <w:sz w:val="22"/>
                <w:szCs w:val="22"/>
              </w:rPr>
            </w:pPr>
            <w:ins w:id="229" w:author="Lynne Eckerle" w:date="2022-12-08T20:29:00Z">
              <w:r w:rsidRPr="00266FDF">
                <w:rPr>
                  <w:rFonts w:ascii="Times New Roman" w:hAnsi="Times New Roman"/>
                  <w:b/>
                  <w:spacing w:val="-2"/>
                  <w:sz w:val="22"/>
                  <w:szCs w:val="22"/>
                </w:rPr>
                <w:t>Title</w:t>
              </w:r>
            </w:ins>
          </w:p>
        </w:tc>
        <w:tc>
          <w:tcPr>
            <w:tcW w:w="5754" w:type="dxa"/>
          </w:tcPr>
          <w:p w14:paraId="3C9B0BED" w14:textId="77777777" w:rsidR="00017A2A" w:rsidRPr="00266FDF" w:rsidRDefault="00017A2A" w:rsidP="00292EBD">
            <w:pPr>
              <w:tabs>
                <w:tab w:val="left" w:pos="-720"/>
              </w:tabs>
              <w:suppressAutoHyphens/>
              <w:rPr>
                <w:ins w:id="230" w:author="Lynne Eckerle" w:date="2022-12-08T20:29:00Z"/>
                <w:rFonts w:ascii="Times New Roman" w:hAnsi="Times New Roman"/>
                <w:spacing w:val="-2"/>
                <w:sz w:val="22"/>
                <w:szCs w:val="22"/>
              </w:rPr>
            </w:pPr>
            <w:ins w:id="231" w:author="Lynne Eckerle" w:date="2022-12-08T20:29:00Z">
              <w:r w:rsidRPr="00266FDF">
                <w:rPr>
                  <w:rFonts w:ascii="Times New Roman" w:hAnsi="Times New Roman"/>
                  <w:sz w:val="22"/>
                  <w:szCs w:val="22"/>
                </w:rPr>
                <w:t>First Steps – South East SPOE Supervisor</w:t>
              </w:r>
              <w:r w:rsidRPr="00266FDF">
                <w:rPr>
                  <w:rFonts w:ascii="Times New Roman" w:hAnsi="Times New Roman"/>
                  <w:b/>
                  <w:sz w:val="22"/>
                  <w:szCs w:val="22"/>
                  <w:u w:val="single"/>
                </w:rPr>
                <w:br w:type="page"/>
              </w:r>
            </w:ins>
          </w:p>
        </w:tc>
        <w:tc>
          <w:tcPr>
            <w:tcW w:w="3246" w:type="dxa"/>
          </w:tcPr>
          <w:p w14:paraId="23254A48" w14:textId="77777777" w:rsidR="00017A2A" w:rsidRPr="00266FDF" w:rsidRDefault="00017A2A" w:rsidP="00292EBD">
            <w:pPr>
              <w:tabs>
                <w:tab w:val="left" w:pos="-720"/>
              </w:tabs>
              <w:suppressAutoHyphens/>
              <w:rPr>
                <w:ins w:id="232" w:author="Lynne Eckerle" w:date="2022-12-08T20:29:00Z"/>
                <w:rFonts w:ascii="Times New Roman" w:hAnsi="Times New Roman"/>
                <w:b/>
                <w:spacing w:val="-2"/>
                <w:sz w:val="22"/>
                <w:szCs w:val="22"/>
              </w:rPr>
            </w:pPr>
            <w:ins w:id="233" w:author="Lynne Eckerle" w:date="2022-12-08T20:29:00Z">
              <w:r>
                <w:rPr>
                  <w:rFonts w:ascii="Times New Roman" w:hAnsi="Times New Roman"/>
                  <w:b/>
                  <w:spacing w:val="-2"/>
                  <w:sz w:val="22"/>
                  <w:szCs w:val="22"/>
                </w:rPr>
                <w:t>Non-</w:t>
              </w:r>
              <w:r w:rsidRPr="00266FDF">
                <w:rPr>
                  <w:rFonts w:ascii="Times New Roman" w:hAnsi="Times New Roman"/>
                  <w:b/>
                  <w:spacing w:val="-2"/>
                  <w:sz w:val="22"/>
                  <w:szCs w:val="22"/>
                </w:rPr>
                <w:t>Exempt</w:t>
              </w:r>
            </w:ins>
          </w:p>
        </w:tc>
      </w:tr>
      <w:tr w:rsidR="00017A2A" w:rsidRPr="00266FDF" w14:paraId="29728B1D" w14:textId="77777777" w:rsidTr="00292EBD">
        <w:trPr>
          <w:ins w:id="234" w:author="Lynne Eckerle" w:date="2022-12-08T20:29:00Z"/>
        </w:trPr>
        <w:tc>
          <w:tcPr>
            <w:tcW w:w="1428" w:type="dxa"/>
          </w:tcPr>
          <w:p w14:paraId="485AB689" w14:textId="77777777" w:rsidR="00017A2A" w:rsidRPr="00266FDF" w:rsidRDefault="00017A2A" w:rsidP="00292EBD">
            <w:pPr>
              <w:tabs>
                <w:tab w:val="left" w:pos="-720"/>
              </w:tabs>
              <w:suppressAutoHyphens/>
              <w:rPr>
                <w:ins w:id="235" w:author="Lynne Eckerle" w:date="2022-12-08T20:29:00Z"/>
                <w:rFonts w:ascii="Times New Roman" w:hAnsi="Times New Roman"/>
                <w:b/>
                <w:spacing w:val="-2"/>
                <w:sz w:val="22"/>
                <w:szCs w:val="22"/>
              </w:rPr>
            </w:pPr>
            <w:ins w:id="236" w:author="Lynne Eckerle" w:date="2022-12-08T20:29:00Z">
              <w:r w:rsidRPr="00266FDF">
                <w:rPr>
                  <w:rFonts w:ascii="Times New Roman" w:hAnsi="Times New Roman"/>
                  <w:b/>
                  <w:spacing w:val="-2"/>
                  <w:sz w:val="22"/>
                  <w:szCs w:val="22"/>
                </w:rPr>
                <w:t>Reports to</w:t>
              </w:r>
            </w:ins>
          </w:p>
          <w:p w14:paraId="5B1989CC" w14:textId="77777777" w:rsidR="00017A2A" w:rsidRPr="00266FDF" w:rsidRDefault="00017A2A" w:rsidP="00292EBD">
            <w:pPr>
              <w:tabs>
                <w:tab w:val="left" w:pos="-720"/>
              </w:tabs>
              <w:suppressAutoHyphens/>
              <w:rPr>
                <w:ins w:id="237" w:author="Lynne Eckerle" w:date="2022-12-08T20:29:00Z"/>
                <w:rFonts w:ascii="Times New Roman" w:hAnsi="Times New Roman"/>
                <w:b/>
                <w:spacing w:val="-2"/>
                <w:sz w:val="22"/>
                <w:szCs w:val="22"/>
              </w:rPr>
            </w:pPr>
          </w:p>
        </w:tc>
        <w:tc>
          <w:tcPr>
            <w:tcW w:w="5754" w:type="dxa"/>
          </w:tcPr>
          <w:p w14:paraId="7DC843C0" w14:textId="77777777" w:rsidR="00017A2A" w:rsidRPr="00266FDF" w:rsidRDefault="00017A2A" w:rsidP="00292EBD">
            <w:pPr>
              <w:tabs>
                <w:tab w:val="left" w:pos="-720"/>
              </w:tabs>
              <w:suppressAutoHyphens/>
              <w:rPr>
                <w:ins w:id="238" w:author="Lynne Eckerle" w:date="2022-12-08T20:29:00Z"/>
                <w:rFonts w:ascii="Times New Roman" w:hAnsi="Times New Roman"/>
                <w:spacing w:val="-2"/>
                <w:sz w:val="22"/>
                <w:szCs w:val="22"/>
              </w:rPr>
            </w:pPr>
            <w:ins w:id="239" w:author="Lynne Eckerle" w:date="2022-12-08T20:29:00Z">
              <w:r w:rsidRPr="00266FDF">
                <w:rPr>
                  <w:rFonts w:ascii="Times New Roman" w:hAnsi="Times New Roman"/>
                  <w:spacing w:val="-2"/>
                  <w:sz w:val="22"/>
                  <w:szCs w:val="22"/>
                </w:rPr>
                <w:t xml:space="preserve">First Steps – South East Program Director  </w:t>
              </w:r>
            </w:ins>
          </w:p>
        </w:tc>
        <w:tc>
          <w:tcPr>
            <w:tcW w:w="3246" w:type="dxa"/>
          </w:tcPr>
          <w:p w14:paraId="06DC2B7E" w14:textId="77777777" w:rsidR="00017A2A" w:rsidRPr="00266FDF" w:rsidRDefault="00017A2A" w:rsidP="00292EBD">
            <w:pPr>
              <w:tabs>
                <w:tab w:val="left" w:pos="-720"/>
              </w:tabs>
              <w:suppressAutoHyphens/>
              <w:rPr>
                <w:ins w:id="240" w:author="Lynne Eckerle" w:date="2022-12-08T20:29:00Z"/>
                <w:rFonts w:ascii="Times New Roman" w:hAnsi="Times New Roman"/>
                <w:spacing w:val="-2"/>
                <w:sz w:val="22"/>
                <w:szCs w:val="22"/>
              </w:rPr>
            </w:pPr>
            <w:ins w:id="241" w:author="Lynne Eckerle" w:date="2022-12-08T20:29:00Z">
              <w:r w:rsidRPr="00266FDF">
                <w:rPr>
                  <w:rFonts w:ascii="Times New Roman" w:hAnsi="Times New Roman"/>
                  <w:b/>
                  <w:spacing w:val="-2"/>
                  <w:sz w:val="22"/>
                  <w:szCs w:val="22"/>
                </w:rPr>
                <w:t>Date last revised:</w:t>
              </w:r>
            </w:ins>
          </w:p>
          <w:p w14:paraId="477D354C" w14:textId="77777777" w:rsidR="00017A2A" w:rsidRPr="00266FDF" w:rsidRDefault="00017A2A" w:rsidP="00292EBD">
            <w:pPr>
              <w:tabs>
                <w:tab w:val="left" w:pos="-720"/>
              </w:tabs>
              <w:suppressAutoHyphens/>
              <w:rPr>
                <w:ins w:id="242" w:author="Lynne Eckerle" w:date="2022-12-08T20:29:00Z"/>
                <w:rFonts w:ascii="Times New Roman" w:hAnsi="Times New Roman"/>
                <w:spacing w:val="-2"/>
                <w:sz w:val="22"/>
                <w:szCs w:val="22"/>
              </w:rPr>
            </w:pPr>
            <w:ins w:id="243" w:author="Lynne Eckerle" w:date="2022-12-08T20:29:00Z">
              <w:r>
                <w:rPr>
                  <w:rFonts w:ascii="Times New Roman" w:hAnsi="Times New Roman"/>
                  <w:spacing w:val="-2"/>
                  <w:sz w:val="22"/>
                  <w:szCs w:val="22"/>
                </w:rPr>
                <w:t>June 2013</w:t>
              </w:r>
            </w:ins>
          </w:p>
        </w:tc>
      </w:tr>
      <w:tr w:rsidR="00017A2A" w:rsidRPr="00266FDF" w14:paraId="37BBFCF2" w14:textId="77777777" w:rsidTr="00292EBD">
        <w:trPr>
          <w:ins w:id="244" w:author="Lynne Eckerle" w:date="2022-12-08T20:29:00Z"/>
        </w:trPr>
        <w:tc>
          <w:tcPr>
            <w:tcW w:w="1428" w:type="dxa"/>
          </w:tcPr>
          <w:p w14:paraId="2A4F9D98" w14:textId="77777777" w:rsidR="00017A2A" w:rsidRPr="00266FDF" w:rsidRDefault="00017A2A" w:rsidP="00292EBD">
            <w:pPr>
              <w:tabs>
                <w:tab w:val="left" w:pos="-720"/>
              </w:tabs>
              <w:suppressAutoHyphens/>
              <w:rPr>
                <w:ins w:id="245" w:author="Lynne Eckerle" w:date="2022-12-08T20:29:00Z"/>
                <w:rFonts w:ascii="Times New Roman" w:hAnsi="Times New Roman"/>
                <w:b/>
                <w:spacing w:val="-2"/>
                <w:sz w:val="22"/>
                <w:szCs w:val="22"/>
              </w:rPr>
            </w:pPr>
            <w:ins w:id="246" w:author="Lynne Eckerle" w:date="2022-12-08T20:29:00Z">
              <w:r w:rsidRPr="00266FDF">
                <w:rPr>
                  <w:rFonts w:ascii="Times New Roman" w:hAnsi="Times New Roman"/>
                  <w:b/>
                  <w:spacing w:val="-2"/>
                  <w:sz w:val="22"/>
                  <w:szCs w:val="22"/>
                </w:rPr>
                <w:t>Supervises</w:t>
              </w:r>
            </w:ins>
          </w:p>
          <w:p w14:paraId="4B5DA3B0" w14:textId="77777777" w:rsidR="00017A2A" w:rsidRPr="00266FDF" w:rsidRDefault="00017A2A" w:rsidP="00292EBD">
            <w:pPr>
              <w:tabs>
                <w:tab w:val="left" w:pos="-720"/>
              </w:tabs>
              <w:suppressAutoHyphens/>
              <w:rPr>
                <w:ins w:id="247" w:author="Lynne Eckerle" w:date="2022-12-08T20:29:00Z"/>
                <w:rFonts w:ascii="Times New Roman" w:hAnsi="Times New Roman"/>
                <w:b/>
                <w:spacing w:val="-2"/>
                <w:sz w:val="22"/>
                <w:szCs w:val="22"/>
              </w:rPr>
            </w:pPr>
          </w:p>
        </w:tc>
        <w:tc>
          <w:tcPr>
            <w:tcW w:w="9000" w:type="dxa"/>
            <w:gridSpan w:val="2"/>
          </w:tcPr>
          <w:p w14:paraId="625D7E1D" w14:textId="77777777" w:rsidR="00017A2A" w:rsidRPr="00266FDF" w:rsidRDefault="00017A2A" w:rsidP="00292EBD">
            <w:pPr>
              <w:tabs>
                <w:tab w:val="left" w:pos="-720"/>
              </w:tabs>
              <w:suppressAutoHyphens/>
              <w:rPr>
                <w:ins w:id="248" w:author="Lynne Eckerle" w:date="2022-12-08T20:29:00Z"/>
                <w:rFonts w:ascii="Times New Roman" w:hAnsi="Times New Roman"/>
                <w:spacing w:val="-2"/>
                <w:sz w:val="22"/>
                <w:szCs w:val="22"/>
              </w:rPr>
            </w:pPr>
            <w:ins w:id="249" w:author="Lynne Eckerle" w:date="2022-12-08T20:29:00Z">
              <w:r w:rsidRPr="00266FDF">
                <w:rPr>
                  <w:rFonts w:ascii="Times New Roman" w:hAnsi="Times New Roman"/>
                  <w:sz w:val="22"/>
                  <w:szCs w:val="22"/>
                </w:rPr>
                <w:t>Responsible for contracted EDT members and supervises Data Entry Specialists and EI Records Assistant.</w:t>
              </w:r>
            </w:ins>
          </w:p>
        </w:tc>
      </w:tr>
      <w:tr w:rsidR="00017A2A" w:rsidRPr="00266FDF" w14:paraId="120C0696" w14:textId="77777777" w:rsidTr="00292EBD">
        <w:trPr>
          <w:ins w:id="250" w:author="Lynne Eckerle" w:date="2022-12-08T20:29:00Z"/>
        </w:trPr>
        <w:tc>
          <w:tcPr>
            <w:tcW w:w="1428" w:type="dxa"/>
          </w:tcPr>
          <w:p w14:paraId="41E3A4A8" w14:textId="77777777" w:rsidR="00017A2A" w:rsidRPr="00266FDF" w:rsidRDefault="00017A2A" w:rsidP="00292EBD">
            <w:pPr>
              <w:tabs>
                <w:tab w:val="left" w:pos="-720"/>
              </w:tabs>
              <w:suppressAutoHyphens/>
              <w:rPr>
                <w:ins w:id="251" w:author="Lynne Eckerle" w:date="2022-12-08T20:29:00Z"/>
                <w:rFonts w:ascii="Times New Roman" w:hAnsi="Times New Roman"/>
                <w:b/>
                <w:spacing w:val="-2"/>
                <w:sz w:val="22"/>
                <w:szCs w:val="22"/>
              </w:rPr>
            </w:pPr>
            <w:ins w:id="252" w:author="Lynne Eckerle" w:date="2022-12-08T20:29:00Z">
              <w:r w:rsidRPr="00266FDF">
                <w:rPr>
                  <w:rFonts w:ascii="Times New Roman" w:hAnsi="Times New Roman"/>
                  <w:b/>
                  <w:spacing w:val="-2"/>
                  <w:sz w:val="22"/>
                  <w:szCs w:val="22"/>
                </w:rPr>
                <w:t>Summary</w:t>
              </w:r>
            </w:ins>
          </w:p>
          <w:p w14:paraId="5530AB94" w14:textId="77777777" w:rsidR="00017A2A" w:rsidRPr="00266FDF" w:rsidRDefault="00017A2A" w:rsidP="00292EBD">
            <w:pPr>
              <w:tabs>
                <w:tab w:val="left" w:pos="-720"/>
              </w:tabs>
              <w:suppressAutoHyphens/>
              <w:rPr>
                <w:ins w:id="253" w:author="Lynne Eckerle" w:date="2022-12-08T20:29:00Z"/>
                <w:rFonts w:ascii="Times New Roman" w:hAnsi="Times New Roman"/>
                <w:b/>
                <w:spacing w:val="-2"/>
                <w:sz w:val="22"/>
                <w:szCs w:val="22"/>
              </w:rPr>
            </w:pPr>
          </w:p>
        </w:tc>
        <w:tc>
          <w:tcPr>
            <w:tcW w:w="9000" w:type="dxa"/>
            <w:gridSpan w:val="2"/>
          </w:tcPr>
          <w:p w14:paraId="473331D8" w14:textId="77777777" w:rsidR="00017A2A" w:rsidRPr="00266FDF" w:rsidRDefault="00017A2A" w:rsidP="00292EBD">
            <w:pPr>
              <w:rPr>
                <w:ins w:id="254" w:author="Lynne Eckerle" w:date="2022-12-08T20:29:00Z"/>
                <w:rFonts w:ascii="Times New Roman" w:hAnsi="Times New Roman"/>
                <w:sz w:val="22"/>
                <w:szCs w:val="22"/>
              </w:rPr>
            </w:pPr>
            <w:ins w:id="255" w:author="Lynne Eckerle" w:date="2022-12-08T20:29:00Z">
              <w:r w:rsidRPr="00266FDF">
                <w:rPr>
                  <w:rFonts w:ascii="Times New Roman" w:hAnsi="Times New Roman"/>
                  <w:sz w:val="22"/>
                  <w:szCs w:val="22"/>
                </w:rPr>
                <w:t>Ensures that the SPOE and the EDT meet the minimum requirements set forth by federal and state guidelines and by the LPCC.  Responsible for the day-to-day operations of SPOE and EDT to assure access for all potentially eligible children and families.  Responsible for the maintenance of all early intervention records according to state and federal guidelines and for the supervision of all SPOE personnel and oversight of contracted EDT members.</w:t>
              </w:r>
              <w:r w:rsidRPr="00266FDF">
                <w:rPr>
                  <w:rFonts w:ascii="Times New Roman" w:hAnsi="Times New Roman"/>
                  <w:b/>
                  <w:bCs/>
                  <w:sz w:val="22"/>
                  <w:szCs w:val="22"/>
                  <w:u w:val="single"/>
                </w:rPr>
                <w:t xml:space="preserve"> </w:t>
              </w:r>
            </w:ins>
          </w:p>
        </w:tc>
      </w:tr>
      <w:tr w:rsidR="00017A2A" w:rsidRPr="00266FDF" w14:paraId="5C5B7A35" w14:textId="77777777" w:rsidTr="00292EBD">
        <w:trPr>
          <w:ins w:id="256" w:author="Lynne Eckerle" w:date="2022-12-08T20:29:00Z"/>
        </w:trPr>
        <w:tc>
          <w:tcPr>
            <w:tcW w:w="1428" w:type="dxa"/>
          </w:tcPr>
          <w:p w14:paraId="7265572B" w14:textId="77777777" w:rsidR="00017A2A" w:rsidRPr="00266FDF" w:rsidRDefault="00017A2A" w:rsidP="00292EBD">
            <w:pPr>
              <w:tabs>
                <w:tab w:val="left" w:pos="-720"/>
              </w:tabs>
              <w:suppressAutoHyphens/>
              <w:rPr>
                <w:ins w:id="257" w:author="Lynne Eckerle" w:date="2022-12-08T20:29:00Z"/>
                <w:rFonts w:ascii="Times New Roman" w:hAnsi="Times New Roman"/>
                <w:b/>
                <w:spacing w:val="-2"/>
                <w:sz w:val="22"/>
                <w:szCs w:val="22"/>
              </w:rPr>
            </w:pPr>
            <w:ins w:id="258" w:author="Lynne Eckerle" w:date="2022-12-08T20:29:00Z">
              <w:r w:rsidRPr="00266FDF">
                <w:rPr>
                  <w:rFonts w:ascii="Times New Roman" w:hAnsi="Times New Roman"/>
                  <w:b/>
                  <w:spacing w:val="-2"/>
                  <w:sz w:val="22"/>
                  <w:szCs w:val="22"/>
                </w:rPr>
                <w:t>Evaluation of performance</w:t>
              </w:r>
            </w:ins>
          </w:p>
          <w:p w14:paraId="34CE130B" w14:textId="77777777" w:rsidR="00017A2A" w:rsidRPr="00266FDF" w:rsidRDefault="00017A2A" w:rsidP="00292EBD">
            <w:pPr>
              <w:tabs>
                <w:tab w:val="left" w:pos="-720"/>
              </w:tabs>
              <w:suppressAutoHyphens/>
              <w:rPr>
                <w:ins w:id="259" w:author="Lynne Eckerle" w:date="2022-12-08T20:29:00Z"/>
                <w:rFonts w:ascii="Times New Roman" w:hAnsi="Times New Roman"/>
                <w:b/>
                <w:spacing w:val="-2"/>
                <w:sz w:val="22"/>
                <w:szCs w:val="22"/>
              </w:rPr>
            </w:pPr>
          </w:p>
        </w:tc>
        <w:tc>
          <w:tcPr>
            <w:tcW w:w="9000" w:type="dxa"/>
            <w:gridSpan w:val="2"/>
          </w:tcPr>
          <w:p w14:paraId="60BD61BD" w14:textId="77777777" w:rsidR="00017A2A" w:rsidRPr="00266FDF" w:rsidRDefault="00017A2A" w:rsidP="00292EBD">
            <w:pPr>
              <w:tabs>
                <w:tab w:val="left" w:pos="-720"/>
              </w:tabs>
              <w:suppressAutoHyphens/>
              <w:rPr>
                <w:ins w:id="260" w:author="Lynne Eckerle" w:date="2022-12-08T20:29:00Z"/>
                <w:rFonts w:ascii="Times New Roman" w:hAnsi="Times New Roman"/>
                <w:spacing w:val="-2"/>
                <w:sz w:val="22"/>
                <w:szCs w:val="22"/>
              </w:rPr>
            </w:pPr>
            <w:ins w:id="261" w:author="Lynne Eckerle" w:date="2022-12-08T20:29:00Z">
              <w:r w:rsidRPr="00266FDF">
                <w:rPr>
                  <w:rFonts w:ascii="Times New Roman" w:hAnsi="Times New Roman"/>
                  <w:spacing w:val="-2"/>
                  <w:sz w:val="22"/>
                  <w:szCs w:val="22"/>
                </w:rPr>
                <w:t xml:space="preserve">Performance will be evaluated based on meeting the specific goals, deadlines, and other quality indicators established for this position (technical performance), positive collaboration with other employees, and effective relationship building with clients, volunteers, and others coming into contact with </w:t>
              </w:r>
              <w:r>
                <w:rPr>
                  <w:rFonts w:ascii="Times New Roman" w:hAnsi="Times New Roman"/>
                  <w:spacing w:val="-2"/>
                  <w:sz w:val="22"/>
                  <w:szCs w:val="22"/>
                </w:rPr>
                <w:t>Thrive Alliance</w:t>
              </w:r>
              <w:r w:rsidRPr="00266FDF">
                <w:rPr>
                  <w:rFonts w:ascii="Times New Roman" w:hAnsi="Times New Roman"/>
                  <w:spacing w:val="-2"/>
                  <w:sz w:val="22"/>
                  <w:szCs w:val="22"/>
                </w:rPr>
                <w:t>.</w:t>
              </w:r>
              <w:r w:rsidRPr="00266FDF">
                <w:rPr>
                  <w:rFonts w:cs="Arial"/>
                  <w:sz w:val="20"/>
                </w:rPr>
                <w:t xml:space="preserve"> </w:t>
              </w:r>
              <w:r w:rsidRPr="00266FDF">
                <w:rPr>
                  <w:rFonts w:ascii="Times New Roman" w:hAnsi="Times New Roman"/>
                  <w:sz w:val="22"/>
                  <w:szCs w:val="22"/>
                </w:rPr>
                <w:t>Performance monitored by LPCC and evaluated annually by both the Fiscal Agent and the LPCC.</w:t>
              </w:r>
            </w:ins>
          </w:p>
        </w:tc>
      </w:tr>
      <w:tr w:rsidR="00017A2A" w:rsidRPr="00266FDF" w14:paraId="53895517" w14:textId="77777777" w:rsidTr="00292EBD">
        <w:trPr>
          <w:ins w:id="262" w:author="Lynne Eckerle" w:date="2022-12-08T20:29:00Z"/>
        </w:trPr>
        <w:tc>
          <w:tcPr>
            <w:tcW w:w="1428" w:type="dxa"/>
          </w:tcPr>
          <w:p w14:paraId="3C6C2855" w14:textId="77777777" w:rsidR="00017A2A" w:rsidRPr="00266FDF" w:rsidRDefault="00017A2A" w:rsidP="00292EBD">
            <w:pPr>
              <w:tabs>
                <w:tab w:val="left" w:pos="-720"/>
              </w:tabs>
              <w:suppressAutoHyphens/>
              <w:rPr>
                <w:ins w:id="263" w:author="Lynne Eckerle" w:date="2022-12-08T20:29:00Z"/>
                <w:rFonts w:ascii="Times New Roman" w:hAnsi="Times New Roman"/>
                <w:b/>
                <w:spacing w:val="-2"/>
                <w:sz w:val="22"/>
                <w:szCs w:val="22"/>
              </w:rPr>
            </w:pPr>
            <w:ins w:id="264" w:author="Lynne Eckerle" w:date="2022-12-08T20:29:00Z">
              <w:r w:rsidRPr="00266FDF">
                <w:rPr>
                  <w:rFonts w:ascii="Times New Roman" w:hAnsi="Times New Roman"/>
                  <w:b/>
                  <w:spacing w:val="-2"/>
                  <w:sz w:val="22"/>
                  <w:szCs w:val="22"/>
                </w:rPr>
                <w:t>Key outcomes expected</w:t>
              </w:r>
            </w:ins>
          </w:p>
          <w:p w14:paraId="1C541FFF" w14:textId="77777777" w:rsidR="00017A2A" w:rsidRPr="00266FDF" w:rsidRDefault="00017A2A" w:rsidP="00292EBD">
            <w:pPr>
              <w:tabs>
                <w:tab w:val="left" w:pos="-720"/>
              </w:tabs>
              <w:suppressAutoHyphens/>
              <w:rPr>
                <w:ins w:id="265" w:author="Lynne Eckerle" w:date="2022-12-08T20:29:00Z"/>
                <w:rFonts w:ascii="Times New Roman" w:hAnsi="Times New Roman"/>
                <w:b/>
                <w:spacing w:val="-2"/>
                <w:sz w:val="22"/>
                <w:szCs w:val="22"/>
              </w:rPr>
            </w:pPr>
          </w:p>
          <w:p w14:paraId="625C2851" w14:textId="77777777" w:rsidR="00017A2A" w:rsidRPr="00266FDF" w:rsidRDefault="00017A2A" w:rsidP="00292EBD">
            <w:pPr>
              <w:tabs>
                <w:tab w:val="left" w:pos="-720"/>
              </w:tabs>
              <w:suppressAutoHyphens/>
              <w:rPr>
                <w:ins w:id="266" w:author="Lynne Eckerle" w:date="2022-12-08T20:29:00Z"/>
                <w:rFonts w:ascii="Times New Roman" w:hAnsi="Times New Roman"/>
                <w:b/>
                <w:spacing w:val="-2"/>
                <w:sz w:val="22"/>
                <w:szCs w:val="22"/>
              </w:rPr>
            </w:pPr>
          </w:p>
          <w:p w14:paraId="04838B7D" w14:textId="77777777" w:rsidR="00017A2A" w:rsidRPr="00266FDF" w:rsidRDefault="00017A2A" w:rsidP="00292EBD">
            <w:pPr>
              <w:tabs>
                <w:tab w:val="left" w:pos="-720"/>
              </w:tabs>
              <w:suppressAutoHyphens/>
              <w:rPr>
                <w:ins w:id="267" w:author="Lynne Eckerle" w:date="2022-12-08T20:29:00Z"/>
                <w:rFonts w:ascii="Times New Roman" w:hAnsi="Times New Roman"/>
                <w:b/>
                <w:spacing w:val="-2"/>
                <w:sz w:val="22"/>
                <w:szCs w:val="22"/>
              </w:rPr>
            </w:pPr>
          </w:p>
          <w:p w14:paraId="458AE8A4" w14:textId="77777777" w:rsidR="00017A2A" w:rsidRPr="00266FDF" w:rsidRDefault="00017A2A" w:rsidP="00292EBD">
            <w:pPr>
              <w:tabs>
                <w:tab w:val="left" w:pos="-720"/>
              </w:tabs>
              <w:suppressAutoHyphens/>
              <w:rPr>
                <w:ins w:id="268" w:author="Lynne Eckerle" w:date="2022-12-08T20:29:00Z"/>
                <w:rFonts w:ascii="Times New Roman" w:hAnsi="Times New Roman"/>
                <w:b/>
                <w:spacing w:val="-2"/>
                <w:sz w:val="22"/>
                <w:szCs w:val="22"/>
              </w:rPr>
            </w:pPr>
          </w:p>
          <w:p w14:paraId="7D0BB830" w14:textId="77777777" w:rsidR="00017A2A" w:rsidRPr="00266FDF" w:rsidRDefault="00017A2A" w:rsidP="00292EBD">
            <w:pPr>
              <w:tabs>
                <w:tab w:val="left" w:pos="-720"/>
              </w:tabs>
              <w:suppressAutoHyphens/>
              <w:rPr>
                <w:ins w:id="269" w:author="Lynne Eckerle" w:date="2022-12-08T20:29:00Z"/>
                <w:rFonts w:ascii="Times New Roman" w:hAnsi="Times New Roman"/>
                <w:b/>
                <w:spacing w:val="-2"/>
                <w:sz w:val="22"/>
                <w:szCs w:val="22"/>
              </w:rPr>
            </w:pPr>
          </w:p>
        </w:tc>
        <w:tc>
          <w:tcPr>
            <w:tcW w:w="9000" w:type="dxa"/>
            <w:gridSpan w:val="2"/>
          </w:tcPr>
          <w:p w14:paraId="45A5F6C2" w14:textId="77777777" w:rsidR="00017A2A" w:rsidRPr="00266FDF" w:rsidRDefault="00017A2A" w:rsidP="00292EBD">
            <w:pPr>
              <w:numPr>
                <w:ilvl w:val="0"/>
                <w:numId w:val="11"/>
              </w:numPr>
              <w:tabs>
                <w:tab w:val="left" w:pos="-720"/>
                <w:tab w:val="left" w:pos="192"/>
                <w:tab w:val="left" w:pos="552"/>
              </w:tabs>
              <w:suppressAutoHyphens/>
              <w:ind w:left="547"/>
              <w:rPr>
                <w:ins w:id="270" w:author="Lynne Eckerle" w:date="2022-12-08T20:29:00Z"/>
                <w:rFonts w:ascii="Times New Roman" w:hAnsi="Times New Roman"/>
                <w:spacing w:val="-2"/>
                <w:sz w:val="22"/>
                <w:szCs w:val="22"/>
              </w:rPr>
            </w:pPr>
            <w:ins w:id="271" w:author="Lynne Eckerle" w:date="2022-12-08T20:29:00Z">
              <w:r w:rsidRPr="00266FDF">
                <w:rPr>
                  <w:rFonts w:ascii="Times New Roman" w:hAnsi="Times New Roman"/>
                  <w:spacing w:val="-2"/>
                  <w:sz w:val="22"/>
                  <w:szCs w:val="22"/>
                </w:rPr>
                <w:t>Maintain state credentials/licensure, remain in good standing with Indiana First Steps, and assure that contracted EDT members meet credentialing requirements.</w:t>
              </w:r>
            </w:ins>
          </w:p>
          <w:p w14:paraId="0AF84AEB" w14:textId="77777777" w:rsidR="00017A2A" w:rsidRPr="00266FDF" w:rsidRDefault="00017A2A" w:rsidP="00292EBD">
            <w:pPr>
              <w:pStyle w:val="BodyText2"/>
              <w:numPr>
                <w:ilvl w:val="0"/>
                <w:numId w:val="11"/>
              </w:numPr>
              <w:tabs>
                <w:tab w:val="left" w:pos="192"/>
                <w:tab w:val="left" w:pos="552"/>
              </w:tabs>
              <w:spacing w:before="120" w:after="0" w:line="240" w:lineRule="auto"/>
              <w:ind w:left="552"/>
              <w:rPr>
                <w:ins w:id="272" w:author="Lynne Eckerle" w:date="2022-12-08T20:29:00Z"/>
                <w:sz w:val="22"/>
                <w:szCs w:val="22"/>
              </w:rPr>
            </w:pPr>
            <w:ins w:id="273" w:author="Lynne Eckerle" w:date="2022-12-08T20:29:00Z">
              <w:r w:rsidRPr="00266FDF">
                <w:rPr>
                  <w:sz w:val="22"/>
                  <w:szCs w:val="22"/>
                </w:rPr>
                <w:t>Maintain comprehensive knowledge of the Indiana First Steps system and of IDEA Part C.</w:t>
              </w:r>
            </w:ins>
          </w:p>
          <w:p w14:paraId="725ED60F" w14:textId="77777777" w:rsidR="00017A2A" w:rsidRPr="00266FDF" w:rsidRDefault="00017A2A" w:rsidP="00292EBD">
            <w:pPr>
              <w:pStyle w:val="BodyText2"/>
              <w:numPr>
                <w:ilvl w:val="0"/>
                <w:numId w:val="11"/>
              </w:numPr>
              <w:tabs>
                <w:tab w:val="left" w:pos="192"/>
                <w:tab w:val="left" w:pos="552"/>
              </w:tabs>
              <w:spacing w:before="120" w:after="0" w:line="240" w:lineRule="auto"/>
              <w:ind w:left="552"/>
              <w:rPr>
                <w:ins w:id="274" w:author="Lynne Eckerle" w:date="2022-12-08T20:29:00Z"/>
                <w:sz w:val="22"/>
                <w:szCs w:val="22"/>
              </w:rPr>
            </w:pPr>
            <w:ins w:id="275" w:author="Lynne Eckerle" w:date="2022-12-08T20:29:00Z">
              <w:r w:rsidRPr="00266FDF">
                <w:rPr>
                  <w:sz w:val="22"/>
                  <w:szCs w:val="22"/>
                </w:rPr>
                <w:t>Coordinate efforts of the EDT to comply with State guidelines in the determination of eligibility and authorizations of eligibility of services.</w:t>
              </w:r>
            </w:ins>
          </w:p>
          <w:p w14:paraId="3B470299" w14:textId="77777777" w:rsidR="00017A2A" w:rsidRPr="00266FDF" w:rsidRDefault="00017A2A" w:rsidP="00292EBD">
            <w:pPr>
              <w:numPr>
                <w:ilvl w:val="0"/>
                <w:numId w:val="11"/>
              </w:numPr>
              <w:tabs>
                <w:tab w:val="left" w:pos="-720"/>
                <w:tab w:val="left" w:pos="192"/>
                <w:tab w:val="left" w:pos="552"/>
              </w:tabs>
              <w:suppressAutoHyphens/>
              <w:spacing w:before="120"/>
              <w:ind w:left="552"/>
              <w:rPr>
                <w:ins w:id="276" w:author="Lynne Eckerle" w:date="2022-12-08T20:29:00Z"/>
                <w:rFonts w:ascii="Times New Roman" w:hAnsi="Times New Roman"/>
                <w:sz w:val="22"/>
                <w:szCs w:val="22"/>
              </w:rPr>
            </w:pPr>
            <w:ins w:id="277" w:author="Lynne Eckerle" w:date="2022-12-08T20:29:00Z">
              <w:r w:rsidRPr="00266FDF">
                <w:rPr>
                  <w:rFonts w:ascii="Times New Roman" w:hAnsi="Times New Roman"/>
                  <w:sz w:val="22"/>
                  <w:szCs w:val="22"/>
                </w:rPr>
                <w:t xml:space="preserve">Assure EDT competence to administer, score, and interpret assessments and to communicate results to families in a clear and respectful manner. </w:t>
              </w:r>
            </w:ins>
          </w:p>
          <w:p w14:paraId="2E3B78E1" w14:textId="77777777" w:rsidR="00017A2A" w:rsidRPr="00266FDF" w:rsidRDefault="00017A2A" w:rsidP="00292EBD">
            <w:pPr>
              <w:numPr>
                <w:ilvl w:val="0"/>
                <w:numId w:val="11"/>
              </w:numPr>
              <w:tabs>
                <w:tab w:val="left" w:pos="192"/>
                <w:tab w:val="left" w:pos="552"/>
              </w:tabs>
              <w:spacing w:before="120"/>
              <w:ind w:left="552"/>
              <w:rPr>
                <w:ins w:id="278" w:author="Lynne Eckerle" w:date="2022-12-08T20:29:00Z"/>
                <w:rFonts w:ascii="Times New Roman" w:hAnsi="Times New Roman"/>
                <w:sz w:val="22"/>
                <w:szCs w:val="22"/>
              </w:rPr>
            </w:pPr>
            <w:ins w:id="279" w:author="Lynne Eckerle" w:date="2022-12-08T20:29:00Z">
              <w:r w:rsidRPr="00266FDF">
                <w:rPr>
                  <w:rFonts w:ascii="Times New Roman" w:hAnsi="Times New Roman"/>
                  <w:sz w:val="22"/>
                  <w:szCs w:val="22"/>
                </w:rPr>
                <w:t xml:space="preserve">Assure that EDT members demonstrate comprehensive knowledge of infant and toddler typical and atypical development and can explain development to </w:t>
              </w:r>
              <w:proofErr w:type="gramStart"/>
              <w:r w:rsidRPr="00266FDF">
                <w:rPr>
                  <w:rFonts w:ascii="Times New Roman" w:hAnsi="Times New Roman"/>
                  <w:sz w:val="22"/>
                  <w:szCs w:val="22"/>
                </w:rPr>
                <w:t>families.  .</w:t>
              </w:r>
              <w:proofErr w:type="gramEnd"/>
            </w:ins>
          </w:p>
          <w:p w14:paraId="3A992CA6" w14:textId="77777777" w:rsidR="00017A2A" w:rsidRPr="00266FDF" w:rsidRDefault="00017A2A" w:rsidP="00292EBD">
            <w:pPr>
              <w:pStyle w:val="BodyText2"/>
              <w:numPr>
                <w:ilvl w:val="0"/>
                <w:numId w:val="11"/>
              </w:numPr>
              <w:tabs>
                <w:tab w:val="left" w:pos="192"/>
                <w:tab w:val="left" w:pos="552"/>
              </w:tabs>
              <w:spacing w:before="120" w:after="0" w:line="240" w:lineRule="auto"/>
              <w:ind w:left="552"/>
              <w:rPr>
                <w:ins w:id="280" w:author="Lynne Eckerle" w:date="2022-12-08T20:29:00Z"/>
                <w:sz w:val="22"/>
                <w:szCs w:val="22"/>
              </w:rPr>
            </w:pPr>
            <w:ins w:id="281" w:author="Lynne Eckerle" w:date="2022-12-08T20:29:00Z">
              <w:r w:rsidRPr="00266FDF">
                <w:rPr>
                  <w:sz w:val="22"/>
                  <w:szCs w:val="22"/>
                </w:rPr>
                <w:t xml:space="preserve">Assure the completion and review of necessary assessments and evaluations by a multidisciplinary EDT to determine eligibility. </w:t>
              </w:r>
            </w:ins>
          </w:p>
          <w:p w14:paraId="2152BF23" w14:textId="77777777" w:rsidR="00017A2A" w:rsidRPr="00266FDF" w:rsidRDefault="00017A2A" w:rsidP="00292EBD">
            <w:pPr>
              <w:pStyle w:val="BodyText2"/>
              <w:numPr>
                <w:ilvl w:val="0"/>
                <w:numId w:val="11"/>
              </w:numPr>
              <w:tabs>
                <w:tab w:val="left" w:pos="192"/>
                <w:tab w:val="left" w:pos="552"/>
              </w:tabs>
              <w:spacing w:before="120" w:after="0" w:line="240" w:lineRule="auto"/>
              <w:ind w:left="552"/>
              <w:rPr>
                <w:ins w:id="282" w:author="Lynne Eckerle" w:date="2022-12-08T20:29:00Z"/>
                <w:sz w:val="22"/>
                <w:szCs w:val="22"/>
              </w:rPr>
            </w:pPr>
            <w:ins w:id="283" w:author="Lynne Eckerle" w:date="2022-12-08T20:29:00Z">
              <w:r w:rsidRPr="00266FDF">
                <w:rPr>
                  <w:sz w:val="22"/>
                  <w:szCs w:val="22"/>
                </w:rPr>
                <w:t>Verify the development of authorizations for essential EDT assessments and for necessary diagnostic and/or specialty assessments/evaluations.</w:t>
              </w:r>
            </w:ins>
          </w:p>
          <w:p w14:paraId="7E7B6B97" w14:textId="77777777" w:rsidR="00017A2A" w:rsidRPr="00266FDF" w:rsidRDefault="00017A2A" w:rsidP="00292EBD">
            <w:pPr>
              <w:pStyle w:val="BodyText2"/>
              <w:numPr>
                <w:ilvl w:val="0"/>
                <w:numId w:val="11"/>
              </w:numPr>
              <w:tabs>
                <w:tab w:val="left" w:pos="192"/>
                <w:tab w:val="left" w:pos="552"/>
              </w:tabs>
              <w:spacing w:before="120" w:after="0" w:line="240" w:lineRule="auto"/>
              <w:ind w:left="552"/>
              <w:rPr>
                <w:ins w:id="284" w:author="Lynne Eckerle" w:date="2022-12-08T20:29:00Z"/>
                <w:sz w:val="22"/>
                <w:szCs w:val="22"/>
              </w:rPr>
            </w:pPr>
            <w:ins w:id="285" w:author="Lynne Eckerle" w:date="2022-12-08T20:29:00Z">
              <w:r w:rsidRPr="00266FDF">
                <w:rPr>
                  <w:sz w:val="22"/>
                  <w:szCs w:val="22"/>
                </w:rPr>
                <w:t>Verify the collection and appropriate distribution of assessment reports and input.</w:t>
              </w:r>
            </w:ins>
          </w:p>
          <w:p w14:paraId="5FDB83CD" w14:textId="77777777" w:rsidR="00017A2A" w:rsidRPr="00266FDF" w:rsidRDefault="00017A2A" w:rsidP="00292EBD">
            <w:pPr>
              <w:pStyle w:val="BodyText2"/>
              <w:numPr>
                <w:ilvl w:val="0"/>
                <w:numId w:val="11"/>
              </w:numPr>
              <w:tabs>
                <w:tab w:val="left" w:pos="192"/>
                <w:tab w:val="left" w:pos="552"/>
              </w:tabs>
              <w:spacing w:before="120" w:after="0" w:line="240" w:lineRule="auto"/>
              <w:ind w:left="552"/>
              <w:rPr>
                <w:ins w:id="286" w:author="Lynne Eckerle" w:date="2022-12-08T20:29:00Z"/>
                <w:sz w:val="22"/>
                <w:szCs w:val="22"/>
              </w:rPr>
            </w:pPr>
            <w:ins w:id="287" w:author="Lynne Eckerle" w:date="2022-12-08T20:29:00Z">
              <w:r w:rsidRPr="00266FDF">
                <w:rPr>
                  <w:sz w:val="22"/>
                  <w:szCs w:val="22"/>
                </w:rPr>
                <w:t>Ensure that prior to each IFSP team meeting the Service Coordinator and IFSP team members and can clearly communicate assessment results and can provide information about assessment tools.</w:t>
              </w:r>
            </w:ins>
          </w:p>
          <w:p w14:paraId="035C4ABC" w14:textId="77777777" w:rsidR="00017A2A" w:rsidRPr="00266FDF" w:rsidRDefault="00017A2A" w:rsidP="00292EBD">
            <w:pPr>
              <w:numPr>
                <w:ilvl w:val="0"/>
                <w:numId w:val="11"/>
              </w:numPr>
              <w:tabs>
                <w:tab w:val="left" w:pos="192"/>
                <w:tab w:val="left" w:pos="552"/>
              </w:tabs>
              <w:spacing w:before="120"/>
              <w:ind w:left="552"/>
              <w:rPr>
                <w:ins w:id="288" w:author="Lynne Eckerle" w:date="2022-12-08T20:29:00Z"/>
                <w:rFonts w:ascii="Times New Roman" w:hAnsi="Times New Roman"/>
                <w:sz w:val="22"/>
                <w:szCs w:val="22"/>
              </w:rPr>
            </w:pPr>
            <w:ins w:id="289" w:author="Lynne Eckerle" w:date="2022-12-08T20:29:00Z">
              <w:r w:rsidRPr="00266FDF">
                <w:rPr>
                  <w:rFonts w:ascii="Times New Roman" w:hAnsi="Times New Roman"/>
                  <w:sz w:val="22"/>
                  <w:szCs w:val="22"/>
                </w:rPr>
                <w:t xml:space="preserve">Collaborate in matters regarding eligibility with First Steps providers, physicians and health care providers, community agencies, Indiana First Steps staff, and others. </w:t>
              </w:r>
            </w:ins>
          </w:p>
          <w:p w14:paraId="06ABBA0F" w14:textId="77777777" w:rsidR="00017A2A" w:rsidRPr="00266FDF" w:rsidRDefault="00017A2A" w:rsidP="00292EBD">
            <w:pPr>
              <w:numPr>
                <w:ilvl w:val="0"/>
                <w:numId w:val="11"/>
              </w:numPr>
              <w:tabs>
                <w:tab w:val="left" w:pos="192"/>
                <w:tab w:val="left" w:pos="552"/>
              </w:tabs>
              <w:spacing w:before="120"/>
              <w:ind w:left="552"/>
              <w:rPr>
                <w:ins w:id="290" w:author="Lynne Eckerle" w:date="2022-12-08T20:29:00Z"/>
                <w:rFonts w:ascii="Times New Roman" w:hAnsi="Times New Roman"/>
                <w:sz w:val="22"/>
                <w:szCs w:val="22"/>
              </w:rPr>
            </w:pPr>
            <w:ins w:id="291" w:author="Lynne Eckerle" w:date="2022-12-08T20:29:00Z">
              <w:r w:rsidRPr="00266FDF">
                <w:rPr>
                  <w:rFonts w:ascii="Times New Roman" w:hAnsi="Times New Roman"/>
                  <w:sz w:val="22"/>
                  <w:szCs w:val="22"/>
                </w:rPr>
                <w:t>Assist in the development of cluster procedures and policies related to EDTs and eligibility.</w:t>
              </w:r>
            </w:ins>
          </w:p>
          <w:p w14:paraId="050D87ED" w14:textId="77777777" w:rsidR="00017A2A" w:rsidRPr="00266FDF" w:rsidRDefault="00017A2A" w:rsidP="00292EBD">
            <w:pPr>
              <w:pStyle w:val="BodyText2"/>
              <w:numPr>
                <w:ilvl w:val="0"/>
                <w:numId w:val="11"/>
              </w:numPr>
              <w:tabs>
                <w:tab w:val="left" w:pos="192"/>
                <w:tab w:val="left" w:pos="552"/>
              </w:tabs>
              <w:spacing w:before="120" w:after="0" w:line="240" w:lineRule="auto"/>
              <w:ind w:left="552"/>
              <w:rPr>
                <w:ins w:id="292" w:author="Lynne Eckerle" w:date="2022-12-08T20:29:00Z"/>
                <w:sz w:val="22"/>
                <w:szCs w:val="22"/>
              </w:rPr>
            </w:pPr>
            <w:ins w:id="293" w:author="Lynne Eckerle" w:date="2022-12-08T20:29:00Z">
              <w:r w:rsidRPr="00266FDF">
                <w:rPr>
                  <w:sz w:val="22"/>
                  <w:szCs w:val="22"/>
                </w:rPr>
                <w:t xml:space="preserve">Participate in the State Quality Review process and assure early intervention record development and maintenance that includes all required documentation, including documentation to support eligibility and insurance and financial information for each family. </w:t>
              </w:r>
            </w:ins>
          </w:p>
          <w:p w14:paraId="73244498" w14:textId="77777777" w:rsidR="00017A2A" w:rsidRPr="00266FDF" w:rsidRDefault="00017A2A" w:rsidP="00292EBD">
            <w:pPr>
              <w:pStyle w:val="BodyText2"/>
              <w:numPr>
                <w:ilvl w:val="0"/>
                <w:numId w:val="11"/>
              </w:numPr>
              <w:tabs>
                <w:tab w:val="left" w:pos="192"/>
                <w:tab w:val="left" w:pos="552"/>
              </w:tabs>
              <w:spacing w:before="120" w:after="0" w:line="240" w:lineRule="auto"/>
              <w:ind w:left="552"/>
              <w:rPr>
                <w:ins w:id="294" w:author="Lynne Eckerle" w:date="2022-12-08T20:29:00Z"/>
                <w:sz w:val="22"/>
                <w:szCs w:val="22"/>
              </w:rPr>
            </w:pPr>
            <w:ins w:id="295" w:author="Lynne Eckerle" w:date="2022-12-08T20:29:00Z">
              <w:r w:rsidRPr="00266FDF">
                <w:rPr>
                  <w:sz w:val="22"/>
                  <w:szCs w:val="22"/>
                </w:rPr>
                <w:t>Assure electronic linkage to State that includes daily transmission of information to the Central Reimbursement Office.</w:t>
              </w:r>
            </w:ins>
          </w:p>
          <w:p w14:paraId="51686F95" w14:textId="77777777" w:rsidR="00017A2A" w:rsidRPr="00266FDF" w:rsidRDefault="00017A2A" w:rsidP="00292EBD">
            <w:pPr>
              <w:numPr>
                <w:ilvl w:val="0"/>
                <w:numId w:val="11"/>
              </w:numPr>
              <w:tabs>
                <w:tab w:val="left" w:pos="192"/>
                <w:tab w:val="left" w:pos="552"/>
              </w:tabs>
              <w:spacing w:before="120"/>
              <w:ind w:left="552"/>
              <w:rPr>
                <w:ins w:id="296" w:author="Lynne Eckerle" w:date="2022-12-08T20:29:00Z"/>
                <w:rFonts w:ascii="Times New Roman" w:hAnsi="Times New Roman"/>
                <w:sz w:val="22"/>
                <w:szCs w:val="22"/>
              </w:rPr>
            </w:pPr>
            <w:ins w:id="297" w:author="Lynne Eckerle" w:date="2022-12-08T20:29:00Z">
              <w:r w:rsidRPr="00266FDF">
                <w:rPr>
                  <w:rFonts w:ascii="Times New Roman" w:hAnsi="Times New Roman"/>
                  <w:sz w:val="22"/>
                  <w:szCs w:val="22"/>
                </w:rPr>
                <w:t>Maintain availability to meet with families at times and locations convenient to the family and to provide ongoing and timely support in respect to assessments, eligibility, and the maintenance of records to staff, Service Coordinators, and to EDT members.</w:t>
              </w:r>
            </w:ins>
          </w:p>
          <w:p w14:paraId="2E8D846B" w14:textId="77777777" w:rsidR="00017A2A" w:rsidRPr="00266FDF" w:rsidRDefault="00017A2A" w:rsidP="00292EBD">
            <w:pPr>
              <w:numPr>
                <w:ilvl w:val="0"/>
                <w:numId w:val="11"/>
              </w:numPr>
              <w:tabs>
                <w:tab w:val="left" w:pos="192"/>
                <w:tab w:val="left" w:pos="552"/>
              </w:tabs>
              <w:spacing w:before="120" w:after="120"/>
              <w:ind w:left="547"/>
              <w:rPr>
                <w:ins w:id="298" w:author="Lynne Eckerle" w:date="2022-12-08T20:29:00Z"/>
                <w:rFonts w:ascii="Times New Roman" w:hAnsi="Times New Roman"/>
                <w:sz w:val="22"/>
                <w:szCs w:val="22"/>
              </w:rPr>
            </w:pPr>
            <w:ins w:id="299" w:author="Lynne Eckerle" w:date="2022-12-08T20:29:00Z">
              <w:r w:rsidRPr="00266FDF">
                <w:rPr>
                  <w:rFonts w:ascii="Times New Roman" w:hAnsi="Times New Roman"/>
                  <w:bCs/>
                  <w:sz w:val="22"/>
                  <w:szCs w:val="22"/>
                </w:rPr>
                <w:lastRenderedPageBreak/>
                <w:t xml:space="preserve">Assist First Steps – South East Program Director in preparation and submission of all documentation required by the Lead Agency (Indiana First Steps), including </w:t>
              </w:r>
              <w:r w:rsidRPr="00266FDF">
                <w:rPr>
                  <w:rFonts w:ascii="Times New Roman" w:hAnsi="Times New Roman"/>
                  <w:sz w:val="22"/>
                  <w:szCs w:val="22"/>
                </w:rPr>
                <w:t xml:space="preserve">required monthly </w:t>
              </w:r>
              <w:r w:rsidRPr="00266FDF">
                <w:rPr>
                  <w:rFonts w:ascii="Times New Roman" w:hAnsi="Times New Roman"/>
                  <w:bCs/>
                  <w:sz w:val="22"/>
                  <w:szCs w:val="22"/>
                </w:rPr>
                <w:t xml:space="preserve">reports and preparation of </w:t>
              </w:r>
              <w:r w:rsidRPr="00266FDF">
                <w:rPr>
                  <w:rFonts w:ascii="Times New Roman" w:hAnsi="Times New Roman"/>
                  <w:sz w:val="22"/>
                  <w:szCs w:val="22"/>
                </w:rPr>
                <w:t xml:space="preserve">detailed SPOE/EDT reports that review early intervention records and analyze statistics and report systems data for presentation to the Lead Agency (FSSA/Indiana First Steps), the LPCC, and community partners. </w:t>
              </w:r>
              <w:r w:rsidRPr="00266FDF">
                <w:rPr>
                  <w:rFonts w:ascii="Times New Roman" w:hAnsi="Times New Roman"/>
                  <w:bCs/>
                  <w:sz w:val="22"/>
                  <w:szCs w:val="22"/>
                </w:rPr>
                <w:t xml:space="preserve"> </w:t>
              </w:r>
            </w:ins>
          </w:p>
          <w:p w14:paraId="061DB5D2" w14:textId="77777777" w:rsidR="00017A2A" w:rsidRPr="00266FDF" w:rsidRDefault="00017A2A" w:rsidP="00292EBD">
            <w:pPr>
              <w:numPr>
                <w:ilvl w:val="0"/>
                <w:numId w:val="11"/>
              </w:numPr>
              <w:tabs>
                <w:tab w:val="left" w:pos="-720"/>
                <w:tab w:val="left" w:pos="192"/>
                <w:tab w:val="left" w:pos="552"/>
              </w:tabs>
              <w:suppressAutoHyphens/>
              <w:ind w:left="552"/>
              <w:rPr>
                <w:ins w:id="300" w:author="Lynne Eckerle" w:date="2022-12-08T20:29:00Z"/>
                <w:rFonts w:ascii="Times New Roman" w:hAnsi="Times New Roman"/>
                <w:spacing w:val="-2"/>
                <w:sz w:val="22"/>
                <w:szCs w:val="22"/>
              </w:rPr>
            </w:pPr>
            <w:ins w:id="301" w:author="Lynne Eckerle" w:date="2022-12-08T20:29:00Z">
              <w:r w:rsidRPr="00266FDF">
                <w:rPr>
                  <w:rFonts w:ascii="Times New Roman" w:hAnsi="Times New Roman"/>
                  <w:sz w:val="22"/>
                  <w:szCs w:val="22"/>
                </w:rPr>
                <w:t>Assure that EDT members and SPOE staff understand and adhere to Fiscal Agent</w:t>
              </w:r>
              <w:r>
                <w:rPr>
                  <w:rFonts w:ascii="Times New Roman" w:hAnsi="Times New Roman"/>
                  <w:sz w:val="22"/>
                  <w:szCs w:val="22"/>
                </w:rPr>
                <w:t>’s (Thrive Alliance</w:t>
              </w:r>
              <w:r w:rsidRPr="00266FDF">
                <w:rPr>
                  <w:rFonts w:ascii="Times New Roman" w:hAnsi="Times New Roman"/>
                  <w:sz w:val="22"/>
                  <w:szCs w:val="22"/>
                </w:rPr>
                <w:t xml:space="preserve">) personnel standards and policies and assure that EDT members adhere to all applicable State and Federal regulations regarding the delivery of early intervention services including: </w:t>
              </w:r>
            </w:ins>
          </w:p>
          <w:p w14:paraId="3CD4EE90" w14:textId="77777777" w:rsidR="00017A2A" w:rsidRPr="00266FDF" w:rsidRDefault="00017A2A" w:rsidP="00017A2A">
            <w:pPr>
              <w:numPr>
                <w:ilvl w:val="1"/>
                <w:numId w:val="11"/>
              </w:numPr>
              <w:tabs>
                <w:tab w:val="left" w:pos="-720"/>
                <w:tab w:val="left" w:pos="192"/>
                <w:tab w:val="left" w:pos="552"/>
                <w:tab w:val="left" w:pos="732"/>
                <w:tab w:val="left" w:pos="1647"/>
              </w:tabs>
              <w:suppressAutoHyphens/>
              <w:ind w:left="1350" w:hanging="888"/>
              <w:rPr>
                <w:ins w:id="302" w:author="Lynne Eckerle" w:date="2022-12-08T20:29:00Z"/>
                <w:rFonts w:ascii="Times New Roman" w:hAnsi="Times New Roman"/>
                <w:sz w:val="22"/>
                <w:szCs w:val="22"/>
              </w:rPr>
            </w:pPr>
            <w:ins w:id="303" w:author="Lynne Eckerle" w:date="2022-12-08T20:29:00Z">
              <w:r w:rsidRPr="00266FDF">
                <w:rPr>
                  <w:rFonts w:ascii="Times New Roman" w:hAnsi="Times New Roman"/>
                  <w:sz w:val="22"/>
                  <w:szCs w:val="22"/>
                </w:rPr>
                <w:t>Maintenance of confidentiality (FERPA)</w:t>
              </w:r>
            </w:ins>
          </w:p>
          <w:p w14:paraId="4FD0E9C5" w14:textId="77777777" w:rsidR="00017A2A" w:rsidRPr="00266FDF" w:rsidRDefault="00017A2A" w:rsidP="00017A2A">
            <w:pPr>
              <w:numPr>
                <w:ilvl w:val="1"/>
                <w:numId w:val="11"/>
              </w:numPr>
              <w:tabs>
                <w:tab w:val="left" w:pos="-720"/>
                <w:tab w:val="left" w:pos="192"/>
                <w:tab w:val="left" w:pos="552"/>
                <w:tab w:val="left" w:pos="732"/>
                <w:tab w:val="left" w:pos="1647"/>
              </w:tabs>
              <w:suppressAutoHyphens/>
              <w:ind w:left="1350" w:hanging="888"/>
              <w:rPr>
                <w:ins w:id="304" w:author="Lynne Eckerle" w:date="2022-12-08T20:29:00Z"/>
                <w:rFonts w:ascii="Times New Roman" w:hAnsi="Times New Roman"/>
                <w:sz w:val="22"/>
                <w:szCs w:val="22"/>
              </w:rPr>
            </w:pPr>
            <w:ins w:id="305" w:author="Lynne Eckerle" w:date="2022-12-08T20:29:00Z">
              <w:r w:rsidRPr="00266FDF">
                <w:rPr>
                  <w:rFonts w:ascii="Times New Roman" w:hAnsi="Times New Roman"/>
                  <w:sz w:val="22"/>
                  <w:szCs w:val="22"/>
                </w:rPr>
                <w:t>Procedural safeguards</w:t>
              </w:r>
            </w:ins>
          </w:p>
          <w:p w14:paraId="1CA51425" w14:textId="77777777" w:rsidR="00017A2A" w:rsidRPr="00266FDF" w:rsidRDefault="00017A2A" w:rsidP="00017A2A">
            <w:pPr>
              <w:numPr>
                <w:ilvl w:val="1"/>
                <w:numId w:val="11"/>
              </w:numPr>
              <w:tabs>
                <w:tab w:val="left" w:pos="-720"/>
                <w:tab w:val="left" w:pos="192"/>
                <w:tab w:val="left" w:pos="552"/>
                <w:tab w:val="left" w:pos="732"/>
                <w:tab w:val="left" w:pos="1647"/>
              </w:tabs>
              <w:suppressAutoHyphens/>
              <w:ind w:left="1350" w:hanging="888"/>
              <w:rPr>
                <w:ins w:id="306" w:author="Lynne Eckerle" w:date="2022-12-08T20:29:00Z"/>
                <w:rFonts w:ascii="Times New Roman" w:hAnsi="Times New Roman"/>
                <w:sz w:val="22"/>
                <w:szCs w:val="22"/>
              </w:rPr>
            </w:pPr>
            <w:ins w:id="307" w:author="Lynne Eckerle" w:date="2022-12-08T20:29:00Z">
              <w:r w:rsidRPr="00266FDF">
                <w:rPr>
                  <w:rFonts w:ascii="Times New Roman" w:hAnsi="Times New Roman"/>
                  <w:sz w:val="22"/>
                  <w:szCs w:val="22"/>
                </w:rPr>
                <w:t>Family-centered care</w:t>
              </w:r>
            </w:ins>
          </w:p>
          <w:p w14:paraId="0402804C" w14:textId="77777777" w:rsidR="00017A2A" w:rsidRPr="00266FDF" w:rsidRDefault="00017A2A" w:rsidP="00017A2A">
            <w:pPr>
              <w:numPr>
                <w:ilvl w:val="1"/>
                <w:numId w:val="11"/>
              </w:numPr>
              <w:tabs>
                <w:tab w:val="left" w:pos="-720"/>
                <w:tab w:val="left" w:pos="192"/>
                <w:tab w:val="left" w:pos="552"/>
                <w:tab w:val="left" w:pos="732"/>
                <w:tab w:val="left" w:pos="1647"/>
              </w:tabs>
              <w:suppressAutoHyphens/>
              <w:ind w:left="1350" w:hanging="888"/>
              <w:rPr>
                <w:ins w:id="308" w:author="Lynne Eckerle" w:date="2022-12-08T20:29:00Z"/>
                <w:rFonts w:ascii="Times New Roman" w:hAnsi="Times New Roman"/>
                <w:sz w:val="22"/>
                <w:szCs w:val="22"/>
              </w:rPr>
            </w:pPr>
            <w:ins w:id="309" w:author="Lynne Eckerle" w:date="2022-12-08T20:29:00Z">
              <w:r w:rsidRPr="00266FDF">
                <w:rPr>
                  <w:rFonts w:ascii="Times New Roman" w:hAnsi="Times New Roman"/>
                  <w:sz w:val="22"/>
                  <w:szCs w:val="22"/>
                </w:rPr>
                <w:t>Provision of services in natural environments</w:t>
              </w:r>
            </w:ins>
          </w:p>
          <w:p w14:paraId="6F00A791" w14:textId="77777777" w:rsidR="00017A2A" w:rsidRPr="00266FDF" w:rsidRDefault="00017A2A" w:rsidP="00017A2A">
            <w:pPr>
              <w:numPr>
                <w:ilvl w:val="1"/>
                <w:numId w:val="11"/>
              </w:numPr>
              <w:tabs>
                <w:tab w:val="left" w:pos="-720"/>
                <w:tab w:val="left" w:pos="192"/>
                <w:tab w:val="left" w:pos="552"/>
                <w:tab w:val="left" w:pos="732"/>
                <w:tab w:val="left" w:pos="1647"/>
              </w:tabs>
              <w:suppressAutoHyphens/>
              <w:ind w:left="1350" w:hanging="888"/>
              <w:rPr>
                <w:ins w:id="310" w:author="Lynne Eckerle" w:date="2022-12-08T20:29:00Z"/>
                <w:rFonts w:ascii="Times New Roman" w:hAnsi="Times New Roman"/>
                <w:sz w:val="22"/>
                <w:szCs w:val="22"/>
              </w:rPr>
            </w:pPr>
            <w:ins w:id="311" w:author="Lynne Eckerle" w:date="2022-12-08T20:29:00Z">
              <w:r w:rsidRPr="00266FDF">
                <w:rPr>
                  <w:rFonts w:ascii="Times New Roman" w:hAnsi="Times New Roman"/>
                  <w:sz w:val="22"/>
                  <w:szCs w:val="22"/>
                </w:rPr>
                <w:t>Due process</w:t>
              </w:r>
            </w:ins>
          </w:p>
          <w:p w14:paraId="07295C37" w14:textId="77777777" w:rsidR="00017A2A" w:rsidRPr="00266FDF" w:rsidRDefault="00017A2A" w:rsidP="00017A2A">
            <w:pPr>
              <w:numPr>
                <w:ilvl w:val="1"/>
                <w:numId w:val="11"/>
              </w:numPr>
              <w:tabs>
                <w:tab w:val="left" w:pos="-720"/>
                <w:tab w:val="left" w:pos="192"/>
                <w:tab w:val="left" w:pos="552"/>
                <w:tab w:val="left" w:pos="732"/>
                <w:tab w:val="left" w:pos="1647"/>
              </w:tabs>
              <w:suppressAutoHyphens/>
              <w:ind w:left="1350" w:hanging="888"/>
              <w:rPr>
                <w:ins w:id="312" w:author="Lynne Eckerle" w:date="2022-12-08T20:29:00Z"/>
                <w:rFonts w:ascii="Times New Roman" w:hAnsi="Times New Roman"/>
                <w:sz w:val="22"/>
                <w:szCs w:val="22"/>
              </w:rPr>
            </w:pPr>
            <w:ins w:id="313" w:author="Lynne Eckerle" w:date="2022-12-08T20:29:00Z">
              <w:r w:rsidRPr="00266FDF">
                <w:rPr>
                  <w:rFonts w:ascii="Times New Roman" w:hAnsi="Times New Roman"/>
                  <w:sz w:val="22"/>
                  <w:szCs w:val="22"/>
                </w:rPr>
                <w:t>Early Intervention Best Practices</w:t>
              </w:r>
            </w:ins>
          </w:p>
          <w:p w14:paraId="58C36B3E" w14:textId="77777777" w:rsidR="00017A2A" w:rsidRPr="00266FDF" w:rsidRDefault="00017A2A" w:rsidP="00017A2A">
            <w:pPr>
              <w:numPr>
                <w:ilvl w:val="1"/>
                <w:numId w:val="11"/>
              </w:numPr>
              <w:tabs>
                <w:tab w:val="left" w:pos="-720"/>
                <w:tab w:val="left" w:pos="192"/>
                <w:tab w:val="left" w:pos="552"/>
                <w:tab w:val="left" w:pos="732"/>
                <w:tab w:val="left" w:pos="1647"/>
              </w:tabs>
              <w:suppressAutoHyphens/>
              <w:ind w:left="1350" w:hanging="893"/>
              <w:rPr>
                <w:ins w:id="314" w:author="Lynne Eckerle" w:date="2022-12-08T20:29:00Z"/>
                <w:rFonts w:ascii="Times New Roman" w:hAnsi="Times New Roman"/>
                <w:spacing w:val="-2"/>
                <w:sz w:val="22"/>
                <w:szCs w:val="22"/>
              </w:rPr>
            </w:pPr>
            <w:ins w:id="315" w:author="Lynne Eckerle" w:date="2022-12-08T20:29:00Z">
              <w:r w:rsidRPr="00266FDF">
                <w:rPr>
                  <w:rFonts w:ascii="Times New Roman" w:hAnsi="Times New Roman"/>
                  <w:sz w:val="22"/>
                  <w:szCs w:val="22"/>
                </w:rPr>
                <w:t>First Steps Professional Conduct</w:t>
              </w:r>
            </w:ins>
          </w:p>
          <w:p w14:paraId="5BF60B61" w14:textId="77777777" w:rsidR="00017A2A" w:rsidRPr="00266FDF" w:rsidRDefault="00017A2A" w:rsidP="00292EBD">
            <w:pPr>
              <w:numPr>
                <w:ilvl w:val="0"/>
                <w:numId w:val="11"/>
              </w:numPr>
              <w:tabs>
                <w:tab w:val="left" w:pos="192"/>
                <w:tab w:val="left" w:pos="552"/>
              </w:tabs>
              <w:spacing w:before="120"/>
              <w:ind w:left="552"/>
              <w:rPr>
                <w:ins w:id="316" w:author="Lynne Eckerle" w:date="2022-12-08T20:29:00Z"/>
                <w:rFonts w:ascii="Times New Roman" w:hAnsi="Times New Roman"/>
                <w:sz w:val="22"/>
                <w:szCs w:val="22"/>
              </w:rPr>
            </w:pPr>
            <w:ins w:id="317" w:author="Lynne Eckerle" w:date="2022-12-08T20:29:00Z">
              <w:r w:rsidRPr="00266FDF">
                <w:rPr>
                  <w:rFonts w:ascii="Times New Roman" w:hAnsi="Times New Roman"/>
                  <w:sz w:val="22"/>
                  <w:szCs w:val="22"/>
                </w:rPr>
                <w:t>Assure that EDT and SPOE staff demonstrate sensitivity to family and cultural values, to unique family circumstances, and to the respect of family choices.</w:t>
              </w:r>
            </w:ins>
          </w:p>
          <w:p w14:paraId="091F6A9F" w14:textId="77777777" w:rsidR="00017A2A" w:rsidRPr="00266FDF" w:rsidRDefault="00017A2A" w:rsidP="00292EBD">
            <w:pPr>
              <w:numPr>
                <w:ilvl w:val="0"/>
                <w:numId w:val="11"/>
              </w:numPr>
              <w:tabs>
                <w:tab w:val="left" w:pos="192"/>
                <w:tab w:val="left" w:pos="552"/>
              </w:tabs>
              <w:spacing w:before="120"/>
              <w:ind w:left="552"/>
              <w:rPr>
                <w:ins w:id="318" w:author="Lynne Eckerle" w:date="2022-12-08T20:29:00Z"/>
                <w:rFonts w:ascii="Times New Roman" w:hAnsi="Times New Roman"/>
                <w:sz w:val="22"/>
                <w:szCs w:val="22"/>
              </w:rPr>
            </w:pPr>
            <w:ins w:id="319" w:author="Lynne Eckerle" w:date="2022-12-08T20:29:00Z">
              <w:r w:rsidRPr="00266FDF">
                <w:rPr>
                  <w:rFonts w:ascii="Times New Roman" w:hAnsi="Times New Roman"/>
                  <w:sz w:val="22"/>
                  <w:szCs w:val="22"/>
                </w:rPr>
                <w:t>Help coordinate and participate in monthly staff meetings/trainings and other required events.</w:t>
              </w:r>
            </w:ins>
          </w:p>
          <w:p w14:paraId="154A1C32" w14:textId="77777777" w:rsidR="00017A2A" w:rsidRPr="00266FDF" w:rsidRDefault="00017A2A" w:rsidP="00292EBD">
            <w:pPr>
              <w:numPr>
                <w:ilvl w:val="0"/>
                <w:numId w:val="11"/>
              </w:numPr>
              <w:tabs>
                <w:tab w:val="left" w:pos="-720"/>
                <w:tab w:val="left" w:pos="192"/>
                <w:tab w:val="left" w:pos="552"/>
              </w:tabs>
              <w:suppressAutoHyphens/>
              <w:spacing w:before="120"/>
              <w:ind w:left="552"/>
              <w:rPr>
                <w:ins w:id="320" w:author="Lynne Eckerle" w:date="2022-12-08T20:29:00Z"/>
                <w:rFonts w:ascii="Times New Roman" w:hAnsi="Times New Roman"/>
                <w:sz w:val="22"/>
                <w:szCs w:val="22"/>
              </w:rPr>
            </w:pPr>
            <w:ins w:id="321" w:author="Lynne Eckerle" w:date="2022-12-08T20:29:00Z">
              <w:r w:rsidRPr="00266FDF">
                <w:rPr>
                  <w:rFonts w:ascii="Times New Roman" w:hAnsi="Times New Roman"/>
                  <w:sz w:val="22"/>
                  <w:szCs w:val="22"/>
                </w:rPr>
                <w:t xml:space="preserve">Report immediately to First Steps – South East Program Director potential issues or concerns. </w:t>
              </w:r>
            </w:ins>
          </w:p>
          <w:p w14:paraId="57287A1D" w14:textId="77777777" w:rsidR="00017A2A" w:rsidRPr="00266FDF" w:rsidRDefault="00017A2A" w:rsidP="00292EBD">
            <w:pPr>
              <w:numPr>
                <w:ilvl w:val="0"/>
                <w:numId w:val="11"/>
              </w:numPr>
              <w:tabs>
                <w:tab w:val="left" w:pos="-720"/>
                <w:tab w:val="left" w:pos="192"/>
                <w:tab w:val="left" w:pos="552"/>
              </w:tabs>
              <w:suppressAutoHyphens/>
              <w:spacing w:before="120"/>
              <w:ind w:left="552"/>
              <w:rPr>
                <w:ins w:id="322" w:author="Lynne Eckerle" w:date="2022-12-08T20:29:00Z"/>
                <w:rFonts w:ascii="Times New Roman" w:hAnsi="Times New Roman"/>
                <w:sz w:val="22"/>
                <w:szCs w:val="22"/>
              </w:rPr>
            </w:pPr>
            <w:ins w:id="323" w:author="Lynne Eckerle" w:date="2022-12-08T20:29:00Z">
              <w:r w:rsidRPr="00266FDF">
                <w:rPr>
                  <w:rFonts w:ascii="Times New Roman" w:hAnsi="Times New Roman"/>
                  <w:sz w:val="22"/>
                  <w:szCs w:val="22"/>
                </w:rPr>
                <w:t>Perform related duties as assigned.</w:t>
              </w:r>
            </w:ins>
          </w:p>
          <w:p w14:paraId="46E17D1B" w14:textId="77777777" w:rsidR="00017A2A" w:rsidRPr="00266FDF" w:rsidRDefault="00017A2A" w:rsidP="00292EBD">
            <w:pPr>
              <w:numPr>
                <w:ilvl w:val="0"/>
                <w:numId w:val="11"/>
              </w:numPr>
              <w:tabs>
                <w:tab w:val="left" w:pos="-720"/>
                <w:tab w:val="left" w:pos="192"/>
                <w:tab w:val="left" w:pos="552"/>
              </w:tabs>
              <w:suppressAutoHyphens/>
              <w:spacing w:before="120"/>
              <w:ind w:left="552"/>
              <w:rPr>
                <w:ins w:id="324" w:author="Lynne Eckerle" w:date="2022-12-08T20:29:00Z"/>
                <w:rFonts w:ascii="Times New Roman" w:hAnsi="Times New Roman"/>
                <w:sz w:val="22"/>
                <w:szCs w:val="22"/>
              </w:rPr>
            </w:pPr>
            <w:ins w:id="325" w:author="Lynne Eckerle" w:date="2022-12-08T20:29:00Z">
              <w:r w:rsidRPr="00266FDF">
                <w:rPr>
                  <w:rFonts w:ascii="Times New Roman" w:hAnsi="Times New Roman"/>
                  <w:sz w:val="22"/>
                  <w:szCs w:val="22"/>
                </w:rPr>
                <w:t>Maintain reliable transportation.</w:t>
              </w:r>
            </w:ins>
          </w:p>
        </w:tc>
      </w:tr>
      <w:tr w:rsidR="00017A2A" w:rsidRPr="00266FDF" w14:paraId="27FEC7C5" w14:textId="77777777" w:rsidTr="00292EBD">
        <w:trPr>
          <w:ins w:id="326" w:author="Lynne Eckerle" w:date="2022-12-08T20:29:00Z"/>
        </w:trPr>
        <w:tc>
          <w:tcPr>
            <w:tcW w:w="1428" w:type="dxa"/>
          </w:tcPr>
          <w:p w14:paraId="56923CDA" w14:textId="77777777" w:rsidR="00017A2A" w:rsidRPr="00266FDF" w:rsidRDefault="00017A2A" w:rsidP="00292EBD">
            <w:pPr>
              <w:tabs>
                <w:tab w:val="left" w:pos="-720"/>
              </w:tabs>
              <w:suppressAutoHyphens/>
              <w:rPr>
                <w:ins w:id="327" w:author="Lynne Eckerle" w:date="2022-12-08T20:29:00Z"/>
                <w:rFonts w:ascii="Times New Roman" w:hAnsi="Times New Roman"/>
                <w:b/>
                <w:spacing w:val="-2"/>
                <w:sz w:val="22"/>
                <w:szCs w:val="22"/>
              </w:rPr>
            </w:pPr>
            <w:ins w:id="328" w:author="Lynne Eckerle" w:date="2022-12-08T20:29:00Z">
              <w:r w:rsidRPr="00266FDF">
                <w:rPr>
                  <w:rFonts w:ascii="Times New Roman" w:hAnsi="Times New Roman"/>
                  <w:b/>
                  <w:spacing w:val="-2"/>
                  <w:sz w:val="22"/>
                  <w:szCs w:val="22"/>
                </w:rPr>
                <w:lastRenderedPageBreak/>
                <w:t>Critical skills, knowledge, and behaviors</w:t>
              </w:r>
            </w:ins>
          </w:p>
          <w:p w14:paraId="43356DCF" w14:textId="77777777" w:rsidR="00017A2A" w:rsidRPr="00266FDF" w:rsidRDefault="00017A2A" w:rsidP="00292EBD">
            <w:pPr>
              <w:tabs>
                <w:tab w:val="left" w:pos="-720"/>
              </w:tabs>
              <w:suppressAutoHyphens/>
              <w:rPr>
                <w:ins w:id="329" w:author="Lynne Eckerle" w:date="2022-12-08T20:29:00Z"/>
                <w:rFonts w:ascii="Times New Roman" w:hAnsi="Times New Roman"/>
                <w:b/>
                <w:spacing w:val="-2"/>
                <w:sz w:val="22"/>
                <w:szCs w:val="22"/>
              </w:rPr>
            </w:pPr>
          </w:p>
          <w:p w14:paraId="73C26647" w14:textId="77777777" w:rsidR="00017A2A" w:rsidRPr="00266FDF" w:rsidRDefault="00017A2A" w:rsidP="00292EBD">
            <w:pPr>
              <w:tabs>
                <w:tab w:val="left" w:pos="-720"/>
              </w:tabs>
              <w:suppressAutoHyphens/>
              <w:rPr>
                <w:ins w:id="330" w:author="Lynne Eckerle" w:date="2022-12-08T20:29:00Z"/>
                <w:rFonts w:ascii="Times New Roman" w:hAnsi="Times New Roman"/>
                <w:b/>
                <w:spacing w:val="-2"/>
                <w:sz w:val="22"/>
                <w:szCs w:val="22"/>
              </w:rPr>
            </w:pPr>
          </w:p>
          <w:p w14:paraId="03DAA7F5" w14:textId="77777777" w:rsidR="00017A2A" w:rsidRPr="00266FDF" w:rsidRDefault="00017A2A" w:rsidP="00292EBD">
            <w:pPr>
              <w:tabs>
                <w:tab w:val="left" w:pos="-720"/>
              </w:tabs>
              <w:suppressAutoHyphens/>
              <w:rPr>
                <w:ins w:id="331" w:author="Lynne Eckerle" w:date="2022-12-08T20:29:00Z"/>
                <w:rFonts w:ascii="Times New Roman" w:hAnsi="Times New Roman"/>
                <w:b/>
                <w:spacing w:val="-2"/>
                <w:sz w:val="22"/>
                <w:szCs w:val="22"/>
              </w:rPr>
            </w:pPr>
          </w:p>
        </w:tc>
        <w:tc>
          <w:tcPr>
            <w:tcW w:w="9000" w:type="dxa"/>
            <w:gridSpan w:val="2"/>
          </w:tcPr>
          <w:p w14:paraId="766A26B6" w14:textId="77777777" w:rsidR="00017A2A" w:rsidRPr="00266FDF" w:rsidRDefault="00017A2A" w:rsidP="00292EBD">
            <w:pPr>
              <w:tabs>
                <w:tab w:val="left" w:pos="2160"/>
                <w:tab w:val="left" w:pos="5040"/>
                <w:tab w:val="left" w:pos="6480"/>
              </w:tabs>
              <w:spacing w:after="120"/>
              <w:rPr>
                <w:ins w:id="332" w:author="Lynne Eckerle" w:date="2022-12-08T20:29:00Z"/>
                <w:rFonts w:ascii="Times New Roman" w:hAnsi="Times New Roman"/>
                <w:sz w:val="22"/>
                <w:szCs w:val="22"/>
              </w:rPr>
            </w:pPr>
            <w:ins w:id="333" w:author="Lynne Eckerle" w:date="2022-12-08T20:29:00Z">
              <w:r w:rsidRPr="00266FDF">
                <w:rPr>
                  <w:rFonts w:ascii="Times New Roman" w:hAnsi="Times New Roman"/>
                  <w:sz w:val="22"/>
                  <w:szCs w:val="22"/>
                </w:rPr>
                <w:t>Carries out responsibilities in accordance with the Agency’s policies and applicable laws.   Inspires and motivates others to supp</w:t>
              </w:r>
              <w:r>
                <w:rPr>
                  <w:rFonts w:ascii="Times New Roman" w:hAnsi="Times New Roman"/>
                  <w:sz w:val="22"/>
                  <w:szCs w:val="22"/>
                </w:rPr>
                <w:t>ort Thrive Alliance</w:t>
              </w:r>
              <w:r w:rsidRPr="00266FDF">
                <w:rPr>
                  <w:rFonts w:ascii="Times New Roman" w:hAnsi="Times New Roman"/>
                  <w:sz w:val="22"/>
                  <w:szCs w:val="22"/>
                </w:rPr>
                <w:t>.</w:t>
              </w:r>
            </w:ins>
          </w:p>
          <w:p w14:paraId="615C039C" w14:textId="77777777" w:rsidR="00017A2A" w:rsidRPr="00266FDF" w:rsidRDefault="00017A2A" w:rsidP="00292EBD">
            <w:pPr>
              <w:tabs>
                <w:tab w:val="left" w:pos="-720"/>
              </w:tabs>
              <w:suppressAutoHyphens/>
              <w:spacing w:after="120"/>
              <w:rPr>
                <w:ins w:id="334" w:author="Lynne Eckerle" w:date="2022-12-08T20:29:00Z"/>
                <w:rFonts w:ascii="Times New Roman" w:hAnsi="Times New Roman"/>
                <w:sz w:val="22"/>
                <w:szCs w:val="22"/>
              </w:rPr>
            </w:pPr>
            <w:ins w:id="335" w:author="Lynne Eckerle" w:date="2022-12-08T20:29:00Z">
              <w:r w:rsidRPr="00266FDF">
                <w:rPr>
                  <w:rFonts w:ascii="Times New Roman" w:hAnsi="Times New Roman"/>
                  <w:sz w:val="22"/>
                  <w:szCs w:val="22"/>
                </w:rPr>
                <w:t>Ability to read and interpret documents and technical reports.  Ability to write routine reports and routine business correspondence.  Ability to speak effectively before groups of customers or employees of organizations.</w:t>
              </w:r>
            </w:ins>
          </w:p>
          <w:p w14:paraId="22035C4D" w14:textId="77777777" w:rsidR="00017A2A" w:rsidRPr="00266FDF" w:rsidRDefault="00017A2A" w:rsidP="00292EBD">
            <w:pPr>
              <w:tabs>
                <w:tab w:val="left" w:pos="0"/>
                <w:tab w:val="left" w:pos="2160"/>
                <w:tab w:val="left" w:pos="5040"/>
                <w:tab w:val="left" w:pos="6480"/>
              </w:tabs>
              <w:spacing w:after="120"/>
              <w:rPr>
                <w:ins w:id="336" w:author="Lynne Eckerle" w:date="2022-12-08T20:29:00Z"/>
                <w:rFonts w:ascii="Times New Roman" w:hAnsi="Times New Roman"/>
                <w:sz w:val="22"/>
                <w:szCs w:val="22"/>
              </w:rPr>
            </w:pPr>
            <w:ins w:id="337" w:author="Lynne Eckerle" w:date="2022-12-08T20:29:00Z">
              <w:r w:rsidRPr="00266FDF">
                <w:rPr>
                  <w:rFonts w:ascii="Times New Roman" w:hAnsi="Times New Roman"/>
                  <w:sz w:val="22"/>
                  <w:szCs w:val="22"/>
                </w:rPr>
                <w:t>Ability to solve practical problems and deal with a variety of concrete variables in situations where only limited standardization exists.  Ability to interpret a variety of instructions furnished in written, oral, diagram, or schedule form.</w:t>
              </w:r>
            </w:ins>
          </w:p>
          <w:p w14:paraId="75F8CDA3" w14:textId="77777777" w:rsidR="00017A2A" w:rsidRPr="00266FDF" w:rsidRDefault="00017A2A" w:rsidP="00292EBD">
            <w:pPr>
              <w:tabs>
                <w:tab w:val="left" w:pos="2160"/>
                <w:tab w:val="left" w:pos="5040"/>
                <w:tab w:val="left" w:pos="6480"/>
              </w:tabs>
              <w:spacing w:after="120"/>
              <w:rPr>
                <w:ins w:id="338" w:author="Lynne Eckerle" w:date="2022-12-08T20:29:00Z"/>
                <w:rFonts w:ascii="Times New Roman" w:hAnsi="Times New Roman"/>
                <w:sz w:val="22"/>
                <w:szCs w:val="22"/>
              </w:rPr>
            </w:pPr>
            <w:ins w:id="339" w:author="Lynne Eckerle" w:date="2022-12-08T20:29:00Z">
              <w:r w:rsidRPr="00266FDF">
                <w:rPr>
                  <w:rFonts w:ascii="Times New Roman" w:hAnsi="Times New Roman"/>
                  <w:sz w:val="22"/>
                  <w:szCs w:val="22"/>
                </w:rPr>
                <w:t>As a representati</w:t>
              </w:r>
              <w:r>
                <w:rPr>
                  <w:rFonts w:ascii="Times New Roman" w:hAnsi="Times New Roman"/>
                  <w:sz w:val="22"/>
                  <w:szCs w:val="22"/>
                </w:rPr>
                <w:t>ve of Thrive Alliance</w:t>
              </w:r>
              <w:r w:rsidRPr="00266FDF">
                <w:rPr>
                  <w:rFonts w:ascii="Times New Roman" w:hAnsi="Times New Roman"/>
                  <w:sz w:val="22"/>
                  <w:szCs w:val="22"/>
                </w:rPr>
                <w:t>, all comments, attitudes, actions and behaviors have a direct effect on the Agency’s image and perceptions of service quality.  Interaction with clients, visitors, volunteer workers, co-workers, supervisors and other employees must be in a manner that is friendly, supportive, courteous, respectful, cooperative and professional.  This behavior will promote an atmosphere of teamwork and is congruent with the Agency’s standards and guidelines to promote positive relations in the community.</w:t>
              </w:r>
            </w:ins>
          </w:p>
          <w:p w14:paraId="64F5D3FC" w14:textId="77777777" w:rsidR="00017A2A" w:rsidRPr="00266FDF" w:rsidRDefault="00017A2A" w:rsidP="00292EBD">
            <w:pPr>
              <w:pStyle w:val="Heading1"/>
              <w:spacing w:before="0" w:after="120"/>
              <w:rPr>
                <w:ins w:id="340" w:author="Lynne Eckerle" w:date="2022-12-08T20:29:00Z"/>
                <w:rFonts w:ascii="Times New Roman" w:hAnsi="Times New Roman"/>
                <w:b w:val="0"/>
                <w:sz w:val="22"/>
                <w:szCs w:val="22"/>
              </w:rPr>
            </w:pPr>
            <w:ins w:id="341" w:author="Lynne Eckerle" w:date="2022-12-08T20:29:00Z">
              <w:r w:rsidRPr="00266FDF">
                <w:rPr>
                  <w:rFonts w:ascii="Times New Roman" w:hAnsi="Times New Roman"/>
                  <w:b w:val="0"/>
                  <w:sz w:val="22"/>
                  <w:szCs w:val="22"/>
                </w:rPr>
                <w:t xml:space="preserve">Able to think logically and analytically.  Effective </w:t>
              </w:r>
              <w:proofErr w:type="gramStart"/>
              <w:r w:rsidRPr="00266FDF">
                <w:rPr>
                  <w:rFonts w:ascii="Times New Roman" w:hAnsi="Times New Roman"/>
                  <w:b w:val="0"/>
                  <w:sz w:val="22"/>
                  <w:szCs w:val="22"/>
                </w:rPr>
                <w:t>problem solving</w:t>
              </w:r>
              <w:proofErr w:type="gramEnd"/>
              <w:r w:rsidRPr="00266FDF">
                <w:rPr>
                  <w:rFonts w:ascii="Times New Roman" w:hAnsi="Times New Roman"/>
                  <w:b w:val="0"/>
                  <w:sz w:val="22"/>
                  <w:szCs w:val="22"/>
                </w:rPr>
                <w:t xml:space="preserve"> skills.</w:t>
              </w:r>
            </w:ins>
          </w:p>
          <w:p w14:paraId="45D2486F" w14:textId="77777777" w:rsidR="00017A2A" w:rsidRPr="00266FDF" w:rsidRDefault="00017A2A" w:rsidP="00292EBD">
            <w:pPr>
              <w:spacing w:after="120"/>
              <w:rPr>
                <w:ins w:id="342" w:author="Lynne Eckerle" w:date="2022-12-08T20:29:00Z"/>
                <w:rFonts w:ascii="Times New Roman" w:hAnsi="Times New Roman"/>
                <w:sz w:val="22"/>
                <w:szCs w:val="22"/>
              </w:rPr>
            </w:pPr>
            <w:ins w:id="343" w:author="Lynne Eckerle" w:date="2022-12-08T20:29:00Z">
              <w:r w:rsidRPr="00266FDF">
                <w:rPr>
                  <w:rFonts w:ascii="Times New Roman" w:hAnsi="Times New Roman"/>
                  <w:sz w:val="22"/>
                  <w:szCs w:val="22"/>
                </w:rPr>
                <w:t>Proactive in anticipating and alerting others to problems with projects or processes.</w:t>
              </w:r>
            </w:ins>
          </w:p>
          <w:p w14:paraId="2F3194A8" w14:textId="77777777" w:rsidR="00017A2A" w:rsidRPr="00266FDF" w:rsidRDefault="00017A2A" w:rsidP="00292EBD">
            <w:pPr>
              <w:pStyle w:val="Heading1"/>
              <w:spacing w:before="0" w:after="120"/>
              <w:rPr>
                <w:ins w:id="344" w:author="Lynne Eckerle" w:date="2022-12-08T20:29:00Z"/>
                <w:rFonts w:ascii="Times New Roman" w:hAnsi="Times New Roman"/>
                <w:b w:val="0"/>
                <w:sz w:val="22"/>
                <w:szCs w:val="22"/>
              </w:rPr>
            </w:pPr>
            <w:ins w:id="345" w:author="Lynne Eckerle" w:date="2022-12-08T20:29:00Z">
              <w:r w:rsidRPr="00266FDF">
                <w:rPr>
                  <w:rFonts w:ascii="Times New Roman" w:hAnsi="Times New Roman"/>
                  <w:b w:val="0"/>
                  <w:sz w:val="22"/>
                  <w:szCs w:val="22"/>
                </w:rPr>
                <w:t>High detail orientation and accuracy.</w:t>
              </w:r>
            </w:ins>
          </w:p>
          <w:p w14:paraId="1C20ABB4" w14:textId="77777777" w:rsidR="00017A2A" w:rsidRPr="00266FDF" w:rsidRDefault="00017A2A" w:rsidP="00292EBD">
            <w:pPr>
              <w:spacing w:after="120"/>
              <w:rPr>
                <w:ins w:id="346" w:author="Lynne Eckerle" w:date="2022-12-08T20:29:00Z"/>
                <w:rFonts w:ascii="Times New Roman" w:hAnsi="Times New Roman"/>
                <w:sz w:val="22"/>
                <w:szCs w:val="22"/>
              </w:rPr>
            </w:pPr>
            <w:ins w:id="347" w:author="Lynne Eckerle" w:date="2022-12-08T20:29:00Z">
              <w:r w:rsidRPr="00266FDF">
                <w:rPr>
                  <w:rFonts w:ascii="Times New Roman" w:hAnsi="Times New Roman"/>
                  <w:sz w:val="22"/>
                  <w:szCs w:val="22"/>
                </w:rPr>
                <w:t>Takes initiative and needs little supervision.</w:t>
              </w:r>
            </w:ins>
          </w:p>
          <w:p w14:paraId="2C67D47C" w14:textId="77777777" w:rsidR="00017A2A" w:rsidRPr="00266FDF" w:rsidRDefault="00017A2A" w:rsidP="00292EBD">
            <w:pPr>
              <w:spacing w:after="120"/>
              <w:rPr>
                <w:ins w:id="348" w:author="Lynne Eckerle" w:date="2022-12-08T20:29:00Z"/>
                <w:rFonts w:ascii="Times New Roman" w:hAnsi="Times New Roman"/>
                <w:sz w:val="22"/>
                <w:szCs w:val="22"/>
              </w:rPr>
            </w:pPr>
            <w:ins w:id="349" w:author="Lynne Eckerle" w:date="2022-12-08T20:29:00Z">
              <w:r w:rsidRPr="00266FDF">
                <w:rPr>
                  <w:rFonts w:ascii="Times New Roman" w:hAnsi="Times New Roman"/>
                  <w:sz w:val="22"/>
                  <w:szCs w:val="22"/>
                </w:rPr>
                <w:t>Able to prioritize, organize tasks and time, and follow up.</w:t>
              </w:r>
            </w:ins>
          </w:p>
          <w:p w14:paraId="264F6673" w14:textId="77777777" w:rsidR="00017A2A" w:rsidRPr="00266FDF" w:rsidRDefault="00017A2A" w:rsidP="00292EBD">
            <w:pPr>
              <w:spacing w:after="120"/>
              <w:rPr>
                <w:ins w:id="350" w:author="Lynne Eckerle" w:date="2022-12-08T20:29:00Z"/>
                <w:rFonts w:ascii="Times New Roman" w:hAnsi="Times New Roman"/>
                <w:sz w:val="22"/>
                <w:szCs w:val="22"/>
              </w:rPr>
            </w:pPr>
            <w:ins w:id="351" w:author="Lynne Eckerle" w:date="2022-12-08T20:29:00Z">
              <w:r w:rsidRPr="00266FDF">
                <w:rPr>
                  <w:rFonts w:ascii="Times New Roman" w:hAnsi="Times New Roman"/>
                  <w:sz w:val="22"/>
                  <w:szCs w:val="22"/>
                </w:rPr>
                <w:t>Performs responsibilities efficiently and timely.</w:t>
              </w:r>
            </w:ins>
          </w:p>
          <w:p w14:paraId="4F1A159B" w14:textId="77777777" w:rsidR="00017A2A" w:rsidRPr="00266FDF" w:rsidRDefault="00017A2A" w:rsidP="00292EBD">
            <w:pPr>
              <w:spacing w:after="120"/>
              <w:rPr>
                <w:ins w:id="352" w:author="Lynne Eckerle" w:date="2022-12-08T20:29:00Z"/>
                <w:rFonts w:ascii="Times New Roman" w:hAnsi="Times New Roman"/>
                <w:sz w:val="22"/>
                <w:szCs w:val="22"/>
              </w:rPr>
            </w:pPr>
            <w:ins w:id="353" w:author="Lynne Eckerle" w:date="2022-12-08T20:29:00Z">
              <w:r w:rsidRPr="00266FDF">
                <w:rPr>
                  <w:rFonts w:ascii="Times New Roman" w:hAnsi="Times New Roman"/>
                  <w:sz w:val="22"/>
                  <w:szCs w:val="22"/>
                </w:rPr>
                <w:lastRenderedPageBreak/>
                <w:t>Able to juggle multiple requests and meet multiple deadlines.</w:t>
              </w:r>
            </w:ins>
          </w:p>
          <w:p w14:paraId="36BBAE41" w14:textId="77777777" w:rsidR="00017A2A" w:rsidRPr="00266FDF" w:rsidRDefault="00017A2A" w:rsidP="00292EBD">
            <w:pPr>
              <w:pStyle w:val="Heading1"/>
              <w:spacing w:before="0" w:after="120"/>
              <w:rPr>
                <w:ins w:id="354" w:author="Lynne Eckerle" w:date="2022-12-08T20:29:00Z"/>
                <w:rFonts w:ascii="Times New Roman" w:hAnsi="Times New Roman"/>
                <w:b w:val="0"/>
                <w:sz w:val="22"/>
                <w:szCs w:val="22"/>
              </w:rPr>
            </w:pPr>
            <w:ins w:id="355" w:author="Lynne Eckerle" w:date="2022-12-08T20:29:00Z">
              <w:r w:rsidRPr="00266FDF">
                <w:rPr>
                  <w:rFonts w:ascii="Times New Roman" w:hAnsi="Times New Roman"/>
                  <w:b w:val="0"/>
                  <w:sz w:val="22"/>
                  <w:szCs w:val="22"/>
                </w:rPr>
                <w:t>Proficient in basic computer skills, i.e. Microsoft Word, Excel, Internet usage (e-mail) and the online reporting programs used throughout the organization.</w:t>
              </w:r>
            </w:ins>
          </w:p>
          <w:p w14:paraId="5918D060" w14:textId="77777777" w:rsidR="00017A2A" w:rsidRPr="00266FDF" w:rsidRDefault="00017A2A" w:rsidP="00292EBD">
            <w:pPr>
              <w:rPr>
                <w:ins w:id="356" w:author="Lynne Eckerle" w:date="2022-12-08T20:29:00Z"/>
                <w:rFonts w:ascii="Times New Roman" w:hAnsi="Times New Roman"/>
                <w:sz w:val="22"/>
                <w:szCs w:val="22"/>
              </w:rPr>
            </w:pPr>
            <w:ins w:id="357" w:author="Lynne Eckerle" w:date="2022-12-08T20:29:00Z">
              <w:r w:rsidRPr="00266FDF">
                <w:rPr>
                  <w:rFonts w:ascii="Times New Roman" w:hAnsi="Times New Roman"/>
                  <w:sz w:val="22"/>
                  <w:szCs w:val="22"/>
                </w:rPr>
                <w:t>Demonstrates proficiency in basic mathematics.</w:t>
              </w:r>
            </w:ins>
          </w:p>
        </w:tc>
      </w:tr>
      <w:tr w:rsidR="00017A2A" w:rsidRPr="00266FDF" w14:paraId="30A26A9E" w14:textId="77777777" w:rsidTr="00292EBD">
        <w:trPr>
          <w:ins w:id="358" w:author="Lynne Eckerle" w:date="2022-12-08T20:29:00Z"/>
        </w:trPr>
        <w:tc>
          <w:tcPr>
            <w:tcW w:w="1428" w:type="dxa"/>
          </w:tcPr>
          <w:p w14:paraId="7442A2AF" w14:textId="77777777" w:rsidR="00017A2A" w:rsidRPr="00266FDF" w:rsidRDefault="00017A2A" w:rsidP="00292EBD">
            <w:pPr>
              <w:tabs>
                <w:tab w:val="left" w:pos="-720"/>
              </w:tabs>
              <w:suppressAutoHyphens/>
              <w:rPr>
                <w:ins w:id="359" w:author="Lynne Eckerle" w:date="2022-12-08T20:29:00Z"/>
                <w:rFonts w:ascii="Times New Roman" w:hAnsi="Times New Roman"/>
                <w:b/>
                <w:spacing w:val="-2"/>
                <w:sz w:val="22"/>
                <w:szCs w:val="22"/>
              </w:rPr>
            </w:pPr>
            <w:ins w:id="360" w:author="Lynne Eckerle" w:date="2022-12-08T20:29:00Z">
              <w:r w:rsidRPr="00266FDF">
                <w:rPr>
                  <w:rFonts w:ascii="Times New Roman" w:hAnsi="Times New Roman"/>
                  <w:b/>
                  <w:spacing w:val="-2"/>
                  <w:sz w:val="22"/>
                  <w:szCs w:val="22"/>
                </w:rPr>
                <w:lastRenderedPageBreak/>
                <w:t>Experience, education, degrees, licenses</w:t>
              </w:r>
            </w:ins>
          </w:p>
        </w:tc>
        <w:tc>
          <w:tcPr>
            <w:tcW w:w="9000" w:type="dxa"/>
            <w:gridSpan w:val="2"/>
          </w:tcPr>
          <w:p w14:paraId="3B6816C6" w14:textId="77777777" w:rsidR="00017A2A" w:rsidRPr="00266FDF" w:rsidRDefault="00017A2A" w:rsidP="00292EBD">
            <w:pPr>
              <w:rPr>
                <w:ins w:id="361" w:author="Lynne Eckerle" w:date="2022-12-08T20:29:00Z"/>
                <w:rFonts w:ascii="Times New Roman" w:hAnsi="Times New Roman"/>
                <w:sz w:val="22"/>
                <w:szCs w:val="22"/>
              </w:rPr>
            </w:pPr>
            <w:ins w:id="362" w:author="Lynne Eckerle" w:date="2022-12-08T20:29:00Z">
              <w:r w:rsidRPr="00266FDF">
                <w:rPr>
                  <w:rFonts w:ascii="Times New Roman" w:hAnsi="Times New Roman"/>
                  <w:sz w:val="22"/>
                  <w:szCs w:val="22"/>
                </w:rPr>
                <w:t xml:space="preserve">Minimum Baccalaureate Degree in a related area with minimum five (5) years of related experience in social services, leadership, and community relations.  </w:t>
              </w:r>
            </w:ins>
          </w:p>
          <w:p w14:paraId="233E85DE" w14:textId="77777777" w:rsidR="00017A2A" w:rsidRPr="00266FDF" w:rsidRDefault="00017A2A" w:rsidP="00292EBD">
            <w:pPr>
              <w:tabs>
                <w:tab w:val="left" w:pos="-720"/>
              </w:tabs>
              <w:suppressAutoHyphens/>
              <w:rPr>
                <w:ins w:id="363" w:author="Lynne Eckerle" w:date="2022-12-08T20:29:00Z"/>
                <w:rFonts w:ascii="Times New Roman" w:hAnsi="Times New Roman"/>
                <w:spacing w:val="-2"/>
                <w:sz w:val="22"/>
                <w:szCs w:val="22"/>
              </w:rPr>
            </w:pPr>
            <w:ins w:id="364" w:author="Lynne Eckerle" w:date="2022-12-08T20:29:00Z">
              <w:r w:rsidRPr="00266FDF">
                <w:rPr>
                  <w:rFonts w:ascii="Times New Roman" w:hAnsi="Times New Roman"/>
                  <w:sz w:val="22"/>
                  <w:szCs w:val="22"/>
                </w:rPr>
                <w:t>Ability to meet and maintain state licensure and credentialing requirements set forth in</w:t>
              </w:r>
              <w:r w:rsidRPr="00266FDF">
                <w:rPr>
                  <w:rFonts w:ascii="Times New Roman" w:hAnsi="Times New Roman"/>
                  <w:b/>
                  <w:bCs/>
                  <w:i/>
                  <w:iCs/>
                  <w:sz w:val="22"/>
                  <w:szCs w:val="22"/>
                </w:rPr>
                <w:t xml:space="preserve"> Indiana First Steps Personnel Standards</w:t>
              </w:r>
              <w:r w:rsidRPr="00266FDF">
                <w:rPr>
                  <w:rFonts w:ascii="Times New Roman" w:hAnsi="Times New Roman"/>
                  <w:sz w:val="22"/>
                  <w:szCs w:val="22"/>
                </w:rPr>
                <w:t xml:space="preserve"> and remain in good standing with the Indiana First Steps system.</w:t>
              </w:r>
              <w:r w:rsidRPr="00266FDF">
                <w:rPr>
                  <w:rFonts w:cs="Arial"/>
                  <w:sz w:val="20"/>
                </w:rPr>
                <w:t xml:space="preserve">   </w:t>
              </w:r>
            </w:ins>
          </w:p>
        </w:tc>
      </w:tr>
      <w:tr w:rsidR="00017A2A" w:rsidRPr="00266FDF" w14:paraId="01F111D0" w14:textId="77777777" w:rsidTr="00292EBD">
        <w:trPr>
          <w:ins w:id="365" w:author="Lynne Eckerle" w:date="2022-12-08T20:29:00Z"/>
        </w:trPr>
        <w:tc>
          <w:tcPr>
            <w:tcW w:w="1428" w:type="dxa"/>
          </w:tcPr>
          <w:p w14:paraId="61E1087D" w14:textId="77777777" w:rsidR="00017A2A" w:rsidRPr="00266FDF" w:rsidRDefault="00017A2A" w:rsidP="00292EBD">
            <w:pPr>
              <w:tabs>
                <w:tab w:val="left" w:pos="-720"/>
              </w:tabs>
              <w:suppressAutoHyphens/>
              <w:rPr>
                <w:ins w:id="366" w:author="Lynne Eckerle" w:date="2022-12-08T20:29:00Z"/>
                <w:rFonts w:ascii="Times New Roman" w:hAnsi="Times New Roman"/>
                <w:b/>
                <w:spacing w:val="-2"/>
                <w:sz w:val="22"/>
                <w:szCs w:val="22"/>
              </w:rPr>
            </w:pPr>
            <w:ins w:id="367" w:author="Lynne Eckerle" w:date="2022-12-08T20:29:00Z">
              <w:r w:rsidRPr="00266FDF">
                <w:rPr>
                  <w:rFonts w:ascii="Times New Roman" w:hAnsi="Times New Roman"/>
                  <w:b/>
                  <w:spacing w:val="-2"/>
                  <w:sz w:val="22"/>
                  <w:szCs w:val="22"/>
                </w:rPr>
                <w:t>Physical demands</w:t>
              </w:r>
            </w:ins>
          </w:p>
          <w:p w14:paraId="110F7C21" w14:textId="77777777" w:rsidR="00017A2A" w:rsidRPr="00266FDF" w:rsidRDefault="00017A2A" w:rsidP="00292EBD">
            <w:pPr>
              <w:tabs>
                <w:tab w:val="left" w:pos="-720"/>
              </w:tabs>
              <w:suppressAutoHyphens/>
              <w:rPr>
                <w:ins w:id="368" w:author="Lynne Eckerle" w:date="2022-12-08T20:29:00Z"/>
                <w:rFonts w:ascii="Times New Roman" w:hAnsi="Times New Roman"/>
                <w:b/>
                <w:spacing w:val="-2"/>
                <w:sz w:val="22"/>
                <w:szCs w:val="22"/>
              </w:rPr>
            </w:pPr>
          </w:p>
        </w:tc>
        <w:tc>
          <w:tcPr>
            <w:tcW w:w="9000" w:type="dxa"/>
            <w:gridSpan w:val="2"/>
          </w:tcPr>
          <w:p w14:paraId="1A19B3DD" w14:textId="77777777" w:rsidR="00017A2A" w:rsidRPr="00266FDF" w:rsidRDefault="00017A2A" w:rsidP="00292EBD">
            <w:pPr>
              <w:tabs>
                <w:tab w:val="left" w:pos="2160"/>
                <w:tab w:val="left" w:pos="5040"/>
                <w:tab w:val="left" w:pos="6480"/>
              </w:tabs>
              <w:rPr>
                <w:ins w:id="369" w:author="Lynne Eckerle" w:date="2022-12-08T20:29:00Z"/>
                <w:rFonts w:ascii="Times New Roman" w:hAnsi="Times New Roman"/>
                <w:sz w:val="22"/>
                <w:szCs w:val="22"/>
              </w:rPr>
            </w:pPr>
            <w:ins w:id="370" w:author="Lynne Eckerle" w:date="2022-12-08T20:29:00Z">
              <w:r w:rsidRPr="00266FDF">
                <w:rPr>
                  <w:rFonts w:ascii="Times New Roman" w:hAnsi="Times New Roman"/>
                  <w:sz w:val="22"/>
                  <w:szCs w:val="22"/>
                </w:rPr>
                <w:t xml:space="preserve">Ability to develop, access, and maintain electronic data and communications.  </w:t>
              </w:r>
            </w:ins>
          </w:p>
          <w:p w14:paraId="6715EFC3" w14:textId="77777777" w:rsidR="00017A2A" w:rsidRPr="00266FDF" w:rsidRDefault="00017A2A" w:rsidP="00292EBD">
            <w:pPr>
              <w:tabs>
                <w:tab w:val="left" w:pos="2160"/>
                <w:tab w:val="left" w:pos="5040"/>
                <w:tab w:val="left" w:pos="6480"/>
              </w:tabs>
              <w:rPr>
                <w:ins w:id="371" w:author="Lynne Eckerle" w:date="2022-12-08T20:29:00Z"/>
                <w:rFonts w:ascii="Times New Roman" w:hAnsi="Times New Roman"/>
                <w:sz w:val="22"/>
                <w:szCs w:val="22"/>
              </w:rPr>
            </w:pPr>
            <w:ins w:id="372" w:author="Lynne Eckerle" w:date="2022-12-08T20:29:00Z">
              <w:r w:rsidRPr="00266FDF">
                <w:rPr>
                  <w:rFonts w:ascii="Times New Roman" w:hAnsi="Times New Roman"/>
                  <w:sz w:val="22"/>
                  <w:szCs w:val="22"/>
                </w:rPr>
                <w:t>Ability to present to groups in training or meeting settings.</w:t>
              </w:r>
            </w:ins>
          </w:p>
          <w:p w14:paraId="4F9BFACF" w14:textId="77777777" w:rsidR="00017A2A" w:rsidRPr="00266FDF" w:rsidRDefault="00017A2A" w:rsidP="00292EBD">
            <w:pPr>
              <w:tabs>
                <w:tab w:val="left" w:pos="2160"/>
                <w:tab w:val="left" w:pos="5040"/>
                <w:tab w:val="left" w:pos="6480"/>
              </w:tabs>
              <w:rPr>
                <w:ins w:id="373" w:author="Lynne Eckerle" w:date="2022-12-08T20:29:00Z"/>
                <w:rFonts w:ascii="Times New Roman" w:hAnsi="Times New Roman"/>
                <w:sz w:val="22"/>
                <w:szCs w:val="22"/>
              </w:rPr>
            </w:pPr>
            <w:ins w:id="374" w:author="Lynne Eckerle" w:date="2022-12-08T20:29:00Z">
              <w:r w:rsidRPr="00266FDF">
                <w:rPr>
                  <w:rFonts w:ascii="Times New Roman" w:hAnsi="Times New Roman"/>
                  <w:sz w:val="22"/>
                  <w:szCs w:val="22"/>
                </w:rPr>
                <w:t>Ability to transport self on a regular basis in Indiana, generally in southern and central Indiana.</w:t>
              </w:r>
            </w:ins>
          </w:p>
          <w:p w14:paraId="2DF1B16A" w14:textId="77777777" w:rsidR="00017A2A" w:rsidRPr="00266FDF" w:rsidRDefault="00017A2A" w:rsidP="00292EBD">
            <w:pPr>
              <w:tabs>
                <w:tab w:val="left" w:pos="2160"/>
                <w:tab w:val="left" w:pos="5040"/>
                <w:tab w:val="left" w:pos="6480"/>
              </w:tabs>
              <w:spacing w:after="120"/>
              <w:rPr>
                <w:ins w:id="375" w:author="Lynne Eckerle" w:date="2022-12-08T20:29:00Z"/>
                <w:rFonts w:ascii="Times New Roman" w:hAnsi="Times New Roman"/>
                <w:sz w:val="22"/>
                <w:szCs w:val="22"/>
              </w:rPr>
            </w:pPr>
            <w:ins w:id="376" w:author="Lynne Eckerle" w:date="2022-12-08T20:29:00Z">
              <w:r w:rsidRPr="00266FDF">
                <w:rPr>
                  <w:rFonts w:ascii="Times New Roman" w:hAnsi="Times New Roman"/>
                  <w:sz w:val="22"/>
                  <w:szCs w:val="22"/>
                </w:rPr>
                <w:t>The physical demands described here are representative of those that must be met by an employee to successfully perform the essential functions of this job.  Reasonable accommodations may be made to enable individuals with disabilities to perform the essential functions.</w:t>
              </w:r>
            </w:ins>
          </w:p>
          <w:p w14:paraId="2C2FFDA9" w14:textId="77777777" w:rsidR="00017A2A" w:rsidRPr="00266FDF" w:rsidRDefault="00017A2A" w:rsidP="00292EBD">
            <w:pPr>
              <w:tabs>
                <w:tab w:val="left" w:pos="2160"/>
                <w:tab w:val="left" w:pos="5040"/>
                <w:tab w:val="left" w:pos="6480"/>
              </w:tabs>
              <w:spacing w:after="120"/>
              <w:rPr>
                <w:ins w:id="377" w:author="Lynne Eckerle" w:date="2022-12-08T20:29:00Z"/>
                <w:rFonts w:ascii="Times New Roman" w:hAnsi="Times New Roman"/>
                <w:sz w:val="22"/>
                <w:szCs w:val="22"/>
              </w:rPr>
            </w:pPr>
            <w:ins w:id="378" w:author="Lynne Eckerle" w:date="2022-12-08T20:29:00Z">
              <w:r w:rsidRPr="00266FDF">
                <w:rPr>
                  <w:rFonts w:ascii="Times New Roman" w:hAnsi="Times New Roman"/>
                  <w:sz w:val="22"/>
                  <w:szCs w:val="22"/>
                </w:rPr>
                <w:t xml:space="preserve">While performing the duties of this job, the employee is regularly required to use hands to finger, handle, or feel objects, tools, or controls.  The employee frequently is required to talk or hear.  The employee is required to stand, walk, sit, reach with hands and arms, stoop, and occasionally kneel, crouch, or crawl.   </w:t>
              </w:r>
            </w:ins>
          </w:p>
          <w:p w14:paraId="4823012E" w14:textId="77777777" w:rsidR="00017A2A" w:rsidRPr="00266FDF" w:rsidRDefault="00017A2A" w:rsidP="00292EBD">
            <w:pPr>
              <w:tabs>
                <w:tab w:val="left" w:pos="2160"/>
                <w:tab w:val="left" w:pos="5040"/>
                <w:tab w:val="left" w:pos="6480"/>
              </w:tabs>
              <w:rPr>
                <w:ins w:id="379" w:author="Lynne Eckerle" w:date="2022-12-08T20:29:00Z"/>
                <w:rFonts w:ascii="Times New Roman" w:hAnsi="Times New Roman"/>
                <w:sz w:val="22"/>
                <w:szCs w:val="22"/>
              </w:rPr>
            </w:pPr>
            <w:ins w:id="380" w:author="Lynne Eckerle" w:date="2022-12-08T20:29:00Z">
              <w:r w:rsidRPr="00266FDF">
                <w:rPr>
                  <w:rFonts w:ascii="Times New Roman" w:hAnsi="Times New Roman"/>
                  <w:sz w:val="22"/>
                  <w:szCs w:val="22"/>
                </w:rPr>
                <w:t xml:space="preserve">The employee must occasionally lift and/or move up to 15 pounds.  Specific vision abilities required by this job include close vision, distance vision, color vision, peripheral vision, depth perception, and the ability to adjust focus. </w:t>
              </w:r>
            </w:ins>
          </w:p>
        </w:tc>
      </w:tr>
      <w:tr w:rsidR="00017A2A" w:rsidRPr="00266FDF" w14:paraId="4E26A223" w14:textId="77777777" w:rsidTr="00292EBD">
        <w:trPr>
          <w:ins w:id="381" w:author="Lynne Eckerle" w:date="2022-12-08T20:29:00Z"/>
        </w:trPr>
        <w:tc>
          <w:tcPr>
            <w:tcW w:w="1428" w:type="dxa"/>
          </w:tcPr>
          <w:p w14:paraId="184512B6" w14:textId="77777777" w:rsidR="00017A2A" w:rsidRPr="00266FDF" w:rsidRDefault="00017A2A" w:rsidP="00292EBD">
            <w:pPr>
              <w:tabs>
                <w:tab w:val="left" w:pos="-720"/>
              </w:tabs>
              <w:suppressAutoHyphens/>
              <w:rPr>
                <w:ins w:id="382" w:author="Lynne Eckerle" w:date="2022-12-08T20:29:00Z"/>
                <w:rFonts w:ascii="Times New Roman" w:hAnsi="Times New Roman"/>
                <w:b/>
                <w:spacing w:val="-2"/>
                <w:sz w:val="22"/>
                <w:szCs w:val="22"/>
              </w:rPr>
            </w:pPr>
            <w:ins w:id="383" w:author="Lynne Eckerle" w:date="2022-12-08T20:29:00Z">
              <w:r w:rsidRPr="00266FDF">
                <w:rPr>
                  <w:rFonts w:ascii="Times New Roman" w:hAnsi="Times New Roman"/>
                  <w:b/>
                  <w:spacing w:val="-2"/>
                  <w:sz w:val="22"/>
                  <w:szCs w:val="22"/>
                </w:rPr>
                <w:t>Work environment</w:t>
              </w:r>
            </w:ins>
          </w:p>
        </w:tc>
        <w:tc>
          <w:tcPr>
            <w:tcW w:w="9000" w:type="dxa"/>
            <w:gridSpan w:val="2"/>
          </w:tcPr>
          <w:p w14:paraId="2CEB81CC" w14:textId="77777777" w:rsidR="00017A2A" w:rsidRPr="00266FDF" w:rsidRDefault="00017A2A" w:rsidP="00292EBD">
            <w:pPr>
              <w:tabs>
                <w:tab w:val="left" w:pos="2160"/>
                <w:tab w:val="left" w:pos="5040"/>
                <w:tab w:val="left" w:pos="6480"/>
              </w:tabs>
              <w:rPr>
                <w:ins w:id="384" w:author="Lynne Eckerle" w:date="2022-12-08T20:29:00Z"/>
                <w:rFonts w:ascii="Times New Roman" w:hAnsi="Times New Roman"/>
                <w:sz w:val="22"/>
                <w:szCs w:val="22"/>
              </w:rPr>
            </w:pPr>
            <w:ins w:id="385" w:author="Lynne Eckerle" w:date="2022-12-08T20:29:00Z">
              <w:r w:rsidRPr="00266FDF">
                <w:rPr>
                  <w:rFonts w:ascii="Times New Roman" w:hAnsi="Times New Roman"/>
                  <w:sz w:val="22"/>
                  <w:szCs w:val="22"/>
                </w:rPr>
                <w:t>Primary work location is in the central First Steps—South East office in Columbus</w:t>
              </w:r>
              <w:r>
                <w:rPr>
                  <w:rFonts w:ascii="Times New Roman" w:hAnsi="Times New Roman"/>
                  <w:sz w:val="22"/>
                  <w:szCs w:val="22"/>
                </w:rPr>
                <w:t>.</w:t>
              </w:r>
              <w:r w:rsidRPr="00266FDF">
                <w:rPr>
                  <w:rFonts w:ascii="Times New Roman" w:hAnsi="Times New Roman"/>
                  <w:sz w:val="22"/>
                  <w:szCs w:val="22"/>
                </w:rPr>
                <w:t xml:space="preserve"> </w:t>
              </w:r>
            </w:ins>
          </w:p>
          <w:p w14:paraId="61DF49FF" w14:textId="77777777" w:rsidR="00017A2A" w:rsidRPr="00266FDF" w:rsidRDefault="00017A2A" w:rsidP="00292EBD">
            <w:pPr>
              <w:tabs>
                <w:tab w:val="left" w:pos="2160"/>
                <w:tab w:val="left" w:pos="5040"/>
                <w:tab w:val="left" w:pos="6480"/>
              </w:tabs>
              <w:rPr>
                <w:ins w:id="386" w:author="Lynne Eckerle" w:date="2022-12-08T20:29:00Z"/>
                <w:rFonts w:ascii="Times New Roman" w:hAnsi="Times New Roman"/>
                <w:sz w:val="22"/>
                <w:szCs w:val="22"/>
              </w:rPr>
            </w:pPr>
            <w:ins w:id="387" w:author="Lynne Eckerle" w:date="2022-12-08T20:29:00Z">
              <w:r w:rsidRPr="00266FDF">
                <w:rPr>
                  <w:rFonts w:ascii="Times New Roman" w:hAnsi="Times New Roman"/>
                  <w:sz w:val="22"/>
                  <w:szCs w:val="22"/>
                </w:rPr>
                <w:t>The work environment characteristics described here are representative of those an employee encounters while performing the essential functions of this job.  Reasonable accommodations may be made to enable individuals with disabilities to perform the essential functions.</w:t>
              </w:r>
              <w:del w:id="388" w:author="slikens" w:date="2011-09-27T09:50:00Z">
                <w:r w:rsidRPr="00266FDF" w:rsidDel="00512211">
                  <w:rPr>
                    <w:rFonts w:ascii="Times New Roman" w:hAnsi="Times New Roman"/>
                    <w:sz w:val="22"/>
                    <w:szCs w:val="22"/>
                  </w:rPr>
                  <w:delText xml:space="preserve"> </w:delText>
                </w:r>
              </w:del>
            </w:ins>
          </w:p>
        </w:tc>
      </w:tr>
      <w:tr w:rsidR="00017A2A" w:rsidRPr="00266FDF" w14:paraId="30669AA9" w14:textId="77777777" w:rsidTr="00292EBD">
        <w:trPr>
          <w:ins w:id="389" w:author="Lynne Eckerle" w:date="2022-12-08T20:29:00Z"/>
        </w:trPr>
        <w:tc>
          <w:tcPr>
            <w:tcW w:w="1428" w:type="dxa"/>
          </w:tcPr>
          <w:p w14:paraId="3B270523" w14:textId="77777777" w:rsidR="00017A2A" w:rsidRPr="00266FDF" w:rsidRDefault="00017A2A" w:rsidP="00292EBD">
            <w:pPr>
              <w:tabs>
                <w:tab w:val="left" w:pos="-720"/>
              </w:tabs>
              <w:suppressAutoHyphens/>
              <w:rPr>
                <w:ins w:id="390" w:author="Lynne Eckerle" w:date="2022-12-08T20:29:00Z"/>
                <w:rFonts w:ascii="Times New Roman" w:hAnsi="Times New Roman"/>
                <w:b/>
                <w:spacing w:val="-2"/>
                <w:sz w:val="22"/>
                <w:szCs w:val="22"/>
              </w:rPr>
            </w:pPr>
            <w:ins w:id="391" w:author="Lynne Eckerle" w:date="2022-12-08T20:29:00Z">
              <w:r w:rsidRPr="00266FDF">
                <w:rPr>
                  <w:rFonts w:ascii="Times New Roman" w:hAnsi="Times New Roman"/>
                  <w:b/>
                  <w:spacing w:val="-2"/>
                  <w:sz w:val="22"/>
                  <w:szCs w:val="22"/>
                </w:rPr>
                <w:t>Travel</w:t>
              </w:r>
            </w:ins>
          </w:p>
        </w:tc>
        <w:tc>
          <w:tcPr>
            <w:tcW w:w="9000" w:type="dxa"/>
            <w:gridSpan w:val="2"/>
          </w:tcPr>
          <w:p w14:paraId="62FCE32F" w14:textId="77777777" w:rsidR="00017A2A" w:rsidRPr="00266FDF" w:rsidRDefault="00017A2A" w:rsidP="00292EBD">
            <w:pPr>
              <w:tabs>
                <w:tab w:val="left" w:pos="2160"/>
                <w:tab w:val="left" w:pos="5040"/>
                <w:tab w:val="left" w:pos="6480"/>
              </w:tabs>
              <w:rPr>
                <w:ins w:id="392" w:author="Lynne Eckerle" w:date="2022-12-08T20:29:00Z"/>
                <w:rFonts w:ascii="Times New Roman" w:hAnsi="Times New Roman"/>
                <w:spacing w:val="-2"/>
                <w:sz w:val="22"/>
                <w:szCs w:val="22"/>
              </w:rPr>
            </w:pPr>
            <w:ins w:id="393" w:author="Lynne Eckerle" w:date="2022-12-08T20:29:00Z">
              <w:r>
                <w:rPr>
                  <w:rFonts w:ascii="Times New Roman" w:hAnsi="Times New Roman"/>
                  <w:spacing w:val="-2"/>
                  <w:sz w:val="22"/>
                  <w:szCs w:val="22"/>
                </w:rPr>
                <w:t>Travel is required for meetings, supervisory visits, and trainings.  Additional no</w:t>
              </w:r>
              <w:r w:rsidRPr="00266FDF">
                <w:rPr>
                  <w:rFonts w:ascii="Times New Roman" w:hAnsi="Times New Roman"/>
                  <w:spacing w:val="-2"/>
                  <w:sz w:val="22"/>
                  <w:szCs w:val="22"/>
                </w:rPr>
                <w:t xml:space="preserve">rmal travel as required for job duties, which may include but not limited to trainings, conferences, meetings, </w:t>
              </w:r>
              <w:r>
                <w:rPr>
                  <w:rFonts w:ascii="Times New Roman" w:hAnsi="Times New Roman"/>
                  <w:spacing w:val="-2"/>
                  <w:sz w:val="22"/>
                  <w:szCs w:val="22"/>
                </w:rPr>
                <w:t xml:space="preserve">presentations, </w:t>
              </w:r>
              <w:r w:rsidRPr="00266FDF">
                <w:rPr>
                  <w:rFonts w:ascii="Times New Roman" w:hAnsi="Times New Roman"/>
                  <w:spacing w:val="-2"/>
                  <w:sz w:val="22"/>
                  <w:szCs w:val="22"/>
                </w:rPr>
                <w:t xml:space="preserve">or general office errands. </w:t>
              </w:r>
            </w:ins>
          </w:p>
          <w:p w14:paraId="1AA46941" w14:textId="77777777" w:rsidR="00017A2A" w:rsidRPr="00266FDF" w:rsidRDefault="00017A2A" w:rsidP="00292EBD">
            <w:pPr>
              <w:tabs>
                <w:tab w:val="left" w:pos="2160"/>
                <w:tab w:val="left" w:pos="5040"/>
                <w:tab w:val="left" w:pos="6480"/>
              </w:tabs>
              <w:rPr>
                <w:ins w:id="394" w:author="Lynne Eckerle" w:date="2022-12-08T20:29:00Z"/>
                <w:rFonts w:ascii="Times New Roman" w:hAnsi="Times New Roman"/>
                <w:spacing w:val="-2"/>
                <w:sz w:val="22"/>
                <w:szCs w:val="22"/>
              </w:rPr>
            </w:pPr>
          </w:p>
        </w:tc>
      </w:tr>
    </w:tbl>
    <w:p w14:paraId="6B481A23" w14:textId="77777777" w:rsidR="00017A2A" w:rsidRPr="00266FDF" w:rsidRDefault="00017A2A" w:rsidP="00017A2A">
      <w:pPr>
        <w:pStyle w:val="Heading2"/>
        <w:rPr>
          <w:ins w:id="395" w:author="Lynne Eckerle" w:date="2022-12-08T20:29:00Z"/>
          <w:spacing w:val="-3"/>
          <w:sz w:val="28"/>
          <w:szCs w:val="28"/>
        </w:rPr>
      </w:pPr>
    </w:p>
    <w:p w14:paraId="481F9B43" w14:textId="77777777" w:rsidR="00017A2A" w:rsidRPr="00266FDF" w:rsidRDefault="00017A2A" w:rsidP="00017A2A">
      <w:pPr>
        <w:rPr>
          <w:ins w:id="396" w:author="Lynne Eckerle" w:date="2022-12-08T20:29:00Z"/>
          <w:rFonts w:ascii="Times New Roman" w:hAnsi="Times New Roman"/>
          <w:sz w:val="22"/>
          <w:szCs w:val="22"/>
        </w:rPr>
      </w:pPr>
      <w:ins w:id="397" w:author="Lynne Eckerle" w:date="2022-12-08T20:29:00Z">
        <w:r w:rsidRPr="00266FDF">
          <w:rPr>
            <w:rFonts w:ascii="Times New Roman" w:hAnsi="Times New Roman"/>
            <w:sz w:val="22"/>
            <w:szCs w:val="22"/>
          </w:rPr>
          <w:t>I have read and understand the responsibilities and requirements of my job description.</w:t>
        </w:r>
      </w:ins>
    </w:p>
    <w:p w14:paraId="7F943E90" w14:textId="77777777" w:rsidR="00017A2A" w:rsidRPr="00266FDF" w:rsidRDefault="00017A2A" w:rsidP="00017A2A">
      <w:pPr>
        <w:rPr>
          <w:ins w:id="398" w:author="Lynne Eckerle" w:date="2022-12-08T20:29:00Z"/>
          <w:rFonts w:ascii="Times New Roman" w:hAnsi="Times New Roman"/>
          <w:sz w:val="22"/>
          <w:szCs w:val="22"/>
        </w:rPr>
      </w:pPr>
    </w:p>
    <w:p w14:paraId="753129B9" w14:textId="77777777" w:rsidR="00017A2A" w:rsidRPr="00266FDF" w:rsidRDefault="00017A2A" w:rsidP="00017A2A">
      <w:pPr>
        <w:rPr>
          <w:ins w:id="399" w:author="Lynne Eckerle" w:date="2022-12-08T20:29:00Z"/>
          <w:rFonts w:ascii="Times New Roman" w:hAnsi="Times New Roman"/>
          <w:sz w:val="22"/>
          <w:szCs w:val="22"/>
        </w:rPr>
      </w:pPr>
    </w:p>
    <w:p w14:paraId="7A1A9185" w14:textId="77777777" w:rsidR="00017A2A" w:rsidRPr="00266FDF" w:rsidRDefault="00017A2A" w:rsidP="00017A2A">
      <w:pPr>
        <w:pStyle w:val="NoSpacing"/>
        <w:rPr>
          <w:ins w:id="400" w:author="Lynne Eckerle" w:date="2022-12-08T20:29:00Z"/>
        </w:rPr>
      </w:pPr>
      <w:ins w:id="401" w:author="Lynne Eckerle" w:date="2022-12-08T20:29:00Z">
        <w:r w:rsidRPr="00266FDF">
          <w:t>___________________________</w:t>
        </w:r>
      </w:ins>
    </w:p>
    <w:p w14:paraId="684D8A22" w14:textId="77777777" w:rsidR="00017A2A" w:rsidRPr="00266FDF" w:rsidRDefault="00017A2A" w:rsidP="00017A2A">
      <w:pPr>
        <w:pStyle w:val="NoSpacing"/>
        <w:rPr>
          <w:ins w:id="402" w:author="Lynne Eckerle" w:date="2022-12-08T20:29:00Z"/>
          <w:rFonts w:ascii="Times New Roman" w:hAnsi="Times New Roman"/>
          <w:sz w:val="22"/>
          <w:szCs w:val="22"/>
        </w:rPr>
      </w:pPr>
      <w:ins w:id="403" w:author="Lynne Eckerle" w:date="2022-12-08T20:29:00Z">
        <w:r w:rsidRPr="00266FDF">
          <w:rPr>
            <w:rFonts w:ascii="Times New Roman" w:hAnsi="Times New Roman"/>
            <w:sz w:val="22"/>
            <w:szCs w:val="22"/>
          </w:rPr>
          <w:t>Employee Signature</w:t>
        </w:r>
        <w:r w:rsidRPr="00266FDF">
          <w:rPr>
            <w:rFonts w:ascii="Times New Roman" w:hAnsi="Times New Roman"/>
            <w:sz w:val="22"/>
            <w:szCs w:val="22"/>
          </w:rPr>
          <w:tab/>
        </w:r>
        <w:r w:rsidRPr="00266FDF">
          <w:rPr>
            <w:rFonts w:ascii="Times New Roman" w:hAnsi="Times New Roman"/>
            <w:sz w:val="22"/>
            <w:szCs w:val="22"/>
          </w:rPr>
          <w:tab/>
          <w:t>Date</w:t>
        </w:r>
      </w:ins>
    </w:p>
    <w:p w14:paraId="01B92D12" w14:textId="77777777" w:rsidR="00017A2A" w:rsidRPr="00266FDF" w:rsidRDefault="00017A2A" w:rsidP="00017A2A">
      <w:pPr>
        <w:pStyle w:val="NoSpacing"/>
        <w:rPr>
          <w:ins w:id="404" w:author="Lynne Eckerle" w:date="2022-12-08T20:29:00Z"/>
          <w:rFonts w:ascii="Times New Roman" w:hAnsi="Times New Roman"/>
          <w:sz w:val="22"/>
          <w:szCs w:val="22"/>
        </w:rPr>
      </w:pPr>
    </w:p>
    <w:p w14:paraId="3802C28A" w14:textId="77777777" w:rsidR="00017A2A" w:rsidRPr="00266FDF" w:rsidRDefault="00017A2A" w:rsidP="00017A2A">
      <w:pPr>
        <w:pStyle w:val="NoSpacing"/>
        <w:rPr>
          <w:ins w:id="405" w:author="Lynne Eckerle" w:date="2022-12-08T20:29:00Z"/>
          <w:rFonts w:ascii="Times New Roman" w:hAnsi="Times New Roman"/>
          <w:sz w:val="22"/>
          <w:szCs w:val="22"/>
        </w:rPr>
      </w:pPr>
    </w:p>
    <w:p w14:paraId="5CEDE80C" w14:textId="77777777" w:rsidR="00017A2A" w:rsidRPr="00266FDF" w:rsidRDefault="00017A2A" w:rsidP="00017A2A">
      <w:pPr>
        <w:pStyle w:val="NoSpacing"/>
        <w:rPr>
          <w:ins w:id="406" w:author="Lynne Eckerle" w:date="2022-12-08T20:29:00Z"/>
          <w:rFonts w:ascii="Times New Roman" w:hAnsi="Times New Roman"/>
          <w:sz w:val="22"/>
          <w:szCs w:val="22"/>
        </w:rPr>
      </w:pPr>
    </w:p>
    <w:p w14:paraId="2DEC02E1" w14:textId="77777777" w:rsidR="00017A2A" w:rsidRPr="00266FDF" w:rsidRDefault="00017A2A" w:rsidP="00017A2A">
      <w:pPr>
        <w:pStyle w:val="NoSpacing"/>
        <w:rPr>
          <w:ins w:id="407" w:author="Lynne Eckerle" w:date="2022-12-08T20:29:00Z"/>
          <w:rFonts w:ascii="Times New Roman" w:hAnsi="Times New Roman"/>
          <w:sz w:val="22"/>
          <w:szCs w:val="22"/>
        </w:rPr>
      </w:pPr>
      <w:ins w:id="408" w:author="Lynne Eckerle" w:date="2022-12-08T20:29:00Z">
        <w:r w:rsidRPr="00266FDF">
          <w:rPr>
            <w:rFonts w:ascii="Times New Roman" w:hAnsi="Times New Roman"/>
            <w:sz w:val="22"/>
            <w:szCs w:val="22"/>
          </w:rPr>
          <w:t>_________________________________</w:t>
        </w:r>
      </w:ins>
    </w:p>
    <w:p w14:paraId="52374881" w14:textId="77777777" w:rsidR="00017A2A" w:rsidRPr="00266FDF" w:rsidRDefault="00017A2A" w:rsidP="00017A2A">
      <w:pPr>
        <w:pStyle w:val="NoSpacing"/>
        <w:rPr>
          <w:ins w:id="409" w:author="Lynne Eckerle" w:date="2022-12-08T20:29:00Z"/>
          <w:rFonts w:ascii="Times New Roman" w:hAnsi="Times New Roman"/>
          <w:sz w:val="22"/>
          <w:szCs w:val="22"/>
        </w:rPr>
      </w:pPr>
      <w:ins w:id="410" w:author="Lynne Eckerle" w:date="2022-12-08T20:29:00Z">
        <w:r w:rsidRPr="00266FDF">
          <w:rPr>
            <w:rFonts w:ascii="Times New Roman" w:hAnsi="Times New Roman"/>
            <w:sz w:val="22"/>
            <w:szCs w:val="22"/>
          </w:rPr>
          <w:t>Supervisor Signature</w:t>
        </w:r>
        <w:r w:rsidRPr="00266FDF">
          <w:rPr>
            <w:rFonts w:ascii="Times New Roman" w:hAnsi="Times New Roman"/>
            <w:sz w:val="22"/>
            <w:szCs w:val="22"/>
          </w:rPr>
          <w:tab/>
        </w:r>
        <w:r w:rsidRPr="00266FDF">
          <w:rPr>
            <w:rFonts w:ascii="Times New Roman" w:hAnsi="Times New Roman"/>
            <w:sz w:val="22"/>
            <w:szCs w:val="22"/>
          </w:rPr>
          <w:tab/>
          <w:t>Date</w:t>
        </w:r>
      </w:ins>
    </w:p>
    <w:p w14:paraId="2DE563BE" w14:textId="77777777" w:rsidR="00017A2A" w:rsidRDefault="00017A2A" w:rsidP="00852DE8">
      <w:pPr>
        <w:tabs>
          <w:tab w:val="left" w:pos="-720"/>
        </w:tabs>
        <w:suppressAutoHyphens/>
        <w:rPr>
          <w:ins w:id="411" w:author="Lynne Eckerle" w:date="2022-12-08T20:29:00Z"/>
          <w:rFonts w:ascii="Times New Roman" w:hAnsi="Times New Roman"/>
          <w:b/>
          <w:spacing w:val="-2"/>
          <w:szCs w:val="24"/>
        </w:rPr>
      </w:pPr>
      <w:ins w:id="412" w:author="Lynne Eckerle" w:date="2022-12-08T20:29:00Z">
        <w:r>
          <w:rPr>
            <w:rFonts w:ascii="Times New Roman" w:hAnsi="Times New Roman"/>
            <w:b/>
            <w:spacing w:val="-2"/>
            <w:szCs w:val="24"/>
          </w:rPr>
          <w:br w:type="page"/>
        </w:r>
      </w:ins>
    </w:p>
    <w:p w14:paraId="5430328F" w14:textId="77777777" w:rsidR="00017A2A" w:rsidRPr="00F448A5" w:rsidRDefault="00017A2A" w:rsidP="00017A2A">
      <w:pPr>
        <w:tabs>
          <w:tab w:val="left" w:pos="-720"/>
        </w:tabs>
        <w:suppressAutoHyphens/>
        <w:rPr>
          <w:ins w:id="413" w:author="Lynne Eckerle" w:date="2022-12-08T20:33:00Z"/>
          <w:rFonts w:ascii="Times New Roman" w:hAnsi="Times New Roman"/>
          <w:b/>
          <w:spacing w:val="-2"/>
          <w:szCs w:val="24"/>
        </w:rPr>
      </w:pPr>
      <w:ins w:id="414" w:author="Lynne Eckerle" w:date="2022-12-08T20:33:00Z">
        <w:r>
          <w:rPr>
            <w:rFonts w:ascii="Times New Roman" w:hAnsi="Times New Roman"/>
            <w:b/>
            <w:spacing w:val="-2"/>
            <w:szCs w:val="24"/>
          </w:rPr>
          <w:lastRenderedPageBreak/>
          <w:t>Thrive Alliance</w:t>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sidRPr="00F448A5">
          <w:rPr>
            <w:rFonts w:ascii="Times New Roman" w:hAnsi="Times New Roman"/>
            <w:b/>
            <w:spacing w:val="-2"/>
            <w:szCs w:val="24"/>
          </w:rPr>
          <w:tab/>
        </w:r>
        <w:r w:rsidRPr="00F448A5">
          <w:rPr>
            <w:rFonts w:ascii="Times New Roman" w:hAnsi="Times New Roman"/>
            <w:b/>
            <w:spacing w:val="-2"/>
            <w:szCs w:val="24"/>
          </w:rPr>
          <w:tab/>
        </w:r>
        <w:r w:rsidRPr="00F448A5">
          <w:rPr>
            <w:rFonts w:ascii="Times New Roman" w:hAnsi="Times New Roman"/>
            <w:b/>
            <w:spacing w:val="-2"/>
            <w:szCs w:val="24"/>
          </w:rPr>
          <w:tab/>
        </w:r>
        <w:r w:rsidRPr="00F448A5">
          <w:rPr>
            <w:rFonts w:ascii="Times New Roman" w:hAnsi="Times New Roman"/>
            <w:b/>
            <w:spacing w:val="-2"/>
            <w:szCs w:val="24"/>
          </w:rPr>
          <w:tab/>
          <w:t>Job Description</w:t>
        </w:r>
      </w:ins>
    </w:p>
    <w:p w14:paraId="58107D2D" w14:textId="77777777" w:rsidR="00017A2A" w:rsidRPr="00F448A5" w:rsidRDefault="00017A2A" w:rsidP="00017A2A">
      <w:pPr>
        <w:tabs>
          <w:tab w:val="left" w:pos="-720"/>
        </w:tabs>
        <w:suppressAutoHyphens/>
        <w:rPr>
          <w:ins w:id="415" w:author="Lynne Eckerle" w:date="2022-12-08T20:33:00Z"/>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5754"/>
        <w:gridCol w:w="3246"/>
      </w:tblGrid>
      <w:tr w:rsidR="00017A2A" w:rsidRPr="00F448A5" w14:paraId="21495AB4" w14:textId="77777777" w:rsidTr="00292EBD">
        <w:trPr>
          <w:ins w:id="416" w:author="Lynne Eckerle" w:date="2022-12-08T20:33:00Z"/>
        </w:trPr>
        <w:tc>
          <w:tcPr>
            <w:tcW w:w="1428" w:type="dxa"/>
          </w:tcPr>
          <w:p w14:paraId="0B9F1067" w14:textId="77777777" w:rsidR="00017A2A" w:rsidRPr="00817773" w:rsidRDefault="00017A2A" w:rsidP="00292EBD">
            <w:pPr>
              <w:tabs>
                <w:tab w:val="left" w:pos="-720"/>
              </w:tabs>
              <w:suppressAutoHyphens/>
              <w:rPr>
                <w:ins w:id="417" w:author="Lynne Eckerle" w:date="2022-12-08T20:33:00Z"/>
                <w:rFonts w:ascii="Times New Roman" w:hAnsi="Times New Roman"/>
                <w:b/>
                <w:spacing w:val="-2"/>
                <w:sz w:val="22"/>
                <w:szCs w:val="22"/>
              </w:rPr>
            </w:pPr>
            <w:ins w:id="418" w:author="Lynne Eckerle" w:date="2022-12-08T20:33:00Z">
              <w:r w:rsidRPr="00817773">
                <w:rPr>
                  <w:rFonts w:ascii="Times New Roman" w:hAnsi="Times New Roman"/>
                  <w:b/>
                  <w:spacing w:val="-2"/>
                  <w:sz w:val="22"/>
                  <w:szCs w:val="22"/>
                </w:rPr>
                <w:t>Title</w:t>
              </w:r>
            </w:ins>
          </w:p>
        </w:tc>
        <w:tc>
          <w:tcPr>
            <w:tcW w:w="5754" w:type="dxa"/>
          </w:tcPr>
          <w:p w14:paraId="7044E5DB" w14:textId="77777777" w:rsidR="00017A2A" w:rsidRPr="00817773" w:rsidRDefault="00017A2A" w:rsidP="00292EBD">
            <w:pPr>
              <w:tabs>
                <w:tab w:val="left" w:pos="-720"/>
              </w:tabs>
              <w:suppressAutoHyphens/>
              <w:rPr>
                <w:ins w:id="419" w:author="Lynne Eckerle" w:date="2022-12-08T20:33:00Z"/>
                <w:rFonts w:ascii="Times New Roman" w:hAnsi="Times New Roman"/>
                <w:spacing w:val="-2"/>
                <w:sz w:val="22"/>
                <w:szCs w:val="22"/>
              </w:rPr>
            </w:pPr>
            <w:ins w:id="420" w:author="Lynne Eckerle" w:date="2022-12-08T20:33:00Z">
              <w:r w:rsidRPr="00817773">
                <w:rPr>
                  <w:rFonts w:ascii="Times New Roman" w:hAnsi="Times New Roman"/>
                  <w:sz w:val="22"/>
                  <w:szCs w:val="22"/>
                </w:rPr>
                <w:t xml:space="preserve">First Steps – South East Service </w:t>
              </w:r>
              <w:proofErr w:type="spellStart"/>
              <w:r w:rsidRPr="00817773">
                <w:rPr>
                  <w:rFonts w:ascii="Times New Roman" w:hAnsi="Times New Roman"/>
                  <w:sz w:val="22"/>
                  <w:szCs w:val="22"/>
                </w:rPr>
                <w:t>Coordinat</w:t>
              </w:r>
            </w:ins>
            <w:ins w:id="421" w:author="Lynne Eckerle" w:date="2022-12-09T05:59:00Z">
              <w:r w:rsidR="002F2AA6">
                <w:rPr>
                  <w:rFonts w:ascii="Times New Roman" w:hAnsi="Times New Roman"/>
                  <w:sz w:val="22"/>
                  <w:szCs w:val="22"/>
                </w:rPr>
                <w:t>ion</w:t>
              </w:r>
            </w:ins>
            <w:ins w:id="422" w:author="Lynne Eckerle" w:date="2022-12-08T20:33:00Z">
              <w:r w:rsidRPr="00817773">
                <w:rPr>
                  <w:rFonts w:ascii="Times New Roman" w:hAnsi="Times New Roman"/>
                  <w:sz w:val="22"/>
                  <w:szCs w:val="22"/>
                </w:rPr>
                <w:t>Train</w:t>
              </w:r>
            </w:ins>
            <w:ins w:id="423" w:author="Lynne Eckerle" w:date="2022-12-09T05:48:00Z">
              <w:r w:rsidR="00000203">
                <w:rPr>
                  <w:rFonts w:ascii="Times New Roman" w:hAnsi="Times New Roman"/>
                  <w:sz w:val="22"/>
                  <w:szCs w:val="22"/>
                </w:rPr>
                <w:t>ing</w:t>
              </w:r>
              <w:proofErr w:type="spellEnd"/>
              <w:r w:rsidR="00000203">
                <w:rPr>
                  <w:rFonts w:ascii="Times New Roman" w:hAnsi="Times New Roman"/>
                  <w:sz w:val="22"/>
                  <w:szCs w:val="22"/>
                </w:rPr>
                <w:t xml:space="preserve"> Coordinator</w:t>
              </w:r>
            </w:ins>
          </w:p>
        </w:tc>
        <w:tc>
          <w:tcPr>
            <w:tcW w:w="3246" w:type="dxa"/>
          </w:tcPr>
          <w:p w14:paraId="1E32E35E" w14:textId="77777777" w:rsidR="00017A2A" w:rsidRPr="00F448A5" w:rsidRDefault="00017A2A" w:rsidP="00292EBD">
            <w:pPr>
              <w:tabs>
                <w:tab w:val="left" w:pos="-720"/>
              </w:tabs>
              <w:suppressAutoHyphens/>
              <w:rPr>
                <w:ins w:id="424" w:author="Lynne Eckerle" w:date="2022-12-08T20:33:00Z"/>
                <w:rFonts w:ascii="Times New Roman" w:hAnsi="Times New Roman"/>
                <w:b/>
                <w:spacing w:val="-2"/>
                <w:sz w:val="22"/>
                <w:szCs w:val="22"/>
              </w:rPr>
            </w:pPr>
            <w:ins w:id="425" w:author="Lynne Eckerle" w:date="2022-12-08T20:33:00Z">
              <w:r>
                <w:rPr>
                  <w:rFonts w:ascii="Times New Roman" w:hAnsi="Times New Roman"/>
                  <w:b/>
                  <w:spacing w:val="-2"/>
                  <w:sz w:val="22"/>
                  <w:szCs w:val="22"/>
                </w:rPr>
                <w:t>Non-</w:t>
              </w:r>
              <w:r w:rsidRPr="00F448A5">
                <w:rPr>
                  <w:rFonts w:ascii="Times New Roman" w:hAnsi="Times New Roman"/>
                  <w:b/>
                  <w:spacing w:val="-2"/>
                  <w:sz w:val="22"/>
                  <w:szCs w:val="22"/>
                </w:rPr>
                <w:t>Exempt</w:t>
              </w:r>
            </w:ins>
          </w:p>
        </w:tc>
      </w:tr>
      <w:tr w:rsidR="00017A2A" w:rsidRPr="00F448A5" w14:paraId="53D46D7E" w14:textId="77777777" w:rsidTr="00292EBD">
        <w:trPr>
          <w:ins w:id="426" w:author="Lynne Eckerle" w:date="2022-12-08T20:33:00Z"/>
        </w:trPr>
        <w:tc>
          <w:tcPr>
            <w:tcW w:w="1428" w:type="dxa"/>
          </w:tcPr>
          <w:p w14:paraId="16295ECB" w14:textId="77777777" w:rsidR="00017A2A" w:rsidRPr="00F448A5" w:rsidRDefault="00017A2A" w:rsidP="00292EBD">
            <w:pPr>
              <w:tabs>
                <w:tab w:val="left" w:pos="-720"/>
              </w:tabs>
              <w:suppressAutoHyphens/>
              <w:rPr>
                <w:ins w:id="427" w:author="Lynne Eckerle" w:date="2022-12-08T20:33:00Z"/>
                <w:rFonts w:ascii="Times New Roman" w:hAnsi="Times New Roman"/>
                <w:b/>
                <w:spacing w:val="-2"/>
                <w:sz w:val="22"/>
                <w:szCs w:val="22"/>
              </w:rPr>
            </w:pPr>
            <w:ins w:id="428" w:author="Lynne Eckerle" w:date="2022-12-08T20:33:00Z">
              <w:r w:rsidRPr="00F448A5">
                <w:rPr>
                  <w:rFonts w:ascii="Times New Roman" w:hAnsi="Times New Roman"/>
                  <w:b/>
                  <w:spacing w:val="-2"/>
                  <w:sz w:val="22"/>
                  <w:szCs w:val="22"/>
                </w:rPr>
                <w:t>Reports to</w:t>
              </w:r>
            </w:ins>
          </w:p>
          <w:p w14:paraId="4C265C73" w14:textId="77777777" w:rsidR="00017A2A" w:rsidRPr="00F448A5" w:rsidRDefault="00017A2A" w:rsidP="00292EBD">
            <w:pPr>
              <w:tabs>
                <w:tab w:val="left" w:pos="-720"/>
              </w:tabs>
              <w:suppressAutoHyphens/>
              <w:rPr>
                <w:ins w:id="429" w:author="Lynne Eckerle" w:date="2022-12-08T20:33:00Z"/>
                <w:rFonts w:ascii="Times New Roman" w:hAnsi="Times New Roman"/>
                <w:b/>
                <w:spacing w:val="-2"/>
                <w:sz w:val="22"/>
                <w:szCs w:val="22"/>
              </w:rPr>
            </w:pPr>
          </w:p>
        </w:tc>
        <w:tc>
          <w:tcPr>
            <w:tcW w:w="5754" w:type="dxa"/>
          </w:tcPr>
          <w:p w14:paraId="76B58549" w14:textId="77777777" w:rsidR="00017A2A" w:rsidRPr="00F448A5" w:rsidRDefault="00017A2A" w:rsidP="00292EBD">
            <w:pPr>
              <w:tabs>
                <w:tab w:val="left" w:pos="-720"/>
              </w:tabs>
              <w:suppressAutoHyphens/>
              <w:rPr>
                <w:ins w:id="430" w:author="Lynne Eckerle" w:date="2022-12-08T20:33:00Z"/>
                <w:rFonts w:ascii="Times New Roman" w:hAnsi="Times New Roman"/>
                <w:spacing w:val="-2"/>
                <w:sz w:val="22"/>
                <w:szCs w:val="22"/>
              </w:rPr>
            </w:pPr>
            <w:ins w:id="431" w:author="Lynne Eckerle" w:date="2022-12-08T20:33:00Z">
              <w:r w:rsidRPr="00F448A5">
                <w:rPr>
                  <w:rFonts w:ascii="Times New Roman" w:hAnsi="Times New Roman"/>
                  <w:spacing w:val="-2"/>
                  <w:sz w:val="22"/>
                  <w:szCs w:val="22"/>
                </w:rPr>
                <w:t>First Steps—South East Program Director</w:t>
              </w:r>
            </w:ins>
          </w:p>
        </w:tc>
        <w:tc>
          <w:tcPr>
            <w:tcW w:w="3246" w:type="dxa"/>
          </w:tcPr>
          <w:p w14:paraId="2CC735BC" w14:textId="77777777" w:rsidR="00017A2A" w:rsidRPr="00F448A5" w:rsidRDefault="00017A2A" w:rsidP="00292EBD">
            <w:pPr>
              <w:tabs>
                <w:tab w:val="left" w:pos="-720"/>
              </w:tabs>
              <w:suppressAutoHyphens/>
              <w:rPr>
                <w:ins w:id="432" w:author="Lynne Eckerle" w:date="2022-12-08T20:33:00Z"/>
                <w:rFonts w:ascii="Times New Roman" w:hAnsi="Times New Roman"/>
                <w:spacing w:val="-2"/>
                <w:sz w:val="22"/>
                <w:szCs w:val="22"/>
              </w:rPr>
            </w:pPr>
            <w:ins w:id="433" w:author="Lynne Eckerle" w:date="2022-12-08T20:33:00Z">
              <w:r w:rsidRPr="00F448A5">
                <w:rPr>
                  <w:rFonts w:ascii="Times New Roman" w:hAnsi="Times New Roman"/>
                  <w:b/>
                  <w:spacing w:val="-2"/>
                  <w:sz w:val="22"/>
                  <w:szCs w:val="22"/>
                </w:rPr>
                <w:t>Date last revised:</w:t>
              </w:r>
            </w:ins>
          </w:p>
          <w:p w14:paraId="71653CA5" w14:textId="77777777" w:rsidR="00017A2A" w:rsidRPr="00F448A5" w:rsidRDefault="00017A2A" w:rsidP="00292EBD">
            <w:pPr>
              <w:tabs>
                <w:tab w:val="left" w:pos="-720"/>
              </w:tabs>
              <w:suppressAutoHyphens/>
              <w:rPr>
                <w:ins w:id="434" w:author="Lynne Eckerle" w:date="2022-12-08T20:33:00Z"/>
                <w:rFonts w:ascii="Times New Roman" w:hAnsi="Times New Roman"/>
                <w:spacing w:val="-2"/>
                <w:sz w:val="22"/>
                <w:szCs w:val="22"/>
              </w:rPr>
            </w:pPr>
            <w:ins w:id="435" w:author="Lynne Eckerle" w:date="2022-12-08T20:33:00Z">
              <w:r>
                <w:rPr>
                  <w:rFonts w:ascii="Times New Roman" w:hAnsi="Times New Roman"/>
                  <w:spacing w:val="-2"/>
                  <w:sz w:val="22"/>
                  <w:szCs w:val="22"/>
                </w:rPr>
                <w:t>June 2018</w:t>
              </w:r>
            </w:ins>
          </w:p>
        </w:tc>
      </w:tr>
      <w:tr w:rsidR="00017A2A" w:rsidRPr="00F448A5" w14:paraId="6E198364" w14:textId="77777777" w:rsidTr="00292EBD">
        <w:trPr>
          <w:ins w:id="436" w:author="Lynne Eckerle" w:date="2022-12-08T20:33:00Z"/>
        </w:trPr>
        <w:tc>
          <w:tcPr>
            <w:tcW w:w="1428" w:type="dxa"/>
          </w:tcPr>
          <w:p w14:paraId="177955D0" w14:textId="77777777" w:rsidR="00017A2A" w:rsidRPr="00817773" w:rsidRDefault="00017A2A" w:rsidP="00292EBD">
            <w:pPr>
              <w:tabs>
                <w:tab w:val="left" w:pos="-720"/>
              </w:tabs>
              <w:suppressAutoHyphens/>
              <w:rPr>
                <w:ins w:id="437" w:author="Lynne Eckerle" w:date="2022-12-08T20:33:00Z"/>
                <w:rFonts w:ascii="Times New Roman" w:hAnsi="Times New Roman"/>
                <w:b/>
                <w:spacing w:val="-2"/>
                <w:sz w:val="22"/>
                <w:szCs w:val="22"/>
              </w:rPr>
            </w:pPr>
            <w:ins w:id="438" w:author="Lynne Eckerle" w:date="2022-12-08T20:33:00Z">
              <w:r w:rsidRPr="00817773">
                <w:rPr>
                  <w:rFonts w:ascii="Times New Roman" w:hAnsi="Times New Roman"/>
                  <w:b/>
                  <w:spacing w:val="-2"/>
                  <w:sz w:val="22"/>
                  <w:szCs w:val="22"/>
                </w:rPr>
                <w:t>Supervises</w:t>
              </w:r>
            </w:ins>
          </w:p>
        </w:tc>
        <w:tc>
          <w:tcPr>
            <w:tcW w:w="9000" w:type="dxa"/>
            <w:gridSpan w:val="2"/>
          </w:tcPr>
          <w:p w14:paraId="24DDDAA4" w14:textId="77777777" w:rsidR="00017A2A" w:rsidRPr="00817773" w:rsidRDefault="00017A2A" w:rsidP="00292EBD">
            <w:pPr>
              <w:tabs>
                <w:tab w:val="left" w:pos="-720"/>
              </w:tabs>
              <w:suppressAutoHyphens/>
              <w:rPr>
                <w:ins w:id="439" w:author="Lynne Eckerle" w:date="2022-12-08T20:33:00Z"/>
                <w:rFonts w:ascii="Times New Roman" w:hAnsi="Times New Roman"/>
                <w:spacing w:val="-2"/>
                <w:sz w:val="22"/>
                <w:szCs w:val="22"/>
              </w:rPr>
            </w:pPr>
            <w:ins w:id="440" w:author="Lynne Eckerle" w:date="2022-12-08T20:33:00Z">
              <w:r w:rsidRPr="00817773">
                <w:rPr>
                  <w:rFonts w:ascii="Times New Roman" w:hAnsi="Times New Roman"/>
                  <w:sz w:val="22"/>
                  <w:szCs w:val="22"/>
                </w:rPr>
                <w:t>No supervisory responsibilities</w:t>
              </w:r>
            </w:ins>
          </w:p>
        </w:tc>
      </w:tr>
      <w:tr w:rsidR="00017A2A" w:rsidRPr="00F448A5" w14:paraId="4E48DE0C" w14:textId="77777777" w:rsidTr="00292EBD">
        <w:trPr>
          <w:ins w:id="441" w:author="Lynne Eckerle" w:date="2022-12-08T20:33:00Z"/>
        </w:trPr>
        <w:tc>
          <w:tcPr>
            <w:tcW w:w="1428" w:type="dxa"/>
          </w:tcPr>
          <w:p w14:paraId="63D28DE9" w14:textId="77777777" w:rsidR="00017A2A" w:rsidRPr="00F448A5" w:rsidRDefault="00017A2A" w:rsidP="00292EBD">
            <w:pPr>
              <w:tabs>
                <w:tab w:val="left" w:pos="-720"/>
              </w:tabs>
              <w:suppressAutoHyphens/>
              <w:rPr>
                <w:ins w:id="442" w:author="Lynne Eckerle" w:date="2022-12-08T20:33:00Z"/>
                <w:rFonts w:ascii="Times New Roman" w:hAnsi="Times New Roman"/>
                <w:b/>
                <w:spacing w:val="-2"/>
                <w:sz w:val="22"/>
                <w:szCs w:val="22"/>
              </w:rPr>
            </w:pPr>
            <w:ins w:id="443" w:author="Lynne Eckerle" w:date="2022-12-08T20:33:00Z">
              <w:r w:rsidRPr="00F448A5">
                <w:rPr>
                  <w:rFonts w:ascii="Times New Roman" w:hAnsi="Times New Roman"/>
                  <w:b/>
                  <w:spacing w:val="-2"/>
                  <w:sz w:val="22"/>
                  <w:szCs w:val="22"/>
                </w:rPr>
                <w:t>Summary</w:t>
              </w:r>
            </w:ins>
          </w:p>
          <w:p w14:paraId="1F9B03C8" w14:textId="77777777" w:rsidR="00017A2A" w:rsidRPr="00F448A5" w:rsidRDefault="00017A2A" w:rsidP="00292EBD">
            <w:pPr>
              <w:tabs>
                <w:tab w:val="left" w:pos="-720"/>
              </w:tabs>
              <w:suppressAutoHyphens/>
              <w:rPr>
                <w:ins w:id="444" w:author="Lynne Eckerle" w:date="2022-12-08T20:33:00Z"/>
                <w:rFonts w:ascii="Times New Roman" w:hAnsi="Times New Roman"/>
                <w:b/>
                <w:spacing w:val="-2"/>
                <w:sz w:val="22"/>
                <w:szCs w:val="22"/>
              </w:rPr>
            </w:pPr>
          </w:p>
        </w:tc>
        <w:tc>
          <w:tcPr>
            <w:tcW w:w="9000" w:type="dxa"/>
            <w:gridSpan w:val="2"/>
          </w:tcPr>
          <w:p w14:paraId="18ECC4DC" w14:textId="77777777" w:rsidR="00017A2A" w:rsidRPr="00F448A5" w:rsidRDefault="00017A2A" w:rsidP="00292EBD">
            <w:pPr>
              <w:rPr>
                <w:ins w:id="445" w:author="Lynne Eckerle" w:date="2022-12-08T20:33:00Z"/>
                <w:rFonts w:ascii="Times New Roman" w:hAnsi="Times New Roman"/>
                <w:sz w:val="22"/>
                <w:szCs w:val="22"/>
              </w:rPr>
            </w:pPr>
            <w:ins w:id="446" w:author="Lynne Eckerle" w:date="2022-12-08T20:33:00Z">
              <w:r w:rsidRPr="00F448A5">
                <w:rPr>
                  <w:rFonts w:ascii="Times New Roman" w:hAnsi="Times New Roman"/>
                  <w:sz w:val="22"/>
                  <w:szCs w:val="22"/>
                </w:rPr>
                <w:t>Assist families in access to a community-based, comprehensive system of services, individually tailored to meet the families’ needs and provided in the child’s natural environment.   Coordinate ongoing eligibility and the Individualized Family Service Plan (IFSP), serve as the famil</w:t>
              </w:r>
              <w:r>
                <w:rPr>
                  <w:rFonts w:ascii="Times New Roman" w:hAnsi="Times New Roman"/>
                  <w:sz w:val="22"/>
                  <w:szCs w:val="22"/>
                </w:rPr>
                <w:t xml:space="preserve">y </w:t>
              </w:r>
              <w:r w:rsidRPr="00F448A5">
                <w:rPr>
                  <w:rFonts w:ascii="Times New Roman" w:hAnsi="Times New Roman"/>
                  <w:sz w:val="22"/>
                  <w:szCs w:val="22"/>
                </w:rPr>
                <w:t>advocate and as the initial resource for Early Intervention services under Part C of IDEA.</w:t>
              </w:r>
              <w:r w:rsidRPr="00F448A5">
                <w:rPr>
                  <w:rFonts w:ascii="Times New Roman" w:hAnsi="Times New Roman"/>
                  <w:b/>
                  <w:bCs/>
                  <w:sz w:val="22"/>
                  <w:szCs w:val="22"/>
                  <w:u w:val="single"/>
                </w:rPr>
                <w:t xml:space="preserve"> </w:t>
              </w:r>
              <w:r w:rsidRPr="00F448A5">
                <w:rPr>
                  <w:rFonts w:ascii="Times New Roman" w:hAnsi="Times New Roman"/>
                  <w:sz w:val="22"/>
                  <w:szCs w:val="22"/>
                </w:rPr>
                <w:t xml:space="preserve">Help manage work flow and train Service Coordinators under supervision of First Steps – South East Program Director. </w:t>
              </w:r>
            </w:ins>
          </w:p>
        </w:tc>
      </w:tr>
      <w:tr w:rsidR="00017A2A" w:rsidRPr="00F448A5" w14:paraId="14259655" w14:textId="77777777" w:rsidTr="00292EBD">
        <w:trPr>
          <w:ins w:id="447" w:author="Lynne Eckerle" w:date="2022-12-08T20:33:00Z"/>
        </w:trPr>
        <w:tc>
          <w:tcPr>
            <w:tcW w:w="1428" w:type="dxa"/>
          </w:tcPr>
          <w:p w14:paraId="5C7B600E" w14:textId="77777777" w:rsidR="00017A2A" w:rsidRPr="00F448A5" w:rsidRDefault="00017A2A" w:rsidP="00292EBD">
            <w:pPr>
              <w:tabs>
                <w:tab w:val="left" w:pos="-720"/>
              </w:tabs>
              <w:suppressAutoHyphens/>
              <w:rPr>
                <w:ins w:id="448" w:author="Lynne Eckerle" w:date="2022-12-08T20:33:00Z"/>
                <w:rFonts w:ascii="Times New Roman" w:hAnsi="Times New Roman"/>
                <w:b/>
                <w:spacing w:val="-2"/>
                <w:sz w:val="22"/>
                <w:szCs w:val="22"/>
              </w:rPr>
            </w:pPr>
            <w:ins w:id="449" w:author="Lynne Eckerle" w:date="2022-12-08T20:33:00Z">
              <w:r w:rsidRPr="00F448A5">
                <w:rPr>
                  <w:rFonts w:ascii="Times New Roman" w:hAnsi="Times New Roman"/>
                  <w:b/>
                  <w:spacing w:val="-2"/>
                  <w:sz w:val="22"/>
                  <w:szCs w:val="22"/>
                </w:rPr>
                <w:t>Evaluation of performance</w:t>
              </w:r>
            </w:ins>
          </w:p>
          <w:p w14:paraId="0420CFEF" w14:textId="77777777" w:rsidR="00017A2A" w:rsidRPr="00F448A5" w:rsidRDefault="00017A2A" w:rsidP="00292EBD">
            <w:pPr>
              <w:tabs>
                <w:tab w:val="left" w:pos="-720"/>
              </w:tabs>
              <w:suppressAutoHyphens/>
              <w:rPr>
                <w:ins w:id="450" w:author="Lynne Eckerle" w:date="2022-12-08T20:33:00Z"/>
                <w:rFonts w:ascii="Times New Roman" w:hAnsi="Times New Roman"/>
                <w:b/>
                <w:spacing w:val="-2"/>
                <w:sz w:val="22"/>
                <w:szCs w:val="22"/>
              </w:rPr>
            </w:pPr>
          </w:p>
        </w:tc>
        <w:tc>
          <w:tcPr>
            <w:tcW w:w="9000" w:type="dxa"/>
            <w:gridSpan w:val="2"/>
          </w:tcPr>
          <w:p w14:paraId="79D5A4F0" w14:textId="77777777" w:rsidR="00017A2A" w:rsidRPr="00F448A5" w:rsidRDefault="00017A2A" w:rsidP="00292EBD">
            <w:pPr>
              <w:tabs>
                <w:tab w:val="left" w:pos="-720"/>
              </w:tabs>
              <w:suppressAutoHyphens/>
              <w:rPr>
                <w:ins w:id="451" w:author="Lynne Eckerle" w:date="2022-12-08T20:33:00Z"/>
                <w:rFonts w:ascii="Times New Roman" w:hAnsi="Times New Roman"/>
                <w:spacing w:val="-2"/>
                <w:sz w:val="22"/>
                <w:szCs w:val="22"/>
              </w:rPr>
            </w:pPr>
            <w:ins w:id="452" w:author="Lynne Eckerle" w:date="2022-12-08T20:33:00Z">
              <w:r w:rsidRPr="00F448A5">
                <w:rPr>
                  <w:rFonts w:ascii="Times New Roman" w:hAnsi="Times New Roman"/>
                  <w:spacing w:val="-2"/>
                  <w:sz w:val="22"/>
                  <w:szCs w:val="22"/>
                </w:rPr>
                <w:t xml:space="preserve">Performance will be evaluated based on meeting the specific goals, deadlines, and other quality indicators established for this position (technical performance), positive collaboration with other employees, and effective relationship building with clients, volunteers, and others coming into contact with </w:t>
              </w:r>
              <w:r>
                <w:rPr>
                  <w:rFonts w:ascii="Times New Roman" w:hAnsi="Times New Roman"/>
                  <w:spacing w:val="-2"/>
                  <w:sz w:val="22"/>
                  <w:szCs w:val="22"/>
                </w:rPr>
                <w:t>Thrive Alliance</w:t>
              </w:r>
              <w:r w:rsidRPr="00F448A5">
                <w:rPr>
                  <w:rFonts w:ascii="Times New Roman" w:hAnsi="Times New Roman"/>
                  <w:spacing w:val="-2"/>
                  <w:sz w:val="22"/>
                  <w:szCs w:val="22"/>
                </w:rPr>
                <w:t>.</w:t>
              </w:r>
              <w:r w:rsidRPr="00F448A5">
                <w:rPr>
                  <w:rFonts w:cs="Arial"/>
                  <w:sz w:val="20"/>
                </w:rPr>
                <w:t xml:space="preserve"> </w:t>
              </w:r>
            </w:ins>
          </w:p>
        </w:tc>
      </w:tr>
      <w:tr w:rsidR="00017A2A" w:rsidRPr="00F448A5" w14:paraId="1F46D64E" w14:textId="77777777" w:rsidTr="00292EBD">
        <w:trPr>
          <w:ins w:id="453" w:author="Lynne Eckerle" w:date="2022-12-08T20:33:00Z"/>
        </w:trPr>
        <w:tc>
          <w:tcPr>
            <w:tcW w:w="1428" w:type="dxa"/>
          </w:tcPr>
          <w:p w14:paraId="0104FA33" w14:textId="77777777" w:rsidR="00017A2A" w:rsidRPr="00F448A5" w:rsidRDefault="00017A2A" w:rsidP="00292EBD">
            <w:pPr>
              <w:tabs>
                <w:tab w:val="left" w:pos="-720"/>
              </w:tabs>
              <w:suppressAutoHyphens/>
              <w:rPr>
                <w:ins w:id="454" w:author="Lynne Eckerle" w:date="2022-12-08T20:33:00Z"/>
                <w:rFonts w:ascii="Times New Roman" w:hAnsi="Times New Roman"/>
                <w:b/>
                <w:spacing w:val="-2"/>
                <w:sz w:val="22"/>
                <w:szCs w:val="22"/>
              </w:rPr>
            </w:pPr>
            <w:ins w:id="455" w:author="Lynne Eckerle" w:date="2022-12-08T20:33:00Z">
              <w:r w:rsidRPr="00F448A5">
                <w:rPr>
                  <w:rFonts w:ascii="Times New Roman" w:hAnsi="Times New Roman"/>
                  <w:b/>
                  <w:spacing w:val="-2"/>
                  <w:sz w:val="22"/>
                  <w:szCs w:val="22"/>
                </w:rPr>
                <w:t>Key outcomes expected</w:t>
              </w:r>
            </w:ins>
          </w:p>
          <w:p w14:paraId="36FF164C" w14:textId="77777777" w:rsidR="00017A2A" w:rsidRPr="00F448A5" w:rsidRDefault="00017A2A" w:rsidP="00292EBD">
            <w:pPr>
              <w:tabs>
                <w:tab w:val="left" w:pos="-720"/>
              </w:tabs>
              <w:suppressAutoHyphens/>
              <w:rPr>
                <w:ins w:id="456" w:author="Lynne Eckerle" w:date="2022-12-08T20:33:00Z"/>
                <w:rFonts w:ascii="Times New Roman" w:hAnsi="Times New Roman"/>
                <w:b/>
                <w:spacing w:val="-2"/>
                <w:sz w:val="22"/>
                <w:szCs w:val="22"/>
              </w:rPr>
            </w:pPr>
          </w:p>
          <w:p w14:paraId="73073C0C" w14:textId="77777777" w:rsidR="00017A2A" w:rsidRPr="00F448A5" w:rsidRDefault="00017A2A" w:rsidP="00292EBD">
            <w:pPr>
              <w:tabs>
                <w:tab w:val="left" w:pos="-720"/>
              </w:tabs>
              <w:suppressAutoHyphens/>
              <w:rPr>
                <w:ins w:id="457" w:author="Lynne Eckerle" w:date="2022-12-08T20:33:00Z"/>
                <w:rFonts w:ascii="Times New Roman" w:hAnsi="Times New Roman"/>
                <w:b/>
                <w:spacing w:val="-2"/>
                <w:sz w:val="22"/>
                <w:szCs w:val="22"/>
              </w:rPr>
            </w:pPr>
          </w:p>
          <w:p w14:paraId="779786E0" w14:textId="77777777" w:rsidR="00017A2A" w:rsidRPr="00F448A5" w:rsidRDefault="00017A2A" w:rsidP="00292EBD">
            <w:pPr>
              <w:tabs>
                <w:tab w:val="left" w:pos="-720"/>
              </w:tabs>
              <w:suppressAutoHyphens/>
              <w:rPr>
                <w:ins w:id="458" w:author="Lynne Eckerle" w:date="2022-12-08T20:33:00Z"/>
                <w:rFonts w:ascii="Times New Roman" w:hAnsi="Times New Roman"/>
                <w:b/>
                <w:spacing w:val="-2"/>
                <w:sz w:val="22"/>
                <w:szCs w:val="22"/>
              </w:rPr>
            </w:pPr>
          </w:p>
          <w:p w14:paraId="0B1E3C95" w14:textId="77777777" w:rsidR="00017A2A" w:rsidRPr="00F448A5" w:rsidRDefault="00017A2A" w:rsidP="00292EBD">
            <w:pPr>
              <w:tabs>
                <w:tab w:val="left" w:pos="-720"/>
              </w:tabs>
              <w:suppressAutoHyphens/>
              <w:rPr>
                <w:ins w:id="459" w:author="Lynne Eckerle" w:date="2022-12-08T20:33:00Z"/>
                <w:rFonts w:ascii="Times New Roman" w:hAnsi="Times New Roman"/>
                <w:b/>
                <w:spacing w:val="-2"/>
                <w:sz w:val="22"/>
                <w:szCs w:val="22"/>
              </w:rPr>
            </w:pPr>
          </w:p>
          <w:p w14:paraId="2206E7B0" w14:textId="77777777" w:rsidR="00017A2A" w:rsidRPr="00F448A5" w:rsidRDefault="00017A2A" w:rsidP="00292EBD">
            <w:pPr>
              <w:tabs>
                <w:tab w:val="left" w:pos="-720"/>
              </w:tabs>
              <w:suppressAutoHyphens/>
              <w:rPr>
                <w:ins w:id="460" w:author="Lynne Eckerle" w:date="2022-12-08T20:33:00Z"/>
                <w:rFonts w:ascii="Times New Roman" w:hAnsi="Times New Roman"/>
                <w:b/>
                <w:spacing w:val="-2"/>
                <w:sz w:val="22"/>
                <w:szCs w:val="22"/>
              </w:rPr>
            </w:pPr>
          </w:p>
        </w:tc>
        <w:tc>
          <w:tcPr>
            <w:tcW w:w="9000" w:type="dxa"/>
            <w:gridSpan w:val="2"/>
          </w:tcPr>
          <w:p w14:paraId="7DF31051" w14:textId="77777777" w:rsidR="00017A2A" w:rsidRPr="00F448A5" w:rsidRDefault="00017A2A" w:rsidP="00017A2A">
            <w:pPr>
              <w:numPr>
                <w:ilvl w:val="0"/>
                <w:numId w:val="17"/>
              </w:numPr>
              <w:tabs>
                <w:tab w:val="left" w:pos="-720"/>
              </w:tabs>
              <w:suppressAutoHyphens/>
              <w:spacing w:after="120"/>
              <w:ind w:left="372" w:hanging="270"/>
              <w:rPr>
                <w:ins w:id="461" w:author="Lynne Eckerle" w:date="2022-12-08T20:33:00Z"/>
                <w:rFonts w:ascii="Times New Roman" w:hAnsi="Times New Roman"/>
                <w:spacing w:val="-2"/>
                <w:sz w:val="22"/>
                <w:szCs w:val="22"/>
              </w:rPr>
            </w:pPr>
            <w:ins w:id="462" w:author="Lynne Eckerle" w:date="2022-12-08T20:33:00Z">
              <w:r w:rsidRPr="00F448A5">
                <w:rPr>
                  <w:rFonts w:ascii="Times New Roman" w:hAnsi="Times New Roman"/>
                  <w:spacing w:val="-2"/>
                  <w:sz w:val="22"/>
                  <w:szCs w:val="22"/>
                </w:rPr>
                <w:t>Maintain state credentials as a Service Coordinator Specialist and remain in good standing with the State.</w:t>
              </w:r>
            </w:ins>
          </w:p>
          <w:p w14:paraId="70C5FB45" w14:textId="77777777" w:rsidR="00017A2A" w:rsidRPr="00F448A5" w:rsidRDefault="00017A2A" w:rsidP="00017A2A">
            <w:pPr>
              <w:pStyle w:val="BodyText2"/>
              <w:numPr>
                <w:ilvl w:val="0"/>
                <w:numId w:val="8"/>
              </w:numPr>
              <w:tabs>
                <w:tab w:val="left" w:pos="372"/>
              </w:tabs>
              <w:spacing w:after="0" w:line="240" w:lineRule="auto"/>
              <w:ind w:left="372" w:hanging="270"/>
              <w:rPr>
                <w:ins w:id="463" w:author="Lynne Eckerle" w:date="2022-12-08T20:33:00Z"/>
                <w:sz w:val="22"/>
                <w:szCs w:val="22"/>
              </w:rPr>
            </w:pPr>
            <w:ins w:id="464" w:author="Lynne Eckerle" w:date="2022-12-08T20:33:00Z">
              <w:r w:rsidRPr="00F448A5">
                <w:rPr>
                  <w:sz w:val="22"/>
                  <w:szCs w:val="22"/>
                </w:rPr>
                <w:t>Lead process of IFSP and teams—a minimum of family, physician, Eligibility Determination Team members, and the Service Coordinator—through problem solving strategies, the negotiation of divergent team expectations, and the resolution of conflict in order to develop team participation and IFSPs and Transition Plans that meet the following criteria:</w:t>
              </w:r>
            </w:ins>
          </w:p>
          <w:p w14:paraId="76456C0A" w14:textId="77777777" w:rsidR="00017A2A" w:rsidRPr="00F448A5" w:rsidRDefault="00017A2A" w:rsidP="00017A2A">
            <w:pPr>
              <w:pStyle w:val="BodyText2"/>
              <w:numPr>
                <w:ilvl w:val="1"/>
                <w:numId w:val="8"/>
              </w:numPr>
              <w:tabs>
                <w:tab w:val="left" w:pos="372"/>
              </w:tabs>
              <w:spacing w:after="0" w:line="240" w:lineRule="auto"/>
              <w:ind w:left="732"/>
              <w:rPr>
                <w:ins w:id="465" w:author="Lynne Eckerle" w:date="2022-12-08T20:33:00Z"/>
                <w:sz w:val="22"/>
                <w:szCs w:val="22"/>
              </w:rPr>
            </w:pPr>
            <w:ins w:id="466" w:author="Lynne Eckerle" w:date="2022-12-08T20:33:00Z">
              <w:r w:rsidRPr="00F448A5">
                <w:rPr>
                  <w:sz w:val="22"/>
                  <w:szCs w:val="22"/>
                </w:rPr>
                <w:t>Compliance with all Federal and State requirements and all local policy and procedure</w:t>
              </w:r>
            </w:ins>
          </w:p>
          <w:p w14:paraId="604EC413" w14:textId="77777777" w:rsidR="00017A2A" w:rsidRPr="00F448A5" w:rsidRDefault="00017A2A" w:rsidP="00017A2A">
            <w:pPr>
              <w:pStyle w:val="BodyText2"/>
              <w:numPr>
                <w:ilvl w:val="1"/>
                <w:numId w:val="8"/>
              </w:numPr>
              <w:tabs>
                <w:tab w:val="left" w:pos="372"/>
              </w:tabs>
              <w:spacing w:after="0" w:line="240" w:lineRule="auto"/>
              <w:ind w:left="732"/>
              <w:rPr>
                <w:ins w:id="467" w:author="Lynne Eckerle" w:date="2022-12-08T20:33:00Z"/>
                <w:sz w:val="22"/>
                <w:szCs w:val="22"/>
              </w:rPr>
            </w:pPr>
            <w:ins w:id="468" w:author="Lynne Eckerle" w:date="2022-12-08T20:33:00Z">
              <w:r w:rsidRPr="00F448A5">
                <w:rPr>
                  <w:sz w:val="22"/>
                  <w:szCs w:val="22"/>
                </w:rPr>
                <w:t xml:space="preserve">Family access to all opportunities under IDEA Part C within required timelines </w:t>
              </w:r>
            </w:ins>
          </w:p>
          <w:p w14:paraId="48C50443" w14:textId="77777777" w:rsidR="00017A2A" w:rsidRPr="00F448A5" w:rsidRDefault="00017A2A" w:rsidP="00017A2A">
            <w:pPr>
              <w:numPr>
                <w:ilvl w:val="1"/>
                <w:numId w:val="8"/>
              </w:numPr>
              <w:tabs>
                <w:tab w:val="left" w:pos="372"/>
              </w:tabs>
              <w:ind w:left="732"/>
              <w:rPr>
                <w:ins w:id="469" w:author="Lynne Eckerle" w:date="2022-12-08T20:33:00Z"/>
                <w:rFonts w:ascii="Times New Roman" w:hAnsi="Times New Roman"/>
                <w:sz w:val="22"/>
                <w:szCs w:val="22"/>
              </w:rPr>
            </w:pPr>
            <w:ins w:id="470" w:author="Lynne Eckerle" w:date="2022-12-08T20:33:00Z">
              <w:r w:rsidRPr="00F448A5">
                <w:rPr>
                  <w:rFonts w:ascii="Times New Roman" w:hAnsi="Times New Roman"/>
                  <w:sz w:val="22"/>
                  <w:szCs w:val="22"/>
                </w:rPr>
                <w:t xml:space="preserve">Strategies, outcome statements, transition plans, and annual plans </w:t>
              </w:r>
              <w:proofErr w:type="gramStart"/>
              <w:r w:rsidRPr="00F448A5">
                <w:rPr>
                  <w:rFonts w:ascii="Times New Roman" w:hAnsi="Times New Roman"/>
                  <w:sz w:val="22"/>
                  <w:szCs w:val="22"/>
                </w:rPr>
                <w:t>that  accurately</w:t>
              </w:r>
              <w:proofErr w:type="gramEnd"/>
              <w:r w:rsidRPr="00F448A5">
                <w:rPr>
                  <w:rFonts w:ascii="Times New Roman" w:hAnsi="Times New Roman"/>
                  <w:sz w:val="22"/>
                  <w:szCs w:val="22"/>
                </w:rPr>
                <w:t xml:space="preserve"> reflect the families’ needs and desires and that are based on assessment results</w:t>
              </w:r>
            </w:ins>
          </w:p>
          <w:p w14:paraId="494165BE" w14:textId="77777777" w:rsidR="00017A2A" w:rsidRPr="00F448A5" w:rsidRDefault="00017A2A" w:rsidP="00017A2A">
            <w:pPr>
              <w:pStyle w:val="BodyText2"/>
              <w:numPr>
                <w:ilvl w:val="1"/>
                <w:numId w:val="8"/>
              </w:numPr>
              <w:tabs>
                <w:tab w:val="left" w:pos="372"/>
              </w:tabs>
              <w:spacing w:line="240" w:lineRule="auto"/>
              <w:ind w:left="734"/>
              <w:rPr>
                <w:ins w:id="471" w:author="Lynne Eckerle" w:date="2022-12-08T20:33:00Z"/>
                <w:sz w:val="22"/>
                <w:szCs w:val="22"/>
              </w:rPr>
            </w:pPr>
            <w:ins w:id="472" w:author="Lynne Eckerle" w:date="2022-12-08T20:33:00Z">
              <w:r w:rsidRPr="00F448A5">
                <w:rPr>
                  <w:sz w:val="22"/>
                  <w:szCs w:val="22"/>
                </w:rPr>
                <w:t>Activities embedded into daily living activities and routines</w:t>
              </w:r>
            </w:ins>
          </w:p>
          <w:p w14:paraId="6CE8F6F9" w14:textId="77777777" w:rsidR="00017A2A" w:rsidRPr="00F448A5" w:rsidRDefault="00017A2A" w:rsidP="00017A2A">
            <w:pPr>
              <w:numPr>
                <w:ilvl w:val="0"/>
                <w:numId w:val="8"/>
              </w:numPr>
              <w:tabs>
                <w:tab w:val="left" w:pos="372"/>
              </w:tabs>
              <w:spacing w:after="120"/>
              <w:ind w:left="734" w:hanging="547"/>
              <w:rPr>
                <w:ins w:id="473" w:author="Lynne Eckerle" w:date="2022-12-08T20:33:00Z"/>
                <w:rFonts w:ascii="Times New Roman" w:hAnsi="Times New Roman"/>
                <w:sz w:val="22"/>
                <w:szCs w:val="22"/>
              </w:rPr>
            </w:pPr>
            <w:ins w:id="474" w:author="Lynne Eckerle" w:date="2022-12-08T20:33:00Z">
              <w:r w:rsidRPr="00F448A5">
                <w:rPr>
                  <w:rFonts w:ascii="Times New Roman" w:hAnsi="Times New Roman"/>
                  <w:sz w:val="22"/>
                  <w:szCs w:val="22"/>
                </w:rPr>
                <w:t>Demonstrate competence in home visiting and family interviewing skills.</w:t>
              </w:r>
            </w:ins>
          </w:p>
          <w:p w14:paraId="40579D34" w14:textId="77777777" w:rsidR="00017A2A" w:rsidRPr="00F448A5" w:rsidRDefault="00017A2A" w:rsidP="00017A2A">
            <w:pPr>
              <w:numPr>
                <w:ilvl w:val="0"/>
                <w:numId w:val="8"/>
              </w:numPr>
              <w:tabs>
                <w:tab w:val="left" w:pos="372"/>
              </w:tabs>
              <w:ind w:left="372" w:hanging="180"/>
              <w:rPr>
                <w:ins w:id="475" w:author="Lynne Eckerle" w:date="2022-12-08T20:33:00Z"/>
                <w:rFonts w:ascii="Times New Roman" w:hAnsi="Times New Roman"/>
                <w:sz w:val="22"/>
                <w:szCs w:val="22"/>
              </w:rPr>
            </w:pPr>
            <w:ins w:id="476" w:author="Lynne Eckerle" w:date="2022-12-08T20:33:00Z">
              <w:r w:rsidRPr="00F448A5">
                <w:rPr>
                  <w:rFonts w:ascii="Times New Roman" w:hAnsi="Times New Roman"/>
                  <w:sz w:val="22"/>
                  <w:szCs w:val="22"/>
                </w:rPr>
                <w:t>Collect and document client information as required by the Lead Agency (Indiana First Steps) and participate in the State Quality Review process by verifying, through the minimum of monthly file reviews, the establishment and maintenance of an early intervention record that includes:</w:t>
              </w:r>
            </w:ins>
          </w:p>
          <w:p w14:paraId="7C369959" w14:textId="77777777" w:rsidR="00017A2A" w:rsidRPr="00F448A5" w:rsidRDefault="00017A2A" w:rsidP="00017A2A">
            <w:pPr>
              <w:numPr>
                <w:ilvl w:val="1"/>
                <w:numId w:val="8"/>
              </w:numPr>
              <w:tabs>
                <w:tab w:val="left" w:pos="372"/>
              </w:tabs>
              <w:ind w:left="732"/>
              <w:rPr>
                <w:ins w:id="477" w:author="Lynne Eckerle" w:date="2022-12-08T20:33:00Z"/>
                <w:rFonts w:ascii="Times New Roman" w:hAnsi="Times New Roman"/>
                <w:sz w:val="22"/>
                <w:szCs w:val="22"/>
              </w:rPr>
            </w:pPr>
            <w:ins w:id="478" w:author="Lynne Eckerle" w:date="2022-12-08T20:33:00Z">
              <w:r w:rsidRPr="00F448A5">
                <w:rPr>
                  <w:rFonts w:ascii="Times New Roman" w:hAnsi="Times New Roman"/>
                  <w:sz w:val="22"/>
                  <w:szCs w:val="22"/>
                </w:rPr>
                <w:t xml:space="preserve">Accurate current documentation to support eligibility </w:t>
              </w:r>
            </w:ins>
          </w:p>
          <w:p w14:paraId="55A5D3C8" w14:textId="77777777" w:rsidR="00017A2A" w:rsidRPr="00F448A5" w:rsidRDefault="00017A2A" w:rsidP="00017A2A">
            <w:pPr>
              <w:numPr>
                <w:ilvl w:val="1"/>
                <w:numId w:val="8"/>
              </w:numPr>
              <w:tabs>
                <w:tab w:val="left" w:pos="372"/>
              </w:tabs>
              <w:ind w:left="732"/>
              <w:rPr>
                <w:ins w:id="479" w:author="Lynne Eckerle" w:date="2022-12-08T20:33:00Z"/>
                <w:rFonts w:ascii="Times New Roman" w:hAnsi="Times New Roman"/>
                <w:sz w:val="22"/>
                <w:szCs w:val="22"/>
              </w:rPr>
            </w:pPr>
            <w:ins w:id="480" w:author="Lynne Eckerle" w:date="2022-12-08T20:33:00Z">
              <w:r w:rsidRPr="00F448A5">
                <w:rPr>
                  <w:rFonts w:ascii="Times New Roman" w:hAnsi="Times New Roman"/>
                  <w:sz w:val="22"/>
                  <w:szCs w:val="22"/>
                </w:rPr>
                <w:t>Accurate current insurance and financial information</w:t>
              </w:r>
              <w:r w:rsidRPr="00F448A5">
                <w:rPr>
                  <w:rFonts w:ascii="Times New Roman" w:hAnsi="Times New Roman"/>
                  <w:spacing w:val="-2"/>
                  <w:sz w:val="22"/>
                  <w:szCs w:val="22"/>
                </w:rPr>
                <w:t xml:space="preserve"> </w:t>
              </w:r>
            </w:ins>
          </w:p>
          <w:p w14:paraId="55BA8196" w14:textId="77777777" w:rsidR="00017A2A" w:rsidRPr="00F448A5" w:rsidRDefault="00017A2A" w:rsidP="00017A2A">
            <w:pPr>
              <w:numPr>
                <w:ilvl w:val="1"/>
                <w:numId w:val="8"/>
              </w:numPr>
              <w:tabs>
                <w:tab w:val="left" w:pos="372"/>
              </w:tabs>
              <w:ind w:left="732"/>
              <w:rPr>
                <w:ins w:id="481" w:author="Lynne Eckerle" w:date="2022-12-08T20:33:00Z"/>
                <w:rFonts w:ascii="Times New Roman" w:hAnsi="Times New Roman"/>
                <w:sz w:val="22"/>
                <w:szCs w:val="22"/>
              </w:rPr>
            </w:pPr>
            <w:ins w:id="482" w:author="Lynne Eckerle" w:date="2022-12-08T20:33:00Z">
              <w:r w:rsidRPr="00F448A5">
                <w:rPr>
                  <w:rFonts w:ascii="Times New Roman" w:hAnsi="Times New Roman"/>
                  <w:spacing w:val="-2"/>
                  <w:sz w:val="22"/>
                  <w:szCs w:val="22"/>
                </w:rPr>
                <w:t xml:space="preserve">Current consents for all activities and communication related to the program   </w:t>
              </w:r>
            </w:ins>
          </w:p>
          <w:p w14:paraId="6F0A40D7" w14:textId="77777777" w:rsidR="00017A2A" w:rsidRPr="00F448A5" w:rsidRDefault="00017A2A" w:rsidP="00017A2A">
            <w:pPr>
              <w:numPr>
                <w:ilvl w:val="1"/>
                <w:numId w:val="8"/>
              </w:numPr>
              <w:tabs>
                <w:tab w:val="left" w:pos="372"/>
              </w:tabs>
              <w:ind w:left="732"/>
              <w:rPr>
                <w:ins w:id="483" w:author="Lynne Eckerle" w:date="2022-12-08T20:33:00Z"/>
                <w:rFonts w:ascii="Times New Roman" w:hAnsi="Times New Roman"/>
                <w:sz w:val="22"/>
                <w:szCs w:val="22"/>
              </w:rPr>
            </w:pPr>
            <w:ins w:id="484" w:author="Lynne Eckerle" w:date="2022-12-08T20:33:00Z">
              <w:r w:rsidRPr="00F448A5">
                <w:rPr>
                  <w:rFonts w:ascii="Times New Roman" w:hAnsi="Times New Roman"/>
                  <w:spacing w:val="-2"/>
                  <w:sz w:val="22"/>
                  <w:szCs w:val="22"/>
                </w:rPr>
                <w:t xml:space="preserve">Documentation of all contacts within the specified timelines </w:t>
              </w:r>
            </w:ins>
          </w:p>
          <w:p w14:paraId="776660C7" w14:textId="77777777" w:rsidR="00017A2A" w:rsidRPr="00F448A5" w:rsidRDefault="00017A2A" w:rsidP="00017A2A">
            <w:pPr>
              <w:numPr>
                <w:ilvl w:val="1"/>
                <w:numId w:val="8"/>
              </w:numPr>
              <w:tabs>
                <w:tab w:val="left" w:pos="372"/>
              </w:tabs>
              <w:ind w:left="732"/>
              <w:rPr>
                <w:ins w:id="485" w:author="Lynne Eckerle" w:date="2022-12-08T20:33:00Z"/>
                <w:rFonts w:ascii="Times New Roman" w:hAnsi="Times New Roman"/>
                <w:sz w:val="22"/>
                <w:szCs w:val="22"/>
              </w:rPr>
            </w:pPr>
            <w:ins w:id="486" w:author="Lynne Eckerle" w:date="2022-12-08T20:33:00Z">
              <w:r w:rsidRPr="00F448A5">
                <w:rPr>
                  <w:rFonts w:ascii="Times New Roman" w:hAnsi="Times New Roman"/>
                  <w:spacing w:val="-2"/>
                  <w:sz w:val="22"/>
                  <w:szCs w:val="22"/>
                </w:rPr>
                <w:t>Up-to-date case notes</w:t>
              </w:r>
              <w:r w:rsidRPr="00F448A5">
                <w:rPr>
                  <w:rFonts w:ascii="Times New Roman" w:hAnsi="Times New Roman"/>
                  <w:sz w:val="22"/>
                  <w:szCs w:val="22"/>
                </w:rPr>
                <w:t xml:space="preserve"> </w:t>
              </w:r>
            </w:ins>
          </w:p>
          <w:p w14:paraId="2D9BA90E" w14:textId="77777777" w:rsidR="00017A2A" w:rsidRPr="00F448A5" w:rsidRDefault="00017A2A" w:rsidP="00017A2A">
            <w:pPr>
              <w:numPr>
                <w:ilvl w:val="1"/>
                <w:numId w:val="8"/>
              </w:numPr>
              <w:tabs>
                <w:tab w:val="left" w:pos="372"/>
              </w:tabs>
              <w:spacing w:after="120"/>
              <w:ind w:left="734"/>
              <w:rPr>
                <w:ins w:id="487" w:author="Lynne Eckerle" w:date="2022-12-08T20:33:00Z"/>
                <w:rFonts w:ascii="Times New Roman" w:hAnsi="Times New Roman"/>
                <w:sz w:val="22"/>
                <w:szCs w:val="22"/>
              </w:rPr>
            </w:pPr>
            <w:ins w:id="488" w:author="Lynne Eckerle" w:date="2022-12-08T20:33:00Z">
              <w:r w:rsidRPr="00F448A5">
                <w:rPr>
                  <w:rFonts w:ascii="Times New Roman" w:hAnsi="Times New Roman"/>
                  <w:sz w:val="22"/>
                  <w:szCs w:val="22"/>
                </w:rPr>
                <w:t>Physician signature approval within timeframe that assures direct services are initiated within thirty days of the IFSP</w:t>
              </w:r>
            </w:ins>
          </w:p>
          <w:p w14:paraId="47B1542E" w14:textId="77777777" w:rsidR="00017A2A" w:rsidRPr="00F448A5" w:rsidRDefault="00017A2A" w:rsidP="00017A2A">
            <w:pPr>
              <w:numPr>
                <w:ilvl w:val="0"/>
                <w:numId w:val="8"/>
              </w:numPr>
              <w:tabs>
                <w:tab w:val="left" w:pos="372"/>
              </w:tabs>
              <w:spacing w:after="120"/>
              <w:ind w:left="732" w:hanging="630"/>
              <w:rPr>
                <w:ins w:id="489" w:author="Lynne Eckerle" w:date="2022-12-08T20:33:00Z"/>
                <w:rFonts w:ascii="Times New Roman" w:hAnsi="Times New Roman"/>
                <w:sz w:val="22"/>
                <w:szCs w:val="22"/>
              </w:rPr>
            </w:pPr>
            <w:ins w:id="490" w:author="Lynne Eckerle" w:date="2022-12-08T20:33:00Z">
              <w:r w:rsidRPr="00F448A5">
                <w:rPr>
                  <w:rFonts w:ascii="Times New Roman" w:hAnsi="Times New Roman"/>
                  <w:sz w:val="22"/>
                  <w:szCs w:val="22"/>
                </w:rPr>
                <w:t xml:space="preserve">Present in a neutral manner the choices of provider networks to families. </w:t>
              </w:r>
            </w:ins>
          </w:p>
          <w:p w14:paraId="78F7373C" w14:textId="77777777" w:rsidR="00017A2A" w:rsidRPr="00F448A5" w:rsidRDefault="00017A2A" w:rsidP="00017A2A">
            <w:pPr>
              <w:numPr>
                <w:ilvl w:val="0"/>
                <w:numId w:val="8"/>
              </w:numPr>
              <w:tabs>
                <w:tab w:val="left" w:pos="372"/>
              </w:tabs>
              <w:spacing w:after="120"/>
              <w:ind w:left="372" w:hanging="270"/>
              <w:rPr>
                <w:ins w:id="491" w:author="Lynne Eckerle" w:date="2022-12-08T20:33:00Z"/>
                <w:rFonts w:ascii="Times New Roman" w:hAnsi="Times New Roman"/>
                <w:sz w:val="22"/>
                <w:szCs w:val="22"/>
              </w:rPr>
            </w:pPr>
            <w:ins w:id="492" w:author="Lynne Eckerle" w:date="2022-12-08T20:33:00Z">
              <w:r w:rsidRPr="00F448A5">
                <w:rPr>
                  <w:rFonts w:ascii="Times New Roman" w:hAnsi="Times New Roman"/>
                  <w:sz w:val="22"/>
                  <w:szCs w:val="22"/>
                </w:rPr>
                <w:t>Advocate for families through providing education and information regarding their rights, responsibilities, and procedural safeguards, ensuring that no right is violated, and providing leadership in the support of families as they advocate for their children.</w:t>
              </w:r>
            </w:ins>
          </w:p>
          <w:p w14:paraId="3F0EE06C" w14:textId="77777777" w:rsidR="00017A2A" w:rsidRPr="00F448A5" w:rsidRDefault="00017A2A" w:rsidP="00017A2A">
            <w:pPr>
              <w:numPr>
                <w:ilvl w:val="0"/>
                <w:numId w:val="8"/>
              </w:numPr>
              <w:tabs>
                <w:tab w:val="left" w:pos="372"/>
              </w:tabs>
              <w:spacing w:after="120"/>
              <w:ind w:left="372"/>
              <w:rPr>
                <w:ins w:id="493" w:author="Lynne Eckerle" w:date="2022-12-08T20:33:00Z"/>
                <w:rFonts w:ascii="Times New Roman" w:hAnsi="Times New Roman"/>
                <w:sz w:val="22"/>
                <w:szCs w:val="22"/>
              </w:rPr>
            </w:pPr>
            <w:ins w:id="494" w:author="Lynne Eckerle" w:date="2022-12-08T20:33:00Z">
              <w:r w:rsidRPr="00F448A5">
                <w:rPr>
                  <w:rFonts w:ascii="Times New Roman" w:hAnsi="Times New Roman"/>
                  <w:sz w:val="22"/>
                  <w:szCs w:val="22"/>
                </w:rPr>
                <w:t>Demonstrate competence in the resource and referral process through sharing information with families about eligibility standards and methods for access to health care, financial, parent-to-parent, and child/family development resources (such as DCS, Head Start, DOE, Healthy Families, CSHCS, Medicaid) and assist in the application process.</w:t>
              </w:r>
            </w:ins>
          </w:p>
          <w:p w14:paraId="38C4712B" w14:textId="77777777" w:rsidR="00017A2A" w:rsidRPr="00F448A5" w:rsidRDefault="00017A2A" w:rsidP="00017A2A">
            <w:pPr>
              <w:pStyle w:val="BodyText2"/>
              <w:numPr>
                <w:ilvl w:val="0"/>
                <w:numId w:val="8"/>
              </w:numPr>
              <w:tabs>
                <w:tab w:val="left" w:pos="372"/>
              </w:tabs>
              <w:spacing w:line="240" w:lineRule="auto"/>
              <w:ind w:left="732" w:hanging="630"/>
              <w:rPr>
                <w:ins w:id="495" w:author="Lynne Eckerle" w:date="2022-12-08T20:33:00Z"/>
                <w:sz w:val="22"/>
                <w:szCs w:val="22"/>
              </w:rPr>
            </w:pPr>
            <w:ins w:id="496" w:author="Lynne Eckerle" w:date="2022-12-08T20:33:00Z">
              <w:r w:rsidRPr="00F448A5">
                <w:rPr>
                  <w:sz w:val="22"/>
                  <w:szCs w:val="22"/>
                </w:rPr>
                <w:lastRenderedPageBreak/>
                <w:t>Maintain availability to meet with families at times and locations convenient to the family.</w:t>
              </w:r>
            </w:ins>
          </w:p>
          <w:p w14:paraId="6336419B" w14:textId="77777777" w:rsidR="00017A2A" w:rsidRPr="00F448A5" w:rsidRDefault="00017A2A" w:rsidP="00017A2A">
            <w:pPr>
              <w:numPr>
                <w:ilvl w:val="0"/>
                <w:numId w:val="8"/>
              </w:numPr>
              <w:tabs>
                <w:tab w:val="left" w:pos="372"/>
              </w:tabs>
              <w:spacing w:after="120"/>
              <w:ind w:left="732" w:hanging="630"/>
              <w:rPr>
                <w:ins w:id="497" w:author="Lynne Eckerle" w:date="2022-12-08T20:33:00Z"/>
                <w:rFonts w:ascii="Times New Roman" w:hAnsi="Times New Roman"/>
                <w:sz w:val="22"/>
                <w:szCs w:val="22"/>
              </w:rPr>
            </w:pPr>
            <w:ins w:id="498" w:author="Lynne Eckerle" w:date="2022-12-08T20:33:00Z">
              <w:r w:rsidRPr="00F448A5">
                <w:rPr>
                  <w:rFonts w:ascii="Times New Roman" w:hAnsi="Times New Roman"/>
                  <w:sz w:val="22"/>
                  <w:szCs w:val="22"/>
                </w:rPr>
                <w:t>Submit information to data entry for transmission to State within specified time frame.</w:t>
              </w:r>
            </w:ins>
          </w:p>
          <w:p w14:paraId="337FBFFC" w14:textId="77777777" w:rsidR="00017A2A" w:rsidRPr="00F448A5" w:rsidRDefault="00017A2A" w:rsidP="00017A2A">
            <w:pPr>
              <w:numPr>
                <w:ilvl w:val="0"/>
                <w:numId w:val="8"/>
              </w:numPr>
              <w:tabs>
                <w:tab w:val="left" w:pos="372"/>
              </w:tabs>
              <w:spacing w:after="120"/>
              <w:ind w:left="372" w:hanging="270"/>
              <w:rPr>
                <w:ins w:id="499" w:author="Lynne Eckerle" w:date="2022-12-08T20:33:00Z"/>
                <w:rFonts w:ascii="Times New Roman" w:hAnsi="Times New Roman"/>
                <w:bCs/>
                <w:sz w:val="22"/>
                <w:szCs w:val="22"/>
              </w:rPr>
            </w:pPr>
            <w:ins w:id="500" w:author="Lynne Eckerle" w:date="2022-12-08T20:33:00Z">
              <w:r w:rsidRPr="00F448A5">
                <w:rPr>
                  <w:rFonts w:ascii="Times New Roman" w:hAnsi="Times New Roman"/>
                  <w:bCs/>
                  <w:sz w:val="22"/>
                  <w:szCs w:val="22"/>
                </w:rPr>
                <w:t xml:space="preserve">Network in the assigned service region to promote ongoing collaborative relations, increased options for families, and coordinated non-duplicative services in the network of early intervention—to include physicians and health care providers, transition and community partners, direct service providers, Eligibility Determination Team members, and families—in order to assure coordinated services, positive working relationships, participation, and effective interagency agreements and MOAs.   </w:t>
              </w:r>
            </w:ins>
          </w:p>
          <w:p w14:paraId="46F4F6DF" w14:textId="77777777" w:rsidR="00017A2A" w:rsidRPr="00F448A5" w:rsidRDefault="00017A2A" w:rsidP="00017A2A">
            <w:pPr>
              <w:numPr>
                <w:ilvl w:val="0"/>
                <w:numId w:val="8"/>
              </w:numPr>
              <w:tabs>
                <w:tab w:val="left" w:pos="-720"/>
                <w:tab w:val="left" w:pos="372"/>
              </w:tabs>
              <w:suppressAutoHyphens/>
              <w:ind w:left="372" w:hanging="270"/>
              <w:rPr>
                <w:ins w:id="501" w:author="Lynne Eckerle" w:date="2022-12-08T20:33:00Z"/>
                <w:rFonts w:ascii="Times New Roman" w:hAnsi="Times New Roman"/>
                <w:spacing w:val="-2"/>
                <w:sz w:val="22"/>
                <w:szCs w:val="22"/>
              </w:rPr>
            </w:pPr>
            <w:ins w:id="502" w:author="Lynne Eckerle" w:date="2022-12-08T20:33:00Z">
              <w:r w:rsidRPr="00F448A5">
                <w:rPr>
                  <w:rFonts w:ascii="Times New Roman" w:hAnsi="Times New Roman"/>
                  <w:sz w:val="22"/>
                  <w:szCs w:val="22"/>
                </w:rPr>
                <w:t>Understand and adhere to Fiscal Agent</w:t>
              </w:r>
              <w:r>
                <w:rPr>
                  <w:rFonts w:ascii="Times New Roman" w:hAnsi="Times New Roman"/>
                  <w:sz w:val="22"/>
                  <w:szCs w:val="22"/>
                </w:rPr>
                <w:t>’s (Thrive Alliance</w:t>
              </w:r>
              <w:r w:rsidRPr="00F448A5">
                <w:rPr>
                  <w:rFonts w:ascii="Times New Roman" w:hAnsi="Times New Roman"/>
                  <w:sz w:val="22"/>
                  <w:szCs w:val="22"/>
                </w:rPr>
                <w:t xml:space="preserve">) personnel standards and policies and all applicable State and Federal regulations regarding the delivery of early intervention services including: </w:t>
              </w:r>
            </w:ins>
          </w:p>
          <w:p w14:paraId="3EAF9810" w14:textId="77777777" w:rsidR="00017A2A" w:rsidRPr="00F448A5" w:rsidRDefault="00017A2A" w:rsidP="00017A2A">
            <w:pPr>
              <w:numPr>
                <w:ilvl w:val="1"/>
                <w:numId w:val="8"/>
              </w:numPr>
              <w:tabs>
                <w:tab w:val="left" w:pos="-720"/>
                <w:tab w:val="left" w:pos="372"/>
                <w:tab w:val="left" w:pos="732"/>
                <w:tab w:val="left" w:pos="1647"/>
              </w:tabs>
              <w:suppressAutoHyphens/>
              <w:ind w:left="732"/>
              <w:rPr>
                <w:ins w:id="503" w:author="Lynne Eckerle" w:date="2022-12-08T20:33:00Z"/>
                <w:rFonts w:ascii="Times New Roman" w:hAnsi="Times New Roman"/>
                <w:sz w:val="22"/>
                <w:szCs w:val="22"/>
              </w:rPr>
            </w:pPr>
            <w:ins w:id="504" w:author="Lynne Eckerle" w:date="2022-12-08T20:33:00Z">
              <w:r w:rsidRPr="00F448A5">
                <w:rPr>
                  <w:rFonts w:ascii="Times New Roman" w:hAnsi="Times New Roman"/>
                  <w:sz w:val="22"/>
                  <w:szCs w:val="22"/>
                </w:rPr>
                <w:t>Maintenance of confidentiality (FERPA)</w:t>
              </w:r>
            </w:ins>
          </w:p>
          <w:p w14:paraId="7169697D" w14:textId="77777777" w:rsidR="00017A2A" w:rsidRPr="00F448A5" w:rsidRDefault="00017A2A" w:rsidP="00017A2A">
            <w:pPr>
              <w:numPr>
                <w:ilvl w:val="1"/>
                <w:numId w:val="8"/>
              </w:numPr>
              <w:tabs>
                <w:tab w:val="left" w:pos="-720"/>
                <w:tab w:val="left" w:pos="372"/>
                <w:tab w:val="left" w:pos="732"/>
                <w:tab w:val="left" w:pos="1647"/>
              </w:tabs>
              <w:suppressAutoHyphens/>
              <w:ind w:left="732"/>
              <w:rPr>
                <w:ins w:id="505" w:author="Lynne Eckerle" w:date="2022-12-08T20:33:00Z"/>
                <w:rFonts w:ascii="Times New Roman" w:hAnsi="Times New Roman"/>
                <w:sz w:val="22"/>
                <w:szCs w:val="22"/>
              </w:rPr>
            </w:pPr>
            <w:ins w:id="506" w:author="Lynne Eckerle" w:date="2022-12-08T20:33:00Z">
              <w:r w:rsidRPr="00F448A5">
                <w:rPr>
                  <w:rFonts w:ascii="Times New Roman" w:hAnsi="Times New Roman"/>
                  <w:sz w:val="22"/>
                  <w:szCs w:val="22"/>
                </w:rPr>
                <w:t>Procedural safeguards</w:t>
              </w:r>
            </w:ins>
          </w:p>
          <w:p w14:paraId="7400CBC8" w14:textId="77777777" w:rsidR="00017A2A" w:rsidRPr="00F448A5" w:rsidRDefault="00017A2A" w:rsidP="00017A2A">
            <w:pPr>
              <w:numPr>
                <w:ilvl w:val="1"/>
                <w:numId w:val="8"/>
              </w:numPr>
              <w:tabs>
                <w:tab w:val="left" w:pos="-720"/>
                <w:tab w:val="left" w:pos="372"/>
                <w:tab w:val="left" w:pos="732"/>
                <w:tab w:val="left" w:pos="1647"/>
              </w:tabs>
              <w:suppressAutoHyphens/>
              <w:ind w:left="732"/>
              <w:rPr>
                <w:ins w:id="507" w:author="Lynne Eckerle" w:date="2022-12-08T20:33:00Z"/>
                <w:rFonts w:ascii="Times New Roman" w:hAnsi="Times New Roman"/>
                <w:sz w:val="22"/>
                <w:szCs w:val="22"/>
              </w:rPr>
            </w:pPr>
            <w:ins w:id="508" w:author="Lynne Eckerle" w:date="2022-12-08T20:33:00Z">
              <w:r w:rsidRPr="00F448A5">
                <w:rPr>
                  <w:rFonts w:ascii="Times New Roman" w:hAnsi="Times New Roman"/>
                  <w:sz w:val="22"/>
                  <w:szCs w:val="22"/>
                </w:rPr>
                <w:t>Family-centered care</w:t>
              </w:r>
            </w:ins>
          </w:p>
          <w:p w14:paraId="5D969CBC" w14:textId="77777777" w:rsidR="00017A2A" w:rsidRPr="00F448A5" w:rsidRDefault="00017A2A" w:rsidP="00017A2A">
            <w:pPr>
              <w:numPr>
                <w:ilvl w:val="1"/>
                <w:numId w:val="8"/>
              </w:numPr>
              <w:tabs>
                <w:tab w:val="left" w:pos="-720"/>
                <w:tab w:val="left" w:pos="372"/>
                <w:tab w:val="left" w:pos="732"/>
                <w:tab w:val="left" w:pos="1647"/>
              </w:tabs>
              <w:suppressAutoHyphens/>
              <w:ind w:left="732"/>
              <w:rPr>
                <w:ins w:id="509" w:author="Lynne Eckerle" w:date="2022-12-08T20:33:00Z"/>
                <w:rFonts w:ascii="Times New Roman" w:hAnsi="Times New Roman"/>
                <w:sz w:val="22"/>
                <w:szCs w:val="22"/>
              </w:rPr>
            </w:pPr>
            <w:ins w:id="510" w:author="Lynne Eckerle" w:date="2022-12-08T20:33:00Z">
              <w:r w:rsidRPr="00F448A5">
                <w:rPr>
                  <w:rFonts w:ascii="Times New Roman" w:hAnsi="Times New Roman"/>
                  <w:sz w:val="22"/>
                  <w:szCs w:val="22"/>
                </w:rPr>
                <w:t>Provision of services in natural environments</w:t>
              </w:r>
            </w:ins>
          </w:p>
          <w:p w14:paraId="7607B37B" w14:textId="77777777" w:rsidR="00017A2A" w:rsidRPr="00F448A5" w:rsidRDefault="00017A2A" w:rsidP="00017A2A">
            <w:pPr>
              <w:numPr>
                <w:ilvl w:val="1"/>
                <w:numId w:val="8"/>
              </w:numPr>
              <w:tabs>
                <w:tab w:val="left" w:pos="-720"/>
                <w:tab w:val="left" w:pos="372"/>
                <w:tab w:val="left" w:pos="732"/>
                <w:tab w:val="left" w:pos="1647"/>
              </w:tabs>
              <w:suppressAutoHyphens/>
              <w:ind w:left="732"/>
              <w:rPr>
                <w:ins w:id="511" w:author="Lynne Eckerle" w:date="2022-12-08T20:33:00Z"/>
                <w:rFonts w:ascii="Times New Roman" w:hAnsi="Times New Roman"/>
                <w:sz w:val="22"/>
                <w:szCs w:val="22"/>
              </w:rPr>
            </w:pPr>
            <w:ins w:id="512" w:author="Lynne Eckerle" w:date="2022-12-08T20:33:00Z">
              <w:r w:rsidRPr="00F448A5">
                <w:rPr>
                  <w:rFonts w:ascii="Times New Roman" w:hAnsi="Times New Roman"/>
                  <w:sz w:val="22"/>
                  <w:szCs w:val="22"/>
                </w:rPr>
                <w:t>Due process</w:t>
              </w:r>
            </w:ins>
          </w:p>
          <w:p w14:paraId="207D7810" w14:textId="77777777" w:rsidR="00017A2A" w:rsidRPr="00F448A5" w:rsidRDefault="00017A2A" w:rsidP="00017A2A">
            <w:pPr>
              <w:numPr>
                <w:ilvl w:val="1"/>
                <w:numId w:val="8"/>
              </w:numPr>
              <w:tabs>
                <w:tab w:val="left" w:pos="-720"/>
                <w:tab w:val="left" w:pos="372"/>
                <w:tab w:val="left" w:pos="732"/>
                <w:tab w:val="left" w:pos="1647"/>
              </w:tabs>
              <w:suppressAutoHyphens/>
              <w:ind w:left="732"/>
              <w:rPr>
                <w:ins w:id="513" w:author="Lynne Eckerle" w:date="2022-12-08T20:33:00Z"/>
                <w:rFonts w:ascii="Times New Roman" w:hAnsi="Times New Roman"/>
                <w:sz w:val="22"/>
                <w:szCs w:val="22"/>
              </w:rPr>
            </w:pPr>
            <w:ins w:id="514" w:author="Lynne Eckerle" w:date="2022-12-08T20:33:00Z">
              <w:r w:rsidRPr="00F448A5">
                <w:rPr>
                  <w:rFonts w:ascii="Times New Roman" w:hAnsi="Times New Roman"/>
                  <w:sz w:val="22"/>
                  <w:szCs w:val="22"/>
                </w:rPr>
                <w:t>Early Intervention Best Practices</w:t>
              </w:r>
            </w:ins>
          </w:p>
          <w:p w14:paraId="0873B364" w14:textId="77777777" w:rsidR="00017A2A" w:rsidRPr="00F448A5" w:rsidRDefault="00017A2A" w:rsidP="00017A2A">
            <w:pPr>
              <w:numPr>
                <w:ilvl w:val="1"/>
                <w:numId w:val="8"/>
              </w:numPr>
              <w:tabs>
                <w:tab w:val="left" w:pos="-720"/>
                <w:tab w:val="left" w:pos="372"/>
                <w:tab w:val="left" w:pos="732"/>
                <w:tab w:val="left" w:pos="1647"/>
              </w:tabs>
              <w:suppressAutoHyphens/>
              <w:spacing w:after="120"/>
              <w:ind w:left="732"/>
              <w:rPr>
                <w:ins w:id="515" w:author="Lynne Eckerle" w:date="2022-12-08T20:33:00Z"/>
                <w:rFonts w:ascii="Times New Roman" w:hAnsi="Times New Roman"/>
                <w:spacing w:val="-2"/>
                <w:sz w:val="22"/>
                <w:szCs w:val="22"/>
              </w:rPr>
            </w:pPr>
            <w:ins w:id="516" w:author="Lynne Eckerle" w:date="2022-12-08T20:33:00Z">
              <w:r w:rsidRPr="00F448A5">
                <w:rPr>
                  <w:rFonts w:ascii="Times New Roman" w:hAnsi="Times New Roman"/>
                  <w:sz w:val="22"/>
                  <w:szCs w:val="22"/>
                </w:rPr>
                <w:t>First Steps Professional Conduct</w:t>
              </w:r>
            </w:ins>
          </w:p>
          <w:p w14:paraId="59B5B1EF" w14:textId="77777777" w:rsidR="00017A2A" w:rsidRPr="00F448A5" w:rsidRDefault="00017A2A" w:rsidP="00017A2A">
            <w:pPr>
              <w:numPr>
                <w:ilvl w:val="0"/>
                <w:numId w:val="8"/>
              </w:numPr>
              <w:tabs>
                <w:tab w:val="left" w:pos="-720"/>
                <w:tab w:val="left" w:pos="372"/>
              </w:tabs>
              <w:suppressAutoHyphens/>
              <w:spacing w:after="120"/>
              <w:ind w:left="732" w:hanging="630"/>
              <w:rPr>
                <w:ins w:id="517" w:author="Lynne Eckerle" w:date="2022-12-08T20:33:00Z"/>
                <w:rFonts w:ascii="Times New Roman" w:hAnsi="Times New Roman"/>
                <w:sz w:val="22"/>
                <w:szCs w:val="22"/>
              </w:rPr>
            </w:pPr>
            <w:ins w:id="518" w:author="Lynne Eckerle" w:date="2022-12-08T20:33:00Z">
              <w:r w:rsidRPr="00F448A5">
                <w:rPr>
                  <w:rFonts w:ascii="Times New Roman" w:hAnsi="Times New Roman"/>
                  <w:sz w:val="22"/>
                  <w:szCs w:val="22"/>
                </w:rPr>
                <w:t>Maintain and apply understanding of infant and toddler typical and atypical development.</w:t>
              </w:r>
            </w:ins>
          </w:p>
          <w:p w14:paraId="2A77F6EA" w14:textId="77777777" w:rsidR="00017A2A" w:rsidRPr="00F448A5" w:rsidRDefault="00017A2A" w:rsidP="00017A2A">
            <w:pPr>
              <w:numPr>
                <w:ilvl w:val="0"/>
                <w:numId w:val="8"/>
              </w:numPr>
              <w:tabs>
                <w:tab w:val="left" w:pos="372"/>
              </w:tabs>
              <w:spacing w:after="120"/>
              <w:ind w:left="372" w:hanging="270"/>
              <w:rPr>
                <w:ins w:id="519" w:author="Lynne Eckerle" w:date="2022-12-08T20:33:00Z"/>
                <w:rFonts w:ascii="Times New Roman" w:hAnsi="Times New Roman"/>
                <w:sz w:val="22"/>
                <w:szCs w:val="22"/>
              </w:rPr>
            </w:pPr>
            <w:ins w:id="520" w:author="Lynne Eckerle" w:date="2022-12-08T20:33:00Z">
              <w:r w:rsidRPr="00F448A5">
                <w:rPr>
                  <w:rFonts w:ascii="Times New Roman" w:hAnsi="Times New Roman"/>
                  <w:sz w:val="22"/>
                  <w:szCs w:val="22"/>
                </w:rPr>
                <w:t>Demonstrate sensitivity to family and cultural values, to unique family circumstances, and to the respect of family choices.</w:t>
              </w:r>
            </w:ins>
          </w:p>
          <w:p w14:paraId="574847B9" w14:textId="77777777" w:rsidR="00017A2A" w:rsidRPr="00F448A5" w:rsidRDefault="00017A2A" w:rsidP="00017A2A">
            <w:pPr>
              <w:numPr>
                <w:ilvl w:val="0"/>
                <w:numId w:val="8"/>
              </w:numPr>
              <w:tabs>
                <w:tab w:val="left" w:pos="-720"/>
                <w:tab w:val="left" w:pos="372"/>
              </w:tabs>
              <w:suppressAutoHyphens/>
              <w:spacing w:after="120"/>
              <w:ind w:left="732" w:hanging="630"/>
              <w:rPr>
                <w:ins w:id="521" w:author="Lynne Eckerle" w:date="2022-12-08T20:33:00Z"/>
                <w:rFonts w:ascii="Times New Roman" w:hAnsi="Times New Roman"/>
                <w:sz w:val="22"/>
                <w:szCs w:val="22"/>
              </w:rPr>
            </w:pPr>
            <w:ins w:id="522" w:author="Lynne Eckerle" w:date="2022-12-08T20:33:00Z">
              <w:r w:rsidRPr="00F448A5">
                <w:rPr>
                  <w:rFonts w:ascii="Times New Roman" w:hAnsi="Times New Roman"/>
                  <w:sz w:val="22"/>
                  <w:szCs w:val="22"/>
                </w:rPr>
                <w:t>Provide oversight and training for assigned members of Service Coordination staff.</w:t>
              </w:r>
            </w:ins>
          </w:p>
          <w:p w14:paraId="0AF46073" w14:textId="77777777" w:rsidR="00017A2A" w:rsidRPr="00F448A5" w:rsidRDefault="00017A2A" w:rsidP="00017A2A">
            <w:pPr>
              <w:numPr>
                <w:ilvl w:val="0"/>
                <w:numId w:val="8"/>
              </w:numPr>
              <w:tabs>
                <w:tab w:val="left" w:pos="372"/>
              </w:tabs>
              <w:spacing w:after="120"/>
              <w:ind w:left="732" w:hanging="630"/>
              <w:rPr>
                <w:ins w:id="523" w:author="Lynne Eckerle" w:date="2022-12-08T20:33:00Z"/>
                <w:rFonts w:ascii="Times New Roman" w:hAnsi="Times New Roman"/>
                <w:sz w:val="22"/>
                <w:szCs w:val="22"/>
              </w:rPr>
            </w:pPr>
            <w:ins w:id="524" w:author="Lynne Eckerle" w:date="2022-12-08T20:33:00Z">
              <w:r w:rsidRPr="00F448A5">
                <w:rPr>
                  <w:rFonts w:ascii="Times New Roman" w:hAnsi="Times New Roman"/>
                  <w:sz w:val="22"/>
                  <w:szCs w:val="22"/>
                </w:rPr>
                <w:t>Help plan and lead monthly staff meetings/trainings and other required events.</w:t>
              </w:r>
            </w:ins>
          </w:p>
          <w:p w14:paraId="5C24BFE4" w14:textId="77777777" w:rsidR="00017A2A" w:rsidRPr="00F448A5" w:rsidRDefault="00017A2A" w:rsidP="00017A2A">
            <w:pPr>
              <w:numPr>
                <w:ilvl w:val="0"/>
                <w:numId w:val="8"/>
              </w:numPr>
              <w:tabs>
                <w:tab w:val="left" w:pos="-720"/>
                <w:tab w:val="left" w:pos="372"/>
              </w:tabs>
              <w:suppressAutoHyphens/>
              <w:spacing w:after="120"/>
              <w:ind w:left="732" w:hanging="630"/>
              <w:rPr>
                <w:ins w:id="525" w:author="Lynne Eckerle" w:date="2022-12-08T20:33:00Z"/>
                <w:rFonts w:ascii="Times New Roman" w:hAnsi="Times New Roman"/>
                <w:sz w:val="22"/>
                <w:szCs w:val="22"/>
              </w:rPr>
            </w:pPr>
            <w:ins w:id="526" w:author="Lynne Eckerle" w:date="2022-12-08T20:33:00Z">
              <w:r w:rsidRPr="00F448A5">
                <w:rPr>
                  <w:rFonts w:ascii="Times New Roman" w:hAnsi="Times New Roman"/>
                  <w:sz w:val="22"/>
                  <w:szCs w:val="22"/>
                </w:rPr>
                <w:t xml:space="preserve">Report immediately to Supervisor potential issues or concerns. </w:t>
              </w:r>
            </w:ins>
          </w:p>
          <w:p w14:paraId="08E27CCD" w14:textId="77777777" w:rsidR="00017A2A" w:rsidRPr="00F448A5" w:rsidRDefault="00017A2A" w:rsidP="00017A2A">
            <w:pPr>
              <w:numPr>
                <w:ilvl w:val="0"/>
                <w:numId w:val="8"/>
              </w:numPr>
              <w:tabs>
                <w:tab w:val="left" w:pos="-720"/>
                <w:tab w:val="left" w:pos="372"/>
              </w:tabs>
              <w:suppressAutoHyphens/>
              <w:spacing w:after="120"/>
              <w:ind w:left="732" w:hanging="630"/>
              <w:rPr>
                <w:ins w:id="527" w:author="Lynne Eckerle" w:date="2022-12-08T20:33:00Z"/>
                <w:rFonts w:ascii="Times New Roman" w:hAnsi="Times New Roman"/>
                <w:sz w:val="22"/>
                <w:szCs w:val="22"/>
              </w:rPr>
            </w:pPr>
            <w:ins w:id="528" w:author="Lynne Eckerle" w:date="2022-12-08T20:33:00Z">
              <w:r w:rsidRPr="00F448A5">
                <w:rPr>
                  <w:rFonts w:ascii="Times New Roman" w:hAnsi="Times New Roman"/>
                  <w:sz w:val="22"/>
                  <w:szCs w:val="22"/>
                </w:rPr>
                <w:t>Perform related duties as assigned.</w:t>
              </w:r>
            </w:ins>
          </w:p>
          <w:p w14:paraId="73DA7852" w14:textId="77777777" w:rsidR="00017A2A" w:rsidRPr="00F448A5" w:rsidRDefault="00017A2A" w:rsidP="00017A2A">
            <w:pPr>
              <w:numPr>
                <w:ilvl w:val="0"/>
                <w:numId w:val="8"/>
              </w:numPr>
              <w:tabs>
                <w:tab w:val="left" w:pos="-720"/>
                <w:tab w:val="left" w:pos="372"/>
              </w:tabs>
              <w:suppressAutoHyphens/>
              <w:spacing w:after="120"/>
              <w:ind w:left="732" w:hanging="630"/>
              <w:rPr>
                <w:ins w:id="529" w:author="Lynne Eckerle" w:date="2022-12-08T20:33:00Z"/>
                <w:rFonts w:ascii="Times New Roman" w:hAnsi="Times New Roman"/>
                <w:sz w:val="22"/>
                <w:szCs w:val="22"/>
              </w:rPr>
            </w:pPr>
            <w:ins w:id="530" w:author="Lynne Eckerle" w:date="2022-12-08T20:33:00Z">
              <w:r w:rsidRPr="00F448A5">
                <w:rPr>
                  <w:rFonts w:ascii="Times New Roman" w:hAnsi="Times New Roman"/>
                  <w:sz w:val="22"/>
                  <w:szCs w:val="22"/>
                </w:rPr>
                <w:t>Maintain reliable transportation.</w:t>
              </w:r>
            </w:ins>
          </w:p>
        </w:tc>
      </w:tr>
      <w:tr w:rsidR="00017A2A" w:rsidRPr="00F448A5" w14:paraId="0A3C93B8" w14:textId="77777777" w:rsidTr="00292EBD">
        <w:trPr>
          <w:ins w:id="531" w:author="Lynne Eckerle" w:date="2022-12-08T20:33:00Z"/>
        </w:trPr>
        <w:tc>
          <w:tcPr>
            <w:tcW w:w="1428" w:type="dxa"/>
          </w:tcPr>
          <w:p w14:paraId="7B983331" w14:textId="77777777" w:rsidR="00017A2A" w:rsidRPr="00F448A5" w:rsidRDefault="00017A2A" w:rsidP="00292EBD">
            <w:pPr>
              <w:tabs>
                <w:tab w:val="left" w:pos="-720"/>
              </w:tabs>
              <w:suppressAutoHyphens/>
              <w:rPr>
                <w:ins w:id="532" w:author="Lynne Eckerle" w:date="2022-12-08T20:33:00Z"/>
                <w:rFonts w:ascii="Times New Roman" w:hAnsi="Times New Roman"/>
                <w:b/>
                <w:spacing w:val="-2"/>
                <w:sz w:val="22"/>
                <w:szCs w:val="22"/>
              </w:rPr>
            </w:pPr>
            <w:ins w:id="533" w:author="Lynne Eckerle" w:date="2022-12-08T20:33:00Z">
              <w:r w:rsidRPr="00F448A5">
                <w:rPr>
                  <w:rFonts w:ascii="Times New Roman" w:hAnsi="Times New Roman"/>
                  <w:b/>
                  <w:spacing w:val="-2"/>
                  <w:sz w:val="22"/>
                  <w:szCs w:val="22"/>
                </w:rPr>
                <w:lastRenderedPageBreak/>
                <w:t>Critical skills, knowledge, and behaviors</w:t>
              </w:r>
            </w:ins>
          </w:p>
          <w:p w14:paraId="18F0DC3C" w14:textId="77777777" w:rsidR="00017A2A" w:rsidRPr="00F448A5" w:rsidRDefault="00017A2A" w:rsidP="00292EBD">
            <w:pPr>
              <w:tabs>
                <w:tab w:val="left" w:pos="-720"/>
              </w:tabs>
              <w:suppressAutoHyphens/>
              <w:rPr>
                <w:ins w:id="534" w:author="Lynne Eckerle" w:date="2022-12-08T20:33:00Z"/>
                <w:rFonts w:ascii="Times New Roman" w:hAnsi="Times New Roman"/>
                <w:b/>
                <w:spacing w:val="-2"/>
                <w:sz w:val="22"/>
                <w:szCs w:val="22"/>
              </w:rPr>
            </w:pPr>
          </w:p>
          <w:p w14:paraId="6B3D9FF8" w14:textId="77777777" w:rsidR="00017A2A" w:rsidRPr="00F448A5" w:rsidRDefault="00017A2A" w:rsidP="00292EBD">
            <w:pPr>
              <w:tabs>
                <w:tab w:val="left" w:pos="-720"/>
              </w:tabs>
              <w:suppressAutoHyphens/>
              <w:rPr>
                <w:ins w:id="535" w:author="Lynne Eckerle" w:date="2022-12-08T20:33:00Z"/>
                <w:rFonts w:ascii="Times New Roman" w:hAnsi="Times New Roman"/>
                <w:b/>
                <w:spacing w:val="-2"/>
                <w:sz w:val="22"/>
                <w:szCs w:val="22"/>
              </w:rPr>
            </w:pPr>
          </w:p>
          <w:p w14:paraId="362ED372" w14:textId="77777777" w:rsidR="00017A2A" w:rsidRPr="00F448A5" w:rsidRDefault="00017A2A" w:rsidP="00292EBD">
            <w:pPr>
              <w:tabs>
                <w:tab w:val="left" w:pos="-720"/>
              </w:tabs>
              <w:suppressAutoHyphens/>
              <w:rPr>
                <w:ins w:id="536" w:author="Lynne Eckerle" w:date="2022-12-08T20:33:00Z"/>
                <w:rFonts w:ascii="Times New Roman" w:hAnsi="Times New Roman"/>
                <w:b/>
                <w:spacing w:val="-2"/>
                <w:sz w:val="22"/>
                <w:szCs w:val="22"/>
              </w:rPr>
            </w:pPr>
          </w:p>
        </w:tc>
        <w:tc>
          <w:tcPr>
            <w:tcW w:w="9000" w:type="dxa"/>
            <w:gridSpan w:val="2"/>
          </w:tcPr>
          <w:p w14:paraId="3D729B0D" w14:textId="77777777" w:rsidR="00017A2A" w:rsidRPr="00F448A5" w:rsidRDefault="00017A2A" w:rsidP="00292EBD">
            <w:pPr>
              <w:tabs>
                <w:tab w:val="left" w:pos="2160"/>
                <w:tab w:val="left" w:pos="5040"/>
                <w:tab w:val="left" w:pos="6480"/>
              </w:tabs>
              <w:spacing w:after="120"/>
              <w:rPr>
                <w:ins w:id="537" w:author="Lynne Eckerle" w:date="2022-12-08T20:33:00Z"/>
                <w:rFonts w:ascii="Times New Roman" w:hAnsi="Times New Roman"/>
                <w:sz w:val="22"/>
                <w:szCs w:val="22"/>
              </w:rPr>
            </w:pPr>
            <w:ins w:id="538" w:author="Lynne Eckerle" w:date="2022-12-08T20:33:00Z">
              <w:r w:rsidRPr="00F448A5">
                <w:rPr>
                  <w:rFonts w:ascii="Times New Roman" w:hAnsi="Times New Roman"/>
                  <w:sz w:val="22"/>
                  <w:szCs w:val="22"/>
                </w:rPr>
                <w:t>Carries out responsibilities in accordance with the Agency’s policies and applicable laws.   Inspires and motivates ot</w:t>
              </w:r>
              <w:r>
                <w:rPr>
                  <w:rFonts w:ascii="Times New Roman" w:hAnsi="Times New Roman"/>
                  <w:sz w:val="22"/>
                  <w:szCs w:val="22"/>
                </w:rPr>
                <w:t>hers to support Thrive Alliance</w:t>
              </w:r>
              <w:r w:rsidRPr="00F448A5">
                <w:rPr>
                  <w:rFonts w:ascii="Times New Roman" w:hAnsi="Times New Roman"/>
                  <w:sz w:val="22"/>
                  <w:szCs w:val="22"/>
                </w:rPr>
                <w:t>.</w:t>
              </w:r>
            </w:ins>
          </w:p>
          <w:p w14:paraId="70B30501" w14:textId="77777777" w:rsidR="00017A2A" w:rsidRPr="00F448A5" w:rsidRDefault="00017A2A" w:rsidP="00292EBD">
            <w:pPr>
              <w:tabs>
                <w:tab w:val="left" w:pos="-720"/>
              </w:tabs>
              <w:suppressAutoHyphens/>
              <w:spacing w:after="120"/>
              <w:rPr>
                <w:ins w:id="539" w:author="Lynne Eckerle" w:date="2022-12-08T20:33:00Z"/>
                <w:rFonts w:ascii="Times New Roman" w:hAnsi="Times New Roman"/>
                <w:sz w:val="22"/>
                <w:szCs w:val="22"/>
              </w:rPr>
            </w:pPr>
            <w:ins w:id="540" w:author="Lynne Eckerle" w:date="2022-12-08T20:33:00Z">
              <w:r w:rsidRPr="00F448A5">
                <w:rPr>
                  <w:rFonts w:ascii="Times New Roman" w:hAnsi="Times New Roman"/>
                  <w:sz w:val="22"/>
                  <w:szCs w:val="22"/>
                </w:rPr>
                <w:t>Ability to read and interpret documents and technical reports.  Ability to write routine reports and routine business correspondence.  Ability to speak effectively before groups of customers or employees of organizations.</w:t>
              </w:r>
            </w:ins>
          </w:p>
          <w:p w14:paraId="1ED3FBEA" w14:textId="77777777" w:rsidR="00017A2A" w:rsidRPr="00F448A5" w:rsidRDefault="00017A2A" w:rsidP="00292EBD">
            <w:pPr>
              <w:tabs>
                <w:tab w:val="left" w:pos="0"/>
                <w:tab w:val="left" w:pos="2160"/>
                <w:tab w:val="left" w:pos="5040"/>
                <w:tab w:val="left" w:pos="6480"/>
              </w:tabs>
              <w:spacing w:after="120"/>
              <w:rPr>
                <w:ins w:id="541" w:author="Lynne Eckerle" w:date="2022-12-08T20:33:00Z"/>
                <w:rFonts w:ascii="Times New Roman" w:hAnsi="Times New Roman"/>
                <w:sz w:val="22"/>
                <w:szCs w:val="22"/>
              </w:rPr>
            </w:pPr>
            <w:ins w:id="542" w:author="Lynne Eckerle" w:date="2022-12-08T20:33:00Z">
              <w:r w:rsidRPr="00F448A5">
                <w:rPr>
                  <w:rFonts w:ascii="Times New Roman" w:hAnsi="Times New Roman"/>
                  <w:sz w:val="22"/>
                  <w:szCs w:val="22"/>
                </w:rPr>
                <w:t>Ability to solve practical problems and deal with a variety of concrete variables in situations where only limited standardization exists.  Ability to interpret a variety of instructions furnished in written, oral, diagram, or schedule form.</w:t>
              </w:r>
            </w:ins>
          </w:p>
          <w:p w14:paraId="4573FFEC" w14:textId="77777777" w:rsidR="00017A2A" w:rsidRPr="00F448A5" w:rsidRDefault="00017A2A" w:rsidP="00292EBD">
            <w:pPr>
              <w:tabs>
                <w:tab w:val="left" w:pos="2160"/>
                <w:tab w:val="left" w:pos="5040"/>
                <w:tab w:val="left" w:pos="6480"/>
              </w:tabs>
              <w:spacing w:after="120"/>
              <w:rPr>
                <w:ins w:id="543" w:author="Lynne Eckerle" w:date="2022-12-08T20:33:00Z"/>
                <w:rFonts w:ascii="Times New Roman" w:hAnsi="Times New Roman"/>
                <w:sz w:val="22"/>
                <w:szCs w:val="22"/>
              </w:rPr>
            </w:pPr>
            <w:ins w:id="544" w:author="Lynne Eckerle" w:date="2022-12-08T20:33:00Z">
              <w:r w:rsidRPr="00F448A5">
                <w:rPr>
                  <w:rFonts w:ascii="Times New Roman" w:hAnsi="Times New Roman"/>
                  <w:sz w:val="22"/>
                  <w:szCs w:val="22"/>
                </w:rPr>
                <w:t>As a representati</w:t>
              </w:r>
              <w:r>
                <w:rPr>
                  <w:rFonts w:ascii="Times New Roman" w:hAnsi="Times New Roman"/>
                  <w:sz w:val="22"/>
                  <w:szCs w:val="22"/>
                </w:rPr>
                <w:t>ve of Thrive Alliance</w:t>
              </w:r>
              <w:r w:rsidRPr="00F448A5">
                <w:rPr>
                  <w:rFonts w:ascii="Times New Roman" w:hAnsi="Times New Roman"/>
                  <w:sz w:val="22"/>
                  <w:szCs w:val="22"/>
                </w:rPr>
                <w:t>, all comments, attitudes, actions and behaviors have a direct effect on the Agency’s image and perceptions of service quality.  Interaction with clients, visitors, volunteer workers, co-workers, supervisors and other employees must be in a manner that is friendly, supportive, courteous, respectful, cooperative and professional.  This behavior will promote an atmosphere of teamwork and is congruent with the Agency’s standards and guidelines to promote positive relations in the community.</w:t>
              </w:r>
            </w:ins>
          </w:p>
          <w:p w14:paraId="0E2DD841" w14:textId="77777777" w:rsidR="00017A2A" w:rsidRPr="00F448A5" w:rsidRDefault="00017A2A" w:rsidP="00292EBD">
            <w:pPr>
              <w:pStyle w:val="Heading1"/>
              <w:spacing w:before="0" w:after="120"/>
              <w:rPr>
                <w:ins w:id="545" w:author="Lynne Eckerle" w:date="2022-12-08T20:33:00Z"/>
                <w:rFonts w:ascii="Times New Roman" w:hAnsi="Times New Roman"/>
                <w:b w:val="0"/>
                <w:sz w:val="22"/>
                <w:szCs w:val="22"/>
              </w:rPr>
            </w:pPr>
            <w:ins w:id="546" w:author="Lynne Eckerle" w:date="2022-12-08T20:33:00Z">
              <w:r w:rsidRPr="00F448A5">
                <w:rPr>
                  <w:rFonts w:ascii="Times New Roman" w:hAnsi="Times New Roman"/>
                  <w:b w:val="0"/>
                  <w:sz w:val="22"/>
                  <w:szCs w:val="22"/>
                </w:rPr>
                <w:t>Able to think logically and analytically.  Effective problem-solving skills.</w:t>
              </w:r>
            </w:ins>
          </w:p>
          <w:p w14:paraId="0FCDEF16" w14:textId="77777777" w:rsidR="00017A2A" w:rsidRPr="00F448A5" w:rsidRDefault="00017A2A" w:rsidP="00292EBD">
            <w:pPr>
              <w:spacing w:after="120"/>
              <w:rPr>
                <w:ins w:id="547" w:author="Lynne Eckerle" w:date="2022-12-08T20:33:00Z"/>
                <w:rFonts w:ascii="Times New Roman" w:hAnsi="Times New Roman"/>
                <w:sz w:val="22"/>
                <w:szCs w:val="22"/>
              </w:rPr>
            </w:pPr>
            <w:ins w:id="548" w:author="Lynne Eckerle" w:date="2022-12-08T20:33:00Z">
              <w:r w:rsidRPr="00F448A5">
                <w:rPr>
                  <w:rFonts w:ascii="Times New Roman" w:hAnsi="Times New Roman"/>
                  <w:sz w:val="22"/>
                  <w:szCs w:val="22"/>
                </w:rPr>
                <w:t>Proactive in anticipating and alerting others to problems with projects or processes.</w:t>
              </w:r>
            </w:ins>
          </w:p>
          <w:p w14:paraId="6A59DEAE" w14:textId="77777777" w:rsidR="00017A2A" w:rsidRPr="00F448A5" w:rsidRDefault="00017A2A" w:rsidP="00292EBD">
            <w:pPr>
              <w:pStyle w:val="Heading1"/>
              <w:spacing w:before="0" w:after="120"/>
              <w:rPr>
                <w:ins w:id="549" w:author="Lynne Eckerle" w:date="2022-12-08T20:33:00Z"/>
                <w:rFonts w:ascii="Times New Roman" w:hAnsi="Times New Roman"/>
                <w:b w:val="0"/>
                <w:sz w:val="22"/>
                <w:szCs w:val="22"/>
              </w:rPr>
            </w:pPr>
            <w:ins w:id="550" w:author="Lynne Eckerle" w:date="2022-12-08T20:33:00Z">
              <w:r w:rsidRPr="00F448A5">
                <w:rPr>
                  <w:rFonts w:ascii="Times New Roman" w:hAnsi="Times New Roman"/>
                  <w:b w:val="0"/>
                  <w:sz w:val="22"/>
                  <w:szCs w:val="22"/>
                </w:rPr>
                <w:lastRenderedPageBreak/>
                <w:t>High detail orientation and accuracy.</w:t>
              </w:r>
            </w:ins>
          </w:p>
          <w:p w14:paraId="14C0A230" w14:textId="77777777" w:rsidR="00017A2A" w:rsidRPr="00F448A5" w:rsidRDefault="00017A2A" w:rsidP="00292EBD">
            <w:pPr>
              <w:spacing w:after="120"/>
              <w:rPr>
                <w:ins w:id="551" w:author="Lynne Eckerle" w:date="2022-12-08T20:33:00Z"/>
                <w:rFonts w:ascii="Times New Roman" w:hAnsi="Times New Roman"/>
                <w:sz w:val="22"/>
                <w:szCs w:val="22"/>
              </w:rPr>
            </w:pPr>
            <w:ins w:id="552" w:author="Lynne Eckerle" w:date="2022-12-08T20:33:00Z">
              <w:r w:rsidRPr="00F448A5">
                <w:rPr>
                  <w:rFonts w:ascii="Times New Roman" w:hAnsi="Times New Roman"/>
                  <w:sz w:val="22"/>
                  <w:szCs w:val="22"/>
                </w:rPr>
                <w:t>Takes initiative and needs little supervision.</w:t>
              </w:r>
            </w:ins>
          </w:p>
          <w:p w14:paraId="3D1AD145" w14:textId="77777777" w:rsidR="00017A2A" w:rsidRPr="00F448A5" w:rsidRDefault="00017A2A" w:rsidP="00292EBD">
            <w:pPr>
              <w:spacing w:after="120"/>
              <w:rPr>
                <w:ins w:id="553" w:author="Lynne Eckerle" w:date="2022-12-08T20:33:00Z"/>
                <w:rFonts w:ascii="Times New Roman" w:hAnsi="Times New Roman"/>
                <w:sz w:val="22"/>
                <w:szCs w:val="22"/>
              </w:rPr>
            </w:pPr>
            <w:ins w:id="554" w:author="Lynne Eckerle" w:date="2022-12-08T20:33:00Z">
              <w:r w:rsidRPr="00F448A5">
                <w:rPr>
                  <w:rFonts w:ascii="Times New Roman" w:hAnsi="Times New Roman"/>
                  <w:sz w:val="22"/>
                  <w:szCs w:val="22"/>
                </w:rPr>
                <w:t>Able to prioritize, organize tasks and time, and follow up.</w:t>
              </w:r>
            </w:ins>
          </w:p>
          <w:p w14:paraId="48DB28FF" w14:textId="77777777" w:rsidR="00017A2A" w:rsidRPr="00F448A5" w:rsidRDefault="00017A2A" w:rsidP="00292EBD">
            <w:pPr>
              <w:spacing w:after="120"/>
              <w:rPr>
                <w:ins w:id="555" w:author="Lynne Eckerle" w:date="2022-12-08T20:33:00Z"/>
                <w:rFonts w:ascii="Times New Roman" w:hAnsi="Times New Roman"/>
                <w:sz w:val="22"/>
                <w:szCs w:val="22"/>
              </w:rPr>
            </w:pPr>
            <w:ins w:id="556" w:author="Lynne Eckerle" w:date="2022-12-08T20:33:00Z">
              <w:r w:rsidRPr="00F448A5">
                <w:rPr>
                  <w:rFonts w:ascii="Times New Roman" w:hAnsi="Times New Roman"/>
                  <w:sz w:val="22"/>
                  <w:szCs w:val="22"/>
                </w:rPr>
                <w:t>Performs responsibilities efficiently and timely.</w:t>
              </w:r>
            </w:ins>
          </w:p>
          <w:p w14:paraId="1AC08BD1" w14:textId="77777777" w:rsidR="00017A2A" w:rsidRPr="00F448A5" w:rsidRDefault="00017A2A" w:rsidP="00292EBD">
            <w:pPr>
              <w:spacing w:after="120"/>
              <w:rPr>
                <w:ins w:id="557" w:author="Lynne Eckerle" w:date="2022-12-08T20:33:00Z"/>
                <w:rFonts w:ascii="Times New Roman" w:hAnsi="Times New Roman"/>
                <w:sz w:val="22"/>
                <w:szCs w:val="22"/>
              </w:rPr>
            </w:pPr>
            <w:ins w:id="558" w:author="Lynne Eckerle" w:date="2022-12-08T20:33:00Z">
              <w:r w:rsidRPr="00F448A5">
                <w:rPr>
                  <w:rFonts w:ascii="Times New Roman" w:hAnsi="Times New Roman"/>
                  <w:sz w:val="22"/>
                  <w:szCs w:val="22"/>
                </w:rPr>
                <w:t>Able to juggle multiple requests and meet multiple deadlines.</w:t>
              </w:r>
            </w:ins>
          </w:p>
          <w:p w14:paraId="67C087D9" w14:textId="77777777" w:rsidR="00017A2A" w:rsidRPr="00F448A5" w:rsidRDefault="00017A2A" w:rsidP="00292EBD">
            <w:pPr>
              <w:pStyle w:val="Heading1"/>
              <w:spacing w:before="0" w:after="120"/>
              <w:rPr>
                <w:ins w:id="559" w:author="Lynne Eckerle" w:date="2022-12-08T20:33:00Z"/>
                <w:rFonts w:ascii="Times New Roman" w:hAnsi="Times New Roman"/>
                <w:b w:val="0"/>
                <w:sz w:val="22"/>
                <w:szCs w:val="22"/>
              </w:rPr>
            </w:pPr>
            <w:ins w:id="560" w:author="Lynne Eckerle" w:date="2022-12-08T20:33:00Z">
              <w:r w:rsidRPr="00F448A5">
                <w:rPr>
                  <w:rFonts w:ascii="Times New Roman" w:hAnsi="Times New Roman"/>
                  <w:b w:val="0"/>
                  <w:sz w:val="22"/>
                  <w:szCs w:val="22"/>
                </w:rPr>
                <w:t>Proficient in basic computer skills, i.e. Microsoft Word, Excel, Internet usage (e-mail) and the online reporting programs used throughout the organization.</w:t>
              </w:r>
            </w:ins>
          </w:p>
          <w:p w14:paraId="60286F24" w14:textId="77777777" w:rsidR="00017A2A" w:rsidRPr="00F448A5" w:rsidRDefault="00017A2A" w:rsidP="00292EBD">
            <w:pPr>
              <w:rPr>
                <w:ins w:id="561" w:author="Lynne Eckerle" w:date="2022-12-08T20:33:00Z"/>
                <w:rFonts w:ascii="Times New Roman" w:hAnsi="Times New Roman"/>
                <w:sz w:val="22"/>
                <w:szCs w:val="22"/>
              </w:rPr>
            </w:pPr>
            <w:ins w:id="562" w:author="Lynne Eckerle" w:date="2022-12-08T20:33:00Z">
              <w:r w:rsidRPr="00F448A5">
                <w:rPr>
                  <w:rFonts w:ascii="Times New Roman" w:hAnsi="Times New Roman"/>
                  <w:sz w:val="22"/>
                  <w:szCs w:val="22"/>
                </w:rPr>
                <w:t>Demonstrates proficiency in basic mathematics.</w:t>
              </w:r>
            </w:ins>
          </w:p>
        </w:tc>
      </w:tr>
      <w:tr w:rsidR="00017A2A" w:rsidRPr="00F448A5" w14:paraId="7334320E" w14:textId="77777777" w:rsidTr="00292EBD">
        <w:trPr>
          <w:ins w:id="563" w:author="Lynne Eckerle" w:date="2022-12-08T20:33:00Z"/>
        </w:trPr>
        <w:tc>
          <w:tcPr>
            <w:tcW w:w="1428" w:type="dxa"/>
          </w:tcPr>
          <w:p w14:paraId="50FBB2F0" w14:textId="77777777" w:rsidR="00017A2A" w:rsidRPr="00F448A5" w:rsidRDefault="00017A2A" w:rsidP="00292EBD">
            <w:pPr>
              <w:tabs>
                <w:tab w:val="left" w:pos="-720"/>
              </w:tabs>
              <w:suppressAutoHyphens/>
              <w:rPr>
                <w:ins w:id="564" w:author="Lynne Eckerle" w:date="2022-12-08T20:33:00Z"/>
                <w:rFonts w:ascii="Times New Roman" w:hAnsi="Times New Roman"/>
                <w:b/>
                <w:spacing w:val="-2"/>
                <w:sz w:val="22"/>
                <w:szCs w:val="22"/>
              </w:rPr>
            </w:pPr>
            <w:ins w:id="565" w:author="Lynne Eckerle" w:date="2022-12-08T20:33:00Z">
              <w:r w:rsidRPr="00F448A5">
                <w:rPr>
                  <w:rFonts w:ascii="Times New Roman" w:hAnsi="Times New Roman"/>
                  <w:b/>
                  <w:spacing w:val="-2"/>
                  <w:sz w:val="22"/>
                  <w:szCs w:val="22"/>
                </w:rPr>
                <w:lastRenderedPageBreak/>
                <w:t>Experience, education, degrees, licenses</w:t>
              </w:r>
            </w:ins>
          </w:p>
        </w:tc>
        <w:tc>
          <w:tcPr>
            <w:tcW w:w="9000" w:type="dxa"/>
            <w:gridSpan w:val="2"/>
          </w:tcPr>
          <w:p w14:paraId="630C8AC2" w14:textId="77777777" w:rsidR="00017A2A" w:rsidRPr="00F448A5" w:rsidRDefault="00017A2A" w:rsidP="00292EBD">
            <w:pPr>
              <w:rPr>
                <w:ins w:id="566" w:author="Lynne Eckerle" w:date="2022-12-08T20:33:00Z"/>
                <w:rFonts w:ascii="Times New Roman" w:hAnsi="Times New Roman"/>
                <w:sz w:val="22"/>
                <w:szCs w:val="22"/>
              </w:rPr>
            </w:pPr>
            <w:ins w:id="567" w:author="Lynne Eckerle" w:date="2022-12-08T20:33:00Z">
              <w:r w:rsidRPr="00F448A5">
                <w:rPr>
                  <w:rFonts w:ascii="Times New Roman" w:hAnsi="Times New Roman"/>
                  <w:sz w:val="22"/>
                  <w:szCs w:val="22"/>
                </w:rPr>
                <w:t>Minimum Baccalaureate Degree in a related area. Must meet and maintain state licensure and credentialing requirements set forth in</w:t>
              </w:r>
              <w:r w:rsidRPr="00F448A5">
                <w:rPr>
                  <w:rFonts w:ascii="Times New Roman" w:hAnsi="Times New Roman"/>
                  <w:b/>
                  <w:bCs/>
                  <w:i/>
                  <w:iCs/>
                  <w:sz w:val="22"/>
                  <w:szCs w:val="22"/>
                </w:rPr>
                <w:t xml:space="preserve"> Indiana First Steps Personnel Standards</w:t>
              </w:r>
              <w:r w:rsidRPr="00F448A5">
                <w:rPr>
                  <w:rFonts w:ascii="Times New Roman" w:hAnsi="Times New Roman"/>
                  <w:sz w:val="22"/>
                  <w:szCs w:val="22"/>
                </w:rPr>
                <w:t xml:space="preserve"> and remain in good standing with the Indiana First Steps system.  Valid Driver’s License and automobile liability insurance.</w:t>
              </w:r>
            </w:ins>
          </w:p>
        </w:tc>
      </w:tr>
      <w:tr w:rsidR="00017A2A" w:rsidRPr="00F448A5" w14:paraId="6C79D2ED" w14:textId="77777777" w:rsidTr="00292EBD">
        <w:trPr>
          <w:ins w:id="568" w:author="Lynne Eckerle" w:date="2022-12-08T20:33:00Z"/>
        </w:trPr>
        <w:tc>
          <w:tcPr>
            <w:tcW w:w="1428" w:type="dxa"/>
          </w:tcPr>
          <w:p w14:paraId="34712D69" w14:textId="77777777" w:rsidR="00017A2A" w:rsidRPr="00F448A5" w:rsidRDefault="00017A2A" w:rsidP="00292EBD">
            <w:pPr>
              <w:tabs>
                <w:tab w:val="left" w:pos="-720"/>
              </w:tabs>
              <w:suppressAutoHyphens/>
              <w:rPr>
                <w:ins w:id="569" w:author="Lynne Eckerle" w:date="2022-12-08T20:33:00Z"/>
                <w:rFonts w:ascii="Times New Roman" w:hAnsi="Times New Roman"/>
                <w:b/>
                <w:spacing w:val="-2"/>
                <w:sz w:val="22"/>
                <w:szCs w:val="22"/>
              </w:rPr>
            </w:pPr>
            <w:ins w:id="570" w:author="Lynne Eckerle" w:date="2022-12-08T20:33:00Z">
              <w:r w:rsidRPr="00F448A5">
                <w:rPr>
                  <w:rFonts w:ascii="Times New Roman" w:hAnsi="Times New Roman"/>
                  <w:b/>
                  <w:spacing w:val="-2"/>
                  <w:sz w:val="22"/>
                  <w:szCs w:val="22"/>
                </w:rPr>
                <w:t xml:space="preserve"> Physical demands</w:t>
              </w:r>
            </w:ins>
          </w:p>
          <w:p w14:paraId="74E7E564" w14:textId="77777777" w:rsidR="00017A2A" w:rsidRPr="00F448A5" w:rsidRDefault="00017A2A" w:rsidP="00292EBD">
            <w:pPr>
              <w:tabs>
                <w:tab w:val="left" w:pos="-720"/>
              </w:tabs>
              <w:suppressAutoHyphens/>
              <w:rPr>
                <w:ins w:id="571" w:author="Lynne Eckerle" w:date="2022-12-08T20:33:00Z"/>
                <w:rFonts w:ascii="Times New Roman" w:hAnsi="Times New Roman"/>
                <w:b/>
                <w:spacing w:val="-2"/>
                <w:sz w:val="22"/>
                <w:szCs w:val="22"/>
              </w:rPr>
            </w:pPr>
          </w:p>
        </w:tc>
        <w:tc>
          <w:tcPr>
            <w:tcW w:w="9000" w:type="dxa"/>
            <w:gridSpan w:val="2"/>
          </w:tcPr>
          <w:p w14:paraId="7F581BC5" w14:textId="77777777" w:rsidR="00017A2A" w:rsidRPr="00F448A5" w:rsidRDefault="00017A2A" w:rsidP="00292EBD">
            <w:pPr>
              <w:tabs>
                <w:tab w:val="left" w:pos="2160"/>
                <w:tab w:val="left" w:pos="5040"/>
                <w:tab w:val="left" w:pos="6480"/>
              </w:tabs>
              <w:spacing w:after="120"/>
              <w:rPr>
                <w:ins w:id="572" w:author="Lynne Eckerle" w:date="2022-12-08T20:33:00Z"/>
                <w:rFonts w:ascii="Times New Roman" w:hAnsi="Times New Roman"/>
                <w:sz w:val="22"/>
                <w:szCs w:val="22"/>
              </w:rPr>
            </w:pPr>
            <w:ins w:id="573" w:author="Lynne Eckerle" w:date="2022-12-08T20:33:00Z">
              <w:r w:rsidRPr="00F448A5">
                <w:rPr>
                  <w:rFonts w:ascii="Times New Roman" w:hAnsi="Times New Roman"/>
                  <w:sz w:val="22"/>
                  <w:szCs w:val="22"/>
                </w:rPr>
                <w:t>The physical demands described here are representative of those that must be met by an employee to successfully perform the essential functions of this job.  Reasonable accommodations may be made to enable individuals with disabilities to perform the essential functions.</w:t>
              </w:r>
            </w:ins>
          </w:p>
          <w:p w14:paraId="722E4AE0" w14:textId="77777777" w:rsidR="00017A2A" w:rsidRPr="00F448A5" w:rsidRDefault="00017A2A" w:rsidP="00292EBD">
            <w:pPr>
              <w:tabs>
                <w:tab w:val="left" w:pos="2160"/>
                <w:tab w:val="left" w:pos="5040"/>
                <w:tab w:val="left" w:pos="6480"/>
              </w:tabs>
              <w:spacing w:after="120"/>
              <w:rPr>
                <w:ins w:id="574" w:author="Lynne Eckerle" w:date="2022-12-08T20:33:00Z"/>
                <w:rFonts w:ascii="Times New Roman" w:hAnsi="Times New Roman"/>
                <w:sz w:val="22"/>
                <w:szCs w:val="22"/>
              </w:rPr>
            </w:pPr>
            <w:ins w:id="575" w:author="Lynne Eckerle" w:date="2022-12-08T20:33:00Z">
              <w:r w:rsidRPr="00F448A5">
                <w:rPr>
                  <w:rFonts w:ascii="Times New Roman" w:hAnsi="Times New Roman"/>
                  <w:sz w:val="22"/>
                  <w:szCs w:val="22"/>
                </w:rPr>
                <w:t xml:space="preserve">While performing the duties of this job, the employee is regularly required to use hands to finger, handle, or feel objects, tools, or controls.  Uses hands for writing and computer access </w:t>
              </w:r>
              <w:proofErr w:type="gramStart"/>
              <w:r w:rsidRPr="00F448A5">
                <w:rPr>
                  <w:rFonts w:ascii="Times New Roman" w:hAnsi="Times New Roman"/>
                  <w:sz w:val="22"/>
                  <w:szCs w:val="22"/>
                </w:rPr>
                <w:t>and  for</w:t>
              </w:r>
              <w:proofErr w:type="gramEnd"/>
              <w:r w:rsidRPr="00F448A5">
                <w:rPr>
                  <w:rFonts w:ascii="Times New Roman" w:hAnsi="Times New Roman"/>
                  <w:sz w:val="22"/>
                  <w:szCs w:val="22"/>
                </w:rPr>
                <w:t xml:space="preserve"> </w:t>
              </w:r>
              <w:r>
                <w:rPr>
                  <w:rFonts w:ascii="Times New Roman" w:hAnsi="Times New Roman"/>
                  <w:sz w:val="22"/>
                  <w:szCs w:val="22"/>
                </w:rPr>
                <w:t>manipulating papers and driving.</w:t>
              </w:r>
              <w:r w:rsidRPr="00F448A5">
                <w:rPr>
                  <w:rFonts w:ascii="Times New Roman" w:hAnsi="Times New Roman"/>
                  <w:sz w:val="22"/>
                  <w:szCs w:val="22"/>
                </w:rPr>
                <w:t xml:space="preserve"> The employee frequently is required to talk or hear.  The employee is required to stand, walk, sit, reach with hands and arms, stoop, and occasionally kneel, crouch, or crawl.  </w:t>
              </w:r>
            </w:ins>
          </w:p>
          <w:p w14:paraId="74FB6C62" w14:textId="77777777" w:rsidR="00017A2A" w:rsidRPr="00F448A5" w:rsidRDefault="00017A2A" w:rsidP="00292EBD">
            <w:pPr>
              <w:tabs>
                <w:tab w:val="left" w:pos="2160"/>
                <w:tab w:val="left" w:pos="5040"/>
                <w:tab w:val="left" w:pos="6480"/>
              </w:tabs>
              <w:rPr>
                <w:ins w:id="576" w:author="Lynne Eckerle" w:date="2022-12-08T20:33:00Z"/>
                <w:rFonts w:ascii="Times New Roman" w:hAnsi="Times New Roman"/>
                <w:sz w:val="22"/>
                <w:szCs w:val="22"/>
              </w:rPr>
            </w:pPr>
            <w:ins w:id="577" w:author="Lynne Eckerle" w:date="2022-12-08T20:33:00Z">
              <w:r w:rsidRPr="00F448A5">
                <w:rPr>
                  <w:rFonts w:ascii="Times New Roman" w:hAnsi="Times New Roman"/>
                  <w:sz w:val="22"/>
                  <w:szCs w:val="22"/>
                </w:rPr>
                <w:t>The employee must occasionally lift and/or move up to 15 pounds.  Specific vision abilities required by this job include close vision, distance vision, color vision, peripheral vision, depth perception, and the ability to adjust focus</w:t>
              </w:r>
              <w:r>
                <w:rPr>
                  <w:rFonts w:ascii="Times New Roman" w:hAnsi="Times New Roman"/>
                  <w:sz w:val="22"/>
                  <w:szCs w:val="22"/>
                </w:rPr>
                <w:t>.</w:t>
              </w:r>
              <w:r w:rsidRPr="00F448A5">
                <w:rPr>
                  <w:rFonts w:ascii="Times New Roman" w:hAnsi="Times New Roman"/>
                  <w:sz w:val="22"/>
                  <w:szCs w:val="22"/>
                </w:rPr>
                <w:t xml:space="preserve">  </w:t>
              </w:r>
            </w:ins>
          </w:p>
        </w:tc>
      </w:tr>
      <w:tr w:rsidR="00017A2A" w:rsidRPr="00F448A5" w14:paraId="0CBEAD18" w14:textId="77777777" w:rsidTr="00292EBD">
        <w:trPr>
          <w:ins w:id="578" w:author="Lynne Eckerle" w:date="2022-12-08T20:33:00Z"/>
        </w:trPr>
        <w:tc>
          <w:tcPr>
            <w:tcW w:w="1428" w:type="dxa"/>
          </w:tcPr>
          <w:p w14:paraId="189DBA86" w14:textId="77777777" w:rsidR="00017A2A" w:rsidRPr="00F448A5" w:rsidRDefault="00017A2A" w:rsidP="00292EBD">
            <w:pPr>
              <w:tabs>
                <w:tab w:val="left" w:pos="-720"/>
              </w:tabs>
              <w:suppressAutoHyphens/>
              <w:rPr>
                <w:ins w:id="579" w:author="Lynne Eckerle" w:date="2022-12-08T20:33:00Z"/>
                <w:rFonts w:ascii="Times New Roman" w:hAnsi="Times New Roman"/>
                <w:b/>
                <w:spacing w:val="-2"/>
                <w:sz w:val="22"/>
                <w:szCs w:val="22"/>
              </w:rPr>
            </w:pPr>
            <w:ins w:id="580" w:author="Lynne Eckerle" w:date="2022-12-08T20:33:00Z">
              <w:r w:rsidRPr="00F448A5">
                <w:rPr>
                  <w:rFonts w:ascii="Times New Roman" w:hAnsi="Times New Roman"/>
                  <w:b/>
                  <w:spacing w:val="-2"/>
                  <w:sz w:val="22"/>
                  <w:szCs w:val="22"/>
                </w:rPr>
                <w:t>Work environment</w:t>
              </w:r>
            </w:ins>
          </w:p>
        </w:tc>
        <w:tc>
          <w:tcPr>
            <w:tcW w:w="9000" w:type="dxa"/>
            <w:gridSpan w:val="2"/>
          </w:tcPr>
          <w:p w14:paraId="760953DC" w14:textId="77777777" w:rsidR="00017A2A" w:rsidRDefault="00017A2A" w:rsidP="00292EBD">
            <w:pPr>
              <w:tabs>
                <w:tab w:val="left" w:pos="2160"/>
                <w:tab w:val="left" w:pos="5040"/>
                <w:tab w:val="left" w:pos="6480"/>
              </w:tabs>
              <w:rPr>
                <w:ins w:id="581" w:author="Lynne Eckerle" w:date="2022-12-08T20:33:00Z"/>
                <w:rFonts w:ascii="Times New Roman" w:hAnsi="Times New Roman"/>
                <w:sz w:val="22"/>
                <w:szCs w:val="22"/>
              </w:rPr>
            </w:pPr>
            <w:ins w:id="582" w:author="Lynne Eckerle" w:date="2022-12-08T20:33:00Z">
              <w:r w:rsidRPr="00817773">
                <w:rPr>
                  <w:rFonts w:ascii="Times New Roman" w:hAnsi="Times New Roman"/>
                  <w:sz w:val="22"/>
                  <w:szCs w:val="22"/>
                </w:rPr>
                <w:t xml:space="preserve">Primary work location: </w:t>
              </w:r>
              <w:r>
                <w:rPr>
                  <w:rFonts w:ascii="Times New Roman" w:hAnsi="Times New Roman"/>
                  <w:sz w:val="22"/>
                  <w:szCs w:val="22"/>
                </w:rPr>
                <w:t>First Steps – South East office</w:t>
              </w:r>
            </w:ins>
          </w:p>
          <w:p w14:paraId="5EE30D11" w14:textId="77777777" w:rsidR="00017A2A" w:rsidRDefault="00017A2A" w:rsidP="00292EBD">
            <w:pPr>
              <w:tabs>
                <w:tab w:val="left" w:pos="2160"/>
                <w:tab w:val="left" w:pos="5040"/>
                <w:tab w:val="left" w:pos="6480"/>
              </w:tabs>
              <w:rPr>
                <w:ins w:id="583" w:author="Lynne Eckerle" w:date="2022-12-08T20:33:00Z"/>
                <w:rFonts w:ascii="Times New Roman" w:hAnsi="Times New Roman"/>
                <w:sz w:val="22"/>
                <w:szCs w:val="22"/>
              </w:rPr>
            </w:pPr>
          </w:p>
          <w:p w14:paraId="47791F9D" w14:textId="77777777" w:rsidR="00017A2A" w:rsidRPr="00F448A5" w:rsidRDefault="00017A2A" w:rsidP="00292EBD">
            <w:pPr>
              <w:tabs>
                <w:tab w:val="left" w:pos="2160"/>
                <w:tab w:val="left" w:pos="5040"/>
                <w:tab w:val="left" w:pos="6480"/>
              </w:tabs>
              <w:rPr>
                <w:ins w:id="584" w:author="Lynne Eckerle" w:date="2022-12-08T20:33:00Z"/>
                <w:rFonts w:ascii="Times New Roman" w:hAnsi="Times New Roman"/>
                <w:sz w:val="22"/>
                <w:szCs w:val="22"/>
              </w:rPr>
            </w:pPr>
            <w:ins w:id="585" w:author="Lynne Eckerle" w:date="2022-12-08T20:33:00Z">
              <w:r w:rsidRPr="00F448A5">
                <w:rPr>
                  <w:rFonts w:ascii="Times New Roman" w:hAnsi="Times New Roman"/>
                  <w:sz w:val="22"/>
                  <w:szCs w:val="22"/>
                </w:rPr>
                <w:t>The work environment characteristics described here are representative of those an employee encounters while performing the essential functions of this job.  Reasonable accommodations may be made to enable individuals with disabilities to perform the essential functions.</w:t>
              </w:r>
              <w:del w:id="586" w:author="slikens" w:date="2011-09-27T09:50:00Z">
                <w:r w:rsidRPr="00F448A5" w:rsidDel="00512211">
                  <w:rPr>
                    <w:rFonts w:ascii="Times New Roman" w:hAnsi="Times New Roman"/>
                    <w:sz w:val="22"/>
                    <w:szCs w:val="22"/>
                  </w:rPr>
                  <w:delText xml:space="preserve"> </w:delText>
                </w:r>
              </w:del>
            </w:ins>
          </w:p>
        </w:tc>
      </w:tr>
      <w:tr w:rsidR="00017A2A" w:rsidRPr="00F448A5" w14:paraId="2D37F7EB" w14:textId="77777777" w:rsidTr="00292EBD">
        <w:trPr>
          <w:ins w:id="587" w:author="Lynne Eckerle" w:date="2022-12-08T20:33:00Z"/>
        </w:trPr>
        <w:tc>
          <w:tcPr>
            <w:tcW w:w="1428" w:type="dxa"/>
          </w:tcPr>
          <w:p w14:paraId="0A032A25" w14:textId="77777777" w:rsidR="00017A2A" w:rsidRPr="00F448A5" w:rsidRDefault="00017A2A" w:rsidP="00292EBD">
            <w:pPr>
              <w:tabs>
                <w:tab w:val="left" w:pos="-720"/>
              </w:tabs>
              <w:suppressAutoHyphens/>
              <w:rPr>
                <w:ins w:id="588" w:author="Lynne Eckerle" w:date="2022-12-08T20:33:00Z"/>
                <w:rFonts w:ascii="Times New Roman" w:hAnsi="Times New Roman"/>
                <w:b/>
                <w:spacing w:val="-2"/>
                <w:sz w:val="22"/>
                <w:szCs w:val="22"/>
              </w:rPr>
            </w:pPr>
            <w:ins w:id="589" w:author="Lynne Eckerle" w:date="2022-12-08T20:33:00Z">
              <w:r w:rsidRPr="00F448A5">
                <w:rPr>
                  <w:rFonts w:ascii="Times New Roman" w:hAnsi="Times New Roman"/>
                  <w:b/>
                  <w:spacing w:val="-2"/>
                  <w:sz w:val="22"/>
                  <w:szCs w:val="22"/>
                </w:rPr>
                <w:t>Travel</w:t>
              </w:r>
            </w:ins>
          </w:p>
        </w:tc>
        <w:tc>
          <w:tcPr>
            <w:tcW w:w="9000" w:type="dxa"/>
            <w:gridSpan w:val="2"/>
          </w:tcPr>
          <w:p w14:paraId="3674784D" w14:textId="77777777" w:rsidR="00017A2A" w:rsidRPr="00F448A5" w:rsidRDefault="00017A2A" w:rsidP="00292EBD">
            <w:pPr>
              <w:tabs>
                <w:tab w:val="left" w:pos="2160"/>
                <w:tab w:val="left" w:pos="5040"/>
                <w:tab w:val="left" w:pos="6480"/>
              </w:tabs>
              <w:rPr>
                <w:ins w:id="590" w:author="Lynne Eckerle" w:date="2022-12-08T20:33:00Z"/>
                <w:rFonts w:ascii="Times New Roman" w:hAnsi="Times New Roman"/>
                <w:spacing w:val="-2"/>
                <w:sz w:val="22"/>
                <w:szCs w:val="22"/>
              </w:rPr>
            </w:pPr>
            <w:ins w:id="591" w:author="Lynne Eckerle" w:date="2022-12-08T20:33:00Z">
              <w:r w:rsidRPr="00F448A5">
                <w:rPr>
                  <w:rFonts w:ascii="Times New Roman" w:hAnsi="Times New Roman"/>
                  <w:spacing w:val="-2"/>
                  <w:sz w:val="22"/>
                  <w:szCs w:val="22"/>
                </w:rPr>
                <w:t xml:space="preserve">Requires travel to conferences and trainings, to local meetings, and </w:t>
              </w:r>
              <w:r>
                <w:rPr>
                  <w:rFonts w:ascii="Times New Roman" w:hAnsi="Times New Roman"/>
                  <w:spacing w:val="-2"/>
                  <w:sz w:val="22"/>
                  <w:szCs w:val="22"/>
                </w:rPr>
                <w:t>to home visits.</w:t>
              </w:r>
              <w:r w:rsidRPr="00F448A5">
                <w:rPr>
                  <w:rFonts w:ascii="Times New Roman" w:hAnsi="Times New Roman"/>
                  <w:spacing w:val="-2"/>
                  <w:sz w:val="22"/>
                  <w:szCs w:val="22"/>
                </w:rPr>
                <w:t xml:space="preserve">  </w:t>
              </w:r>
            </w:ins>
          </w:p>
        </w:tc>
      </w:tr>
    </w:tbl>
    <w:p w14:paraId="572EB2F5" w14:textId="77777777" w:rsidR="00017A2A" w:rsidRPr="00F448A5" w:rsidRDefault="00017A2A" w:rsidP="00017A2A">
      <w:pPr>
        <w:pStyle w:val="Heading2"/>
        <w:rPr>
          <w:ins w:id="592" w:author="Lynne Eckerle" w:date="2022-12-08T20:33:00Z"/>
          <w:spacing w:val="-3"/>
          <w:sz w:val="28"/>
          <w:szCs w:val="28"/>
        </w:rPr>
      </w:pPr>
    </w:p>
    <w:p w14:paraId="359450DF" w14:textId="77777777" w:rsidR="00017A2A" w:rsidRPr="00F448A5" w:rsidRDefault="00017A2A" w:rsidP="00017A2A">
      <w:pPr>
        <w:rPr>
          <w:ins w:id="593" w:author="Lynne Eckerle" w:date="2022-12-08T20:33:00Z"/>
          <w:rFonts w:ascii="Times New Roman" w:hAnsi="Times New Roman"/>
          <w:sz w:val="22"/>
          <w:szCs w:val="22"/>
        </w:rPr>
      </w:pPr>
      <w:ins w:id="594" w:author="Lynne Eckerle" w:date="2022-12-08T20:33:00Z">
        <w:r w:rsidRPr="00F448A5">
          <w:rPr>
            <w:rFonts w:ascii="Times New Roman" w:hAnsi="Times New Roman"/>
            <w:sz w:val="22"/>
            <w:szCs w:val="22"/>
          </w:rPr>
          <w:t>I have read and understand the responsibilities and requirements of my job description.</w:t>
        </w:r>
      </w:ins>
    </w:p>
    <w:p w14:paraId="15EF5C1F" w14:textId="77777777" w:rsidR="00017A2A" w:rsidRPr="00F448A5" w:rsidRDefault="00017A2A" w:rsidP="00017A2A">
      <w:pPr>
        <w:rPr>
          <w:ins w:id="595" w:author="Lynne Eckerle" w:date="2022-12-08T20:33:00Z"/>
          <w:rFonts w:ascii="Times New Roman" w:hAnsi="Times New Roman"/>
          <w:sz w:val="22"/>
          <w:szCs w:val="22"/>
        </w:rPr>
      </w:pPr>
    </w:p>
    <w:p w14:paraId="1AADD453" w14:textId="77777777" w:rsidR="00017A2A" w:rsidRPr="00F448A5" w:rsidRDefault="00017A2A" w:rsidP="00017A2A">
      <w:pPr>
        <w:rPr>
          <w:ins w:id="596" w:author="Lynne Eckerle" w:date="2022-12-08T20:33:00Z"/>
          <w:rFonts w:ascii="Times New Roman" w:hAnsi="Times New Roman"/>
          <w:sz w:val="22"/>
          <w:szCs w:val="22"/>
        </w:rPr>
      </w:pPr>
    </w:p>
    <w:p w14:paraId="19B73D6F" w14:textId="77777777" w:rsidR="00017A2A" w:rsidRPr="00F448A5" w:rsidRDefault="00017A2A" w:rsidP="00017A2A">
      <w:pPr>
        <w:pStyle w:val="NoSpacing"/>
        <w:rPr>
          <w:ins w:id="597" w:author="Lynne Eckerle" w:date="2022-12-08T20:33:00Z"/>
        </w:rPr>
      </w:pPr>
      <w:ins w:id="598" w:author="Lynne Eckerle" w:date="2022-12-08T20:33:00Z">
        <w:r w:rsidRPr="00F448A5">
          <w:t>___________________________</w:t>
        </w:r>
      </w:ins>
    </w:p>
    <w:p w14:paraId="25BC9787" w14:textId="77777777" w:rsidR="00017A2A" w:rsidRPr="00F448A5" w:rsidRDefault="00017A2A" w:rsidP="00017A2A">
      <w:pPr>
        <w:pStyle w:val="NoSpacing"/>
        <w:rPr>
          <w:ins w:id="599" w:author="Lynne Eckerle" w:date="2022-12-08T20:33:00Z"/>
          <w:rFonts w:ascii="Times New Roman" w:hAnsi="Times New Roman"/>
          <w:sz w:val="22"/>
          <w:szCs w:val="22"/>
        </w:rPr>
      </w:pPr>
      <w:ins w:id="600" w:author="Lynne Eckerle" w:date="2022-12-08T20:33:00Z">
        <w:r w:rsidRPr="00F448A5">
          <w:rPr>
            <w:rFonts w:ascii="Times New Roman" w:hAnsi="Times New Roman"/>
            <w:sz w:val="22"/>
            <w:szCs w:val="22"/>
          </w:rPr>
          <w:t>Employee Signature</w:t>
        </w:r>
        <w:r w:rsidRPr="00F448A5">
          <w:rPr>
            <w:rFonts w:ascii="Times New Roman" w:hAnsi="Times New Roman"/>
            <w:sz w:val="22"/>
            <w:szCs w:val="22"/>
          </w:rPr>
          <w:tab/>
        </w:r>
        <w:r w:rsidRPr="00F448A5">
          <w:rPr>
            <w:rFonts w:ascii="Times New Roman" w:hAnsi="Times New Roman"/>
            <w:sz w:val="22"/>
            <w:szCs w:val="22"/>
          </w:rPr>
          <w:tab/>
          <w:t>Date</w:t>
        </w:r>
      </w:ins>
    </w:p>
    <w:p w14:paraId="4F0DE577" w14:textId="77777777" w:rsidR="00017A2A" w:rsidRPr="00F448A5" w:rsidRDefault="00017A2A" w:rsidP="00017A2A">
      <w:pPr>
        <w:pStyle w:val="NoSpacing"/>
        <w:rPr>
          <w:ins w:id="601" w:author="Lynne Eckerle" w:date="2022-12-08T20:33:00Z"/>
          <w:rFonts w:ascii="Times New Roman" w:hAnsi="Times New Roman"/>
          <w:sz w:val="22"/>
          <w:szCs w:val="22"/>
        </w:rPr>
      </w:pPr>
    </w:p>
    <w:p w14:paraId="6328F4BF" w14:textId="77777777" w:rsidR="00017A2A" w:rsidRPr="00F448A5" w:rsidRDefault="00017A2A" w:rsidP="00017A2A">
      <w:pPr>
        <w:pStyle w:val="NoSpacing"/>
        <w:rPr>
          <w:ins w:id="602" w:author="Lynne Eckerle" w:date="2022-12-08T20:33:00Z"/>
          <w:rFonts w:ascii="Times New Roman" w:hAnsi="Times New Roman"/>
          <w:sz w:val="22"/>
          <w:szCs w:val="22"/>
        </w:rPr>
      </w:pPr>
    </w:p>
    <w:p w14:paraId="35424085" w14:textId="77777777" w:rsidR="00017A2A" w:rsidRPr="00F448A5" w:rsidRDefault="00017A2A" w:rsidP="00017A2A">
      <w:pPr>
        <w:pStyle w:val="NoSpacing"/>
        <w:rPr>
          <w:ins w:id="603" w:author="Lynne Eckerle" w:date="2022-12-08T20:33:00Z"/>
          <w:rFonts w:ascii="Times New Roman" w:hAnsi="Times New Roman"/>
          <w:sz w:val="22"/>
          <w:szCs w:val="22"/>
        </w:rPr>
      </w:pPr>
    </w:p>
    <w:p w14:paraId="49B1EED4" w14:textId="77777777" w:rsidR="00017A2A" w:rsidRPr="00F448A5" w:rsidRDefault="00017A2A" w:rsidP="00017A2A">
      <w:pPr>
        <w:pStyle w:val="NoSpacing"/>
        <w:rPr>
          <w:ins w:id="604" w:author="Lynne Eckerle" w:date="2022-12-08T20:33:00Z"/>
          <w:rFonts w:ascii="Times New Roman" w:hAnsi="Times New Roman"/>
          <w:sz w:val="22"/>
          <w:szCs w:val="22"/>
        </w:rPr>
      </w:pPr>
      <w:ins w:id="605" w:author="Lynne Eckerle" w:date="2022-12-08T20:33:00Z">
        <w:r w:rsidRPr="00F448A5">
          <w:rPr>
            <w:rFonts w:ascii="Times New Roman" w:hAnsi="Times New Roman"/>
            <w:sz w:val="22"/>
            <w:szCs w:val="22"/>
          </w:rPr>
          <w:t>_________________________________</w:t>
        </w:r>
      </w:ins>
    </w:p>
    <w:p w14:paraId="4A2423EA" w14:textId="77777777" w:rsidR="00017A2A" w:rsidRPr="00F448A5" w:rsidRDefault="00017A2A" w:rsidP="00017A2A">
      <w:pPr>
        <w:pStyle w:val="NoSpacing"/>
        <w:rPr>
          <w:ins w:id="606" w:author="Lynne Eckerle" w:date="2022-12-08T20:33:00Z"/>
          <w:rFonts w:ascii="Times New Roman" w:hAnsi="Times New Roman"/>
          <w:sz w:val="22"/>
          <w:szCs w:val="22"/>
        </w:rPr>
      </w:pPr>
      <w:ins w:id="607" w:author="Lynne Eckerle" w:date="2022-12-08T20:33:00Z">
        <w:r w:rsidRPr="00F448A5">
          <w:rPr>
            <w:rFonts w:ascii="Times New Roman" w:hAnsi="Times New Roman"/>
            <w:sz w:val="22"/>
            <w:szCs w:val="22"/>
          </w:rPr>
          <w:t>Supervisor Signature</w:t>
        </w:r>
        <w:r w:rsidRPr="00F448A5">
          <w:rPr>
            <w:rFonts w:ascii="Times New Roman" w:hAnsi="Times New Roman"/>
            <w:sz w:val="22"/>
            <w:szCs w:val="22"/>
          </w:rPr>
          <w:tab/>
        </w:r>
        <w:r w:rsidRPr="00F448A5">
          <w:rPr>
            <w:rFonts w:ascii="Times New Roman" w:hAnsi="Times New Roman"/>
            <w:sz w:val="22"/>
            <w:szCs w:val="22"/>
          </w:rPr>
          <w:tab/>
          <w:t>Date</w:t>
        </w:r>
      </w:ins>
    </w:p>
    <w:p w14:paraId="6782AD3C" w14:textId="77777777" w:rsidR="00017A2A" w:rsidRDefault="00017A2A">
      <w:pPr>
        <w:rPr>
          <w:ins w:id="608" w:author="Lynne Eckerle" w:date="2022-12-08T20:33:00Z"/>
          <w:rFonts w:ascii="Times New Roman" w:hAnsi="Times New Roman"/>
          <w:b/>
          <w:spacing w:val="-2"/>
          <w:szCs w:val="24"/>
        </w:rPr>
      </w:pPr>
      <w:ins w:id="609" w:author="Lynne Eckerle" w:date="2022-12-08T20:33:00Z">
        <w:r>
          <w:rPr>
            <w:rFonts w:ascii="Times New Roman" w:hAnsi="Times New Roman"/>
            <w:b/>
            <w:spacing w:val="-2"/>
            <w:szCs w:val="24"/>
          </w:rPr>
          <w:br w:type="page"/>
        </w:r>
      </w:ins>
    </w:p>
    <w:p w14:paraId="1B3CBFD9" w14:textId="77777777" w:rsidR="00292EBD" w:rsidRPr="00302500" w:rsidRDefault="00292EBD" w:rsidP="00292EBD">
      <w:pPr>
        <w:tabs>
          <w:tab w:val="left" w:pos="-720"/>
        </w:tabs>
        <w:suppressAutoHyphens/>
        <w:rPr>
          <w:ins w:id="610" w:author="Lynne Eckerle" w:date="2022-12-08T20:39:00Z"/>
          <w:rFonts w:ascii="Times New Roman" w:hAnsi="Times New Roman"/>
          <w:b/>
          <w:spacing w:val="-2"/>
          <w:szCs w:val="24"/>
        </w:rPr>
      </w:pPr>
      <w:ins w:id="611" w:author="Lynne Eckerle" w:date="2022-12-08T20:39:00Z">
        <w:r>
          <w:rPr>
            <w:rFonts w:ascii="Times New Roman" w:hAnsi="Times New Roman"/>
            <w:b/>
            <w:spacing w:val="-2"/>
            <w:szCs w:val="24"/>
          </w:rPr>
          <w:lastRenderedPageBreak/>
          <w:t xml:space="preserve">Thrive Alliance </w:t>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sidRPr="00302500">
          <w:rPr>
            <w:rFonts w:ascii="Times New Roman" w:hAnsi="Times New Roman"/>
            <w:b/>
            <w:spacing w:val="-2"/>
            <w:szCs w:val="24"/>
          </w:rPr>
          <w:tab/>
        </w:r>
        <w:r w:rsidRPr="00302500">
          <w:rPr>
            <w:rFonts w:ascii="Times New Roman" w:hAnsi="Times New Roman"/>
            <w:b/>
            <w:spacing w:val="-2"/>
            <w:szCs w:val="24"/>
          </w:rPr>
          <w:tab/>
        </w:r>
        <w:r w:rsidRPr="00302500">
          <w:rPr>
            <w:rFonts w:ascii="Times New Roman" w:hAnsi="Times New Roman"/>
            <w:b/>
            <w:spacing w:val="-2"/>
            <w:szCs w:val="24"/>
          </w:rPr>
          <w:tab/>
        </w:r>
        <w:r w:rsidRPr="00302500">
          <w:rPr>
            <w:rFonts w:ascii="Times New Roman" w:hAnsi="Times New Roman"/>
            <w:b/>
            <w:spacing w:val="-2"/>
            <w:szCs w:val="24"/>
          </w:rPr>
          <w:tab/>
          <w:t>Job Description</w:t>
        </w:r>
      </w:ins>
    </w:p>
    <w:p w14:paraId="0498B4A3" w14:textId="77777777" w:rsidR="00292EBD" w:rsidRPr="00302500" w:rsidRDefault="00292EBD" w:rsidP="00292EBD">
      <w:pPr>
        <w:tabs>
          <w:tab w:val="left" w:pos="-720"/>
        </w:tabs>
        <w:suppressAutoHyphens/>
        <w:rPr>
          <w:ins w:id="612" w:author="Lynne Eckerle" w:date="2022-12-08T20:39:00Z"/>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5754"/>
        <w:gridCol w:w="3246"/>
      </w:tblGrid>
      <w:tr w:rsidR="00292EBD" w:rsidRPr="00302500" w14:paraId="01271DCA" w14:textId="77777777" w:rsidTr="00292EBD">
        <w:trPr>
          <w:ins w:id="613" w:author="Lynne Eckerle" w:date="2022-12-08T20:39:00Z"/>
        </w:trPr>
        <w:tc>
          <w:tcPr>
            <w:tcW w:w="1428" w:type="dxa"/>
          </w:tcPr>
          <w:p w14:paraId="71568BA8" w14:textId="77777777" w:rsidR="00292EBD" w:rsidRPr="00302500" w:rsidRDefault="00292EBD" w:rsidP="00292EBD">
            <w:pPr>
              <w:tabs>
                <w:tab w:val="left" w:pos="-720"/>
              </w:tabs>
              <w:suppressAutoHyphens/>
              <w:rPr>
                <w:ins w:id="614" w:author="Lynne Eckerle" w:date="2022-12-08T20:39:00Z"/>
                <w:rFonts w:ascii="Times New Roman" w:hAnsi="Times New Roman"/>
                <w:b/>
                <w:spacing w:val="-2"/>
                <w:sz w:val="22"/>
                <w:szCs w:val="22"/>
              </w:rPr>
            </w:pPr>
            <w:ins w:id="615" w:author="Lynne Eckerle" w:date="2022-12-08T20:39:00Z">
              <w:r w:rsidRPr="00302500">
                <w:rPr>
                  <w:rFonts w:ascii="Times New Roman" w:hAnsi="Times New Roman"/>
                  <w:b/>
                  <w:spacing w:val="-2"/>
                  <w:sz w:val="22"/>
                  <w:szCs w:val="22"/>
                </w:rPr>
                <w:t>Title</w:t>
              </w:r>
            </w:ins>
          </w:p>
        </w:tc>
        <w:tc>
          <w:tcPr>
            <w:tcW w:w="5754" w:type="dxa"/>
          </w:tcPr>
          <w:p w14:paraId="20389FF3" w14:textId="77777777" w:rsidR="00292EBD" w:rsidRPr="00302500" w:rsidRDefault="00292EBD" w:rsidP="00292EBD">
            <w:pPr>
              <w:tabs>
                <w:tab w:val="left" w:pos="-720"/>
              </w:tabs>
              <w:suppressAutoHyphens/>
              <w:rPr>
                <w:ins w:id="616" w:author="Lynne Eckerle" w:date="2022-12-08T20:39:00Z"/>
                <w:rFonts w:ascii="Times New Roman" w:hAnsi="Times New Roman"/>
                <w:spacing w:val="-2"/>
                <w:sz w:val="22"/>
                <w:szCs w:val="22"/>
              </w:rPr>
            </w:pPr>
            <w:ins w:id="617" w:author="Lynne Eckerle" w:date="2022-12-08T20:39:00Z">
              <w:r w:rsidRPr="00302500">
                <w:rPr>
                  <w:rFonts w:ascii="Times New Roman" w:hAnsi="Times New Roman"/>
                  <w:sz w:val="22"/>
                  <w:szCs w:val="22"/>
                </w:rPr>
                <w:t>First Steps – South East LPCC Coordinator</w:t>
              </w:r>
              <w:r>
                <w:rPr>
                  <w:rFonts w:ascii="Times New Roman" w:hAnsi="Times New Roman"/>
                  <w:sz w:val="22"/>
                  <w:szCs w:val="22"/>
                </w:rPr>
                <w:t xml:space="preserve">- </w:t>
              </w:r>
            </w:ins>
          </w:p>
        </w:tc>
        <w:tc>
          <w:tcPr>
            <w:tcW w:w="3246" w:type="dxa"/>
          </w:tcPr>
          <w:p w14:paraId="375CE0C1" w14:textId="77777777" w:rsidR="00292EBD" w:rsidRPr="00302500" w:rsidRDefault="00292EBD" w:rsidP="00292EBD">
            <w:pPr>
              <w:tabs>
                <w:tab w:val="left" w:pos="-720"/>
              </w:tabs>
              <w:suppressAutoHyphens/>
              <w:rPr>
                <w:ins w:id="618" w:author="Lynne Eckerle" w:date="2022-12-08T20:39:00Z"/>
                <w:rFonts w:ascii="Times New Roman" w:hAnsi="Times New Roman"/>
                <w:b/>
                <w:spacing w:val="-2"/>
                <w:sz w:val="22"/>
                <w:szCs w:val="22"/>
              </w:rPr>
            </w:pPr>
            <w:ins w:id="619" w:author="Lynne Eckerle" w:date="2022-12-08T20:39:00Z">
              <w:r>
                <w:rPr>
                  <w:rFonts w:ascii="Times New Roman" w:hAnsi="Times New Roman"/>
                  <w:b/>
                  <w:spacing w:val="-2"/>
                  <w:sz w:val="22"/>
                  <w:szCs w:val="22"/>
                </w:rPr>
                <w:t>Non-</w:t>
              </w:r>
              <w:r w:rsidRPr="00302500">
                <w:rPr>
                  <w:rFonts w:ascii="Times New Roman" w:hAnsi="Times New Roman"/>
                  <w:b/>
                  <w:spacing w:val="-2"/>
                  <w:sz w:val="22"/>
                  <w:szCs w:val="22"/>
                </w:rPr>
                <w:t>Exempt</w:t>
              </w:r>
            </w:ins>
          </w:p>
        </w:tc>
      </w:tr>
      <w:tr w:rsidR="00292EBD" w:rsidRPr="00302500" w14:paraId="02DC145E" w14:textId="77777777" w:rsidTr="00292EBD">
        <w:trPr>
          <w:ins w:id="620" w:author="Lynne Eckerle" w:date="2022-12-08T20:39:00Z"/>
        </w:trPr>
        <w:tc>
          <w:tcPr>
            <w:tcW w:w="1428" w:type="dxa"/>
          </w:tcPr>
          <w:p w14:paraId="54AE8168" w14:textId="77777777" w:rsidR="00292EBD" w:rsidRPr="00302500" w:rsidRDefault="00292EBD" w:rsidP="00292EBD">
            <w:pPr>
              <w:tabs>
                <w:tab w:val="left" w:pos="-720"/>
              </w:tabs>
              <w:suppressAutoHyphens/>
              <w:rPr>
                <w:ins w:id="621" w:author="Lynne Eckerle" w:date="2022-12-08T20:39:00Z"/>
                <w:rFonts w:ascii="Times New Roman" w:hAnsi="Times New Roman"/>
                <w:b/>
                <w:spacing w:val="-2"/>
                <w:sz w:val="22"/>
                <w:szCs w:val="22"/>
              </w:rPr>
            </w:pPr>
            <w:ins w:id="622" w:author="Lynne Eckerle" w:date="2022-12-08T20:39:00Z">
              <w:r w:rsidRPr="00302500">
                <w:rPr>
                  <w:rFonts w:ascii="Times New Roman" w:hAnsi="Times New Roman"/>
                  <w:b/>
                  <w:spacing w:val="-2"/>
                  <w:sz w:val="22"/>
                  <w:szCs w:val="22"/>
                </w:rPr>
                <w:t>Reports to</w:t>
              </w:r>
            </w:ins>
          </w:p>
        </w:tc>
        <w:tc>
          <w:tcPr>
            <w:tcW w:w="5754" w:type="dxa"/>
          </w:tcPr>
          <w:p w14:paraId="45A7675F" w14:textId="77777777" w:rsidR="00292EBD" w:rsidRPr="00302500" w:rsidRDefault="00292EBD" w:rsidP="00292EBD">
            <w:pPr>
              <w:tabs>
                <w:tab w:val="left" w:pos="-720"/>
              </w:tabs>
              <w:suppressAutoHyphens/>
              <w:rPr>
                <w:ins w:id="623" w:author="Lynne Eckerle" w:date="2022-12-08T20:39:00Z"/>
                <w:rFonts w:ascii="Times New Roman" w:hAnsi="Times New Roman"/>
                <w:spacing w:val="-2"/>
                <w:sz w:val="22"/>
                <w:szCs w:val="22"/>
              </w:rPr>
            </w:pPr>
            <w:ins w:id="624" w:author="Lynne Eckerle" w:date="2022-12-08T20:39:00Z">
              <w:r w:rsidRPr="00302500">
                <w:rPr>
                  <w:rFonts w:ascii="Times New Roman" w:hAnsi="Times New Roman"/>
                  <w:spacing w:val="-2"/>
                  <w:sz w:val="22"/>
                  <w:szCs w:val="22"/>
                </w:rPr>
                <w:t>First Steps – South East Program Director</w:t>
              </w:r>
            </w:ins>
          </w:p>
        </w:tc>
        <w:tc>
          <w:tcPr>
            <w:tcW w:w="3246" w:type="dxa"/>
          </w:tcPr>
          <w:p w14:paraId="42357EBA" w14:textId="77777777" w:rsidR="00292EBD" w:rsidRDefault="00292EBD" w:rsidP="00292EBD">
            <w:pPr>
              <w:tabs>
                <w:tab w:val="left" w:pos="-720"/>
              </w:tabs>
              <w:suppressAutoHyphens/>
              <w:rPr>
                <w:ins w:id="625" w:author="Lynne Eckerle" w:date="2022-12-08T20:39:00Z"/>
                <w:rFonts w:ascii="Times New Roman" w:hAnsi="Times New Roman"/>
                <w:spacing w:val="-2"/>
                <w:sz w:val="22"/>
                <w:szCs w:val="22"/>
              </w:rPr>
            </w:pPr>
            <w:ins w:id="626" w:author="Lynne Eckerle" w:date="2022-12-08T20:39:00Z">
              <w:r w:rsidRPr="00302500">
                <w:rPr>
                  <w:rFonts w:ascii="Times New Roman" w:hAnsi="Times New Roman"/>
                  <w:b/>
                  <w:spacing w:val="-2"/>
                  <w:sz w:val="22"/>
                  <w:szCs w:val="22"/>
                </w:rPr>
                <w:t>Date last revised:</w:t>
              </w:r>
            </w:ins>
          </w:p>
          <w:p w14:paraId="194B8FE5" w14:textId="77777777" w:rsidR="00292EBD" w:rsidRPr="00302500" w:rsidRDefault="00292EBD" w:rsidP="00292EBD">
            <w:pPr>
              <w:tabs>
                <w:tab w:val="left" w:pos="-720"/>
              </w:tabs>
              <w:suppressAutoHyphens/>
              <w:rPr>
                <w:ins w:id="627" w:author="Lynne Eckerle" w:date="2022-12-08T20:39:00Z"/>
                <w:rFonts w:ascii="Times New Roman" w:hAnsi="Times New Roman"/>
                <w:spacing w:val="-2"/>
                <w:sz w:val="22"/>
                <w:szCs w:val="22"/>
              </w:rPr>
            </w:pPr>
            <w:ins w:id="628" w:author="Lynne Eckerle" w:date="2022-12-08T20:39:00Z">
              <w:r>
                <w:rPr>
                  <w:rFonts w:ascii="Times New Roman" w:hAnsi="Times New Roman"/>
                  <w:spacing w:val="-2"/>
                  <w:sz w:val="22"/>
                  <w:szCs w:val="22"/>
                </w:rPr>
                <w:t>January 2020</w:t>
              </w:r>
            </w:ins>
          </w:p>
        </w:tc>
      </w:tr>
      <w:tr w:rsidR="00292EBD" w:rsidRPr="00302500" w14:paraId="5313BE9A" w14:textId="77777777" w:rsidTr="00292EBD">
        <w:trPr>
          <w:ins w:id="629" w:author="Lynne Eckerle" w:date="2022-12-08T20:39:00Z"/>
        </w:trPr>
        <w:tc>
          <w:tcPr>
            <w:tcW w:w="1428" w:type="dxa"/>
          </w:tcPr>
          <w:p w14:paraId="50061B43" w14:textId="77777777" w:rsidR="00292EBD" w:rsidRPr="00302500" w:rsidRDefault="00292EBD" w:rsidP="00292EBD">
            <w:pPr>
              <w:tabs>
                <w:tab w:val="left" w:pos="-720"/>
              </w:tabs>
              <w:suppressAutoHyphens/>
              <w:rPr>
                <w:ins w:id="630" w:author="Lynne Eckerle" w:date="2022-12-08T20:39:00Z"/>
                <w:rFonts w:ascii="Times New Roman" w:hAnsi="Times New Roman"/>
                <w:b/>
                <w:spacing w:val="-2"/>
                <w:sz w:val="22"/>
                <w:szCs w:val="22"/>
              </w:rPr>
            </w:pPr>
            <w:ins w:id="631" w:author="Lynne Eckerle" w:date="2022-12-08T20:39:00Z">
              <w:r w:rsidRPr="00302500">
                <w:rPr>
                  <w:rFonts w:ascii="Times New Roman" w:hAnsi="Times New Roman"/>
                  <w:b/>
                  <w:spacing w:val="-2"/>
                  <w:sz w:val="22"/>
                  <w:szCs w:val="22"/>
                </w:rPr>
                <w:t>Supervises</w:t>
              </w:r>
            </w:ins>
          </w:p>
        </w:tc>
        <w:tc>
          <w:tcPr>
            <w:tcW w:w="9000" w:type="dxa"/>
            <w:gridSpan w:val="2"/>
          </w:tcPr>
          <w:p w14:paraId="1550AD44" w14:textId="77777777" w:rsidR="00292EBD" w:rsidRPr="00302500" w:rsidRDefault="00292EBD" w:rsidP="00292EBD">
            <w:pPr>
              <w:tabs>
                <w:tab w:val="left" w:pos="-720"/>
              </w:tabs>
              <w:suppressAutoHyphens/>
              <w:rPr>
                <w:ins w:id="632" w:author="Lynne Eckerle" w:date="2022-12-08T20:39:00Z"/>
                <w:rFonts w:ascii="Times New Roman" w:hAnsi="Times New Roman"/>
                <w:spacing w:val="-2"/>
                <w:sz w:val="22"/>
                <w:szCs w:val="22"/>
              </w:rPr>
            </w:pPr>
            <w:ins w:id="633" w:author="Lynne Eckerle" w:date="2022-12-08T20:39:00Z">
              <w:r w:rsidRPr="00302500">
                <w:rPr>
                  <w:rFonts w:ascii="Times New Roman" w:hAnsi="Times New Roman"/>
                  <w:spacing w:val="-2"/>
                  <w:sz w:val="22"/>
                  <w:szCs w:val="22"/>
                </w:rPr>
                <w:t>No supervisory responsibilities</w:t>
              </w:r>
            </w:ins>
          </w:p>
        </w:tc>
      </w:tr>
      <w:tr w:rsidR="00292EBD" w:rsidRPr="00302500" w14:paraId="6F3F3F43" w14:textId="77777777" w:rsidTr="00292EBD">
        <w:trPr>
          <w:ins w:id="634" w:author="Lynne Eckerle" w:date="2022-12-08T20:39:00Z"/>
        </w:trPr>
        <w:tc>
          <w:tcPr>
            <w:tcW w:w="1428" w:type="dxa"/>
          </w:tcPr>
          <w:p w14:paraId="3783FCED" w14:textId="77777777" w:rsidR="00292EBD" w:rsidRPr="00302500" w:rsidRDefault="00292EBD" w:rsidP="00292EBD">
            <w:pPr>
              <w:tabs>
                <w:tab w:val="left" w:pos="-720"/>
              </w:tabs>
              <w:suppressAutoHyphens/>
              <w:rPr>
                <w:ins w:id="635" w:author="Lynne Eckerle" w:date="2022-12-08T20:39:00Z"/>
                <w:rFonts w:ascii="Times New Roman" w:hAnsi="Times New Roman"/>
                <w:b/>
                <w:spacing w:val="-2"/>
                <w:sz w:val="22"/>
                <w:szCs w:val="22"/>
              </w:rPr>
            </w:pPr>
            <w:ins w:id="636" w:author="Lynne Eckerle" w:date="2022-12-08T20:39:00Z">
              <w:r w:rsidRPr="00302500">
                <w:rPr>
                  <w:rFonts w:ascii="Times New Roman" w:hAnsi="Times New Roman"/>
                  <w:b/>
                  <w:spacing w:val="-2"/>
                  <w:sz w:val="22"/>
                  <w:szCs w:val="22"/>
                </w:rPr>
                <w:t>Summary</w:t>
              </w:r>
            </w:ins>
          </w:p>
          <w:p w14:paraId="5D8AE7EA" w14:textId="77777777" w:rsidR="00292EBD" w:rsidRPr="00302500" w:rsidRDefault="00292EBD" w:rsidP="00292EBD">
            <w:pPr>
              <w:tabs>
                <w:tab w:val="left" w:pos="-720"/>
              </w:tabs>
              <w:suppressAutoHyphens/>
              <w:rPr>
                <w:ins w:id="637" w:author="Lynne Eckerle" w:date="2022-12-08T20:39:00Z"/>
                <w:rFonts w:ascii="Times New Roman" w:hAnsi="Times New Roman"/>
                <w:b/>
                <w:spacing w:val="-2"/>
                <w:sz w:val="22"/>
                <w:szCs w:val="22"/>
              </w:rPr>
            </w:pPr>
          </w:p>
        </w:tc>
        <w:tc>
          <w:tcPr>
            <w:tcW w:w="9000" w:type="dxa"/>
            <w:gridSpan w:val="2"/>
          </w:tcPr>
          <w:p w14:paraId="34EFD15A" w14:textId="77777777" w:rsidR="00292EBD" w:rsidRPr="00302500" w:rsidRDefault="00292EBD" w:rsidP="00292EBD">
            <w:pPr>
              <w:rPr>
                <w:ins w:id="638" w:author="Lynne Eckerle" w:date="2022-12-08T20:39:00Z"/>
                <w:rFonts w:ascii="Times New Roman" w:hAnsi="Times New Roman"/>
                <w:sz w:val="22"/>
                <w:szCs w:val="22"/>
              </w:rPr>
            </w:pPr>
            <w:ins w:id="639" w:author="Lynne Eckerle" w:date="2022-12-08T20:39:00Z">
              <w:r w:rsidRPr="00302500">
                <w:rPr>
                  <w:rFonts w:ascii="Times New Roman" w:hAnsi="Times New Roman"/>
                  <w:sz w:val="22"/>
                  <w:szCs w:val="22"/>
                </w:rPr>
                <w:t>Facilitates development and coordination of</w:t>
              </w:r>
              <w:r>
                <w:rPr>
                  <w:rFonts w:ascii="Times New Roman" w:hAnsi="Times New Roman"/>
                  <w:sz w:val="22"/>
                  <w:szCs w:val="22"/>
                </w:rPr>
                <w:t xml:space="preserve"> </w:t>
              </w:r>
              <w:r w:rsidRPr="00302500">
                <w:rPr>
                  <w:rFonts w:ascii="Times New Roman" w:hAnsi="Times New Roman"/>
                  <w:sz w:val="22"/>
                  <w:szCs w:val="22"/>
                </w:rPr>
                <w:t>local (</w:t>
              </w:r>
              <w:r>
                <w:rPr>
                  <w:rFonts w:ascii="Times New Roman" w:hAnsi="Times New Roman"/>
                  <w:sz w:val="22"/>
                  <w:szCs w:val="22"/>
                </w:rPr>
                <w:t>twenty-five</w:t>
              </w:r>
              <w:r w:rsidRPr="00302500">
                <w:rPr>
                  <w:rFonts w:ascii="Times New Roman" w:hAnsi="Times New Roman"/>
                  <w:sz w:val="22"/>
                  <w:szCs w:val="22"/>
                </w:rPr>
                <w:t xml:space="preserve"> counties) systems of early intervention services for families of infants and toddlers with developmental concerns and needs and ensures collaboration with community agencies and community leaders in </w:t>
              </w:r>
              <w:r>
                <w:rPr>
                  <w:rFonts w:ascii="Times New Roman" w:hAnsi="Times New Roman"/>
                  <w:sz w:val="22"/>
                  <w:szCs w:val="22"/>
                </w:rPr>
                <w:t>twenty-five</w:t>
              </w:r>
              <w:r w:rsidRPr="00302500">
                <w:rPr>
                  <w:rFonts w:ascii="Times New Roman" w:hAnsi="Times New Roman"/>
                  <w:sz w:val="22"/>
                  <w:szCs w:val="22"/>
                </w:rPr>
                <w:t xml:space="preserve"> counties to achieve the vision of the early intervention system. </w:t>
              </w:r>
            </w:ins>
          </w:p>
        </w:tc>
      </w:tr>
      <w:tr w:rsidR="00292EBD" w:rsidRPr="00302500" w14:paraId="693D0667" w14:textId="77777777" w:rsidTr="00292EBD">
        <w:trPr>
          <w:ins w:id="640" w:author="Lynne Eckerle" w:date="2022-12-08T20:39:00Z"/>
        </w:trPr>
        <w:tc>
          <w:tcPr>
            <w:tcW w:w="1428" w:type="dxa"/>
          </w:tcPr>
          <w:p w14:paraId="686AD7D0" w14:textId="77777777" w:rsidR="00292EBD" w:rsidRPr="00302500" w:rsidRDefault="00292EBD" w:rsidP="00292EBD">
            <w:pPr>
              <w:tabs>
                <w:tab w:val="left" w:pos="-720"/>
              </w:tabs>
              <w:suppressAutoHyphens/>
              <w:rPr>
                <w:ins w:id="641" w:author="Lynne Eckerle" w:date="2022-12-08T20:39:00Z"/>
                <w:rFonts w:ascii="Times New Roman" w:hAnsi="Times New Roman"/>
                <w:b/>
                <w:spacing w:val="-2"/>
                <w:sz w:val="22"/>
                <w:szCs w:val="22"/>
              </w:rPr>
            </w:pPr>
            <w:ins w:id="642" w:author="Lynne Eckerle" w:date="2022-12-08T20:39:00Z">
              <w:r w:rsidRPr="00302500">
                <w:rPr>
                  <w:rFonts w:ascii="Times New Roman" w:hAnsi="Times New Roman"/>
                  <w:b/>
                  <w:spacing w:val="-2"/>
                  <w:sz w:val="22"/>
                  <w:szCs w:val="22"/>
                </w:rPr>
                <w:t>Evaluation of performance</w:t>
              </w:r>
            </w:ins>
          </w:p>
          <w:p w14:paraId="65E624BF" w14:textId="77777777" w:rsidR="00292EBD" w:rsidRPr="00302500" w:rsidRDefault="00292EBD" w:rsidP="00292EBD">
            <w:pPr>
              <w:tabs>
                <w:tab w:val="left" w:pos="-720"/>
              </w:tabs>
              <w:suppressAutoHyphens/>
              <w:rPr>
                <w:ins w:id="643" w:author="Lynne Eckerle" w:date="2022-12-08T20:39:00Z"/>
                <w:rFonts w:ascii="Times New Roman" w:hAnsi="Times New Roman"/>
                <w:b/>
                <w:spacing w:val="-2"/>
                <w:sz w:val="22"/>
                <w:szCs w:val="22"/>
              </w:rPr>
            </w:pPr>
          </w:p>
        </w:tc>
        <w:tc>
          <w:tcPr>
            <w:tcW w:w="9000" w:type="dxa"/>
            <w:gridSpan w:val="2"/>
          </w:tcPr>
          <w:p w14:paraId="491C9997" w14:textId="77777777" w:rsidR="00292EBD" w:rsidRPr="00302500" w:rsidRDefault="00292EBD" w:rsidP="00292EBD">
            <w:pPr>
              <w:tabs>
                <w:tab w:val="left" w:pos="-720"/>
              </w:tabs>
              <w:suppressAutoHyphens/>
              <w:rPr>
                <w:ins w:id="644" w:author="Lynne Eckerle" w:date="2022-12-08T20:39:00Z"/>
                <w:rFonts w:ascii="Times New Roman" w:hAnsi="Times New Roman"/>
                <w:spacing w:val="-2"/>
                <w:sz w:val="22"/>
                <w:szCs w:val="22"/>
              </w:rPr>
            </w:pPr>
            <w:ins w:id="645" w:author="Lynne Eckerle" w:date="2022-12-08T20:39:00Z">
              <w:r w:rsidRPr="00302500">
                <w:rPr>
                  <w:rFonts w:ascii="Times New Roman" w:hAnsi="Times New Roman"/>
                  <w:spacing w:val="-2"/>
                  <w:sz w:val="22"/>
                  <w:szCs w:val="22"/>
                </w:rPr>
                <w:t>Performance will be evaluated based on meeting the specific goals, deadlines, and other quality indicators established for this position (technical performance), positive collaboration with other employees, and effective relationship building with clients, volunteers, and others coming into contact</w:t>
              </w:r>
              <w:r>
                <w:rPr>
                  <w:rFonts w:ascii="Times New Roman" w:hAnsi="Times New Roman"/>
                  <w:spacing w:val="-2"/>
                  <w:sz w:val="22"/>
                  <w:szCs w:val="22"/>
                </w:rPr>
                <w:t xml:space="preserve"> with Thrive Alliance</w:t>
              </w:r>
              <w:r w:rsidRPr="00302500">
                <w:rPr>
                  <w:rFonts w:ascii="Times New Roman" w:hAnsi="Times New Roman"/>
                  <w:spacing w:val="-2"/>
                  <w:sz w:val="22"/>
                  <w:szCs w:val="22"/>
                </w:rPr>
                <w:t>.</w:t>
              </w:r>
              <w:r w:rsidRPr="00302500">
                <w:rPr>
                  <w:rFonts w:cs="Arial"/>
                  <w:sz w:val="20"/>
                </w:rPr>
                <w:t xml:space="preserve"> </w:t>
              </w:r>
              <w:r w:rsidRPr="00302500">
                <w:rPr>
                  <w:rFonts w:ascii="Times New Roman" w:hAnsi="Times New Roman"/>
                  <w:sz w:val="22"/>
                  <w:szCs w:val="22"/>
                </w:rPr>
                <w:t>Performance monitored by LPCC and evaluated annually by both the Fiscal Agent and the LPCC.</w:t>
              </w:r>
            </w:ins>
          </w:p>
        </w:tc>
      </w:tr>
      <w:tr w:rsidR="00292EBD" w:rsidRPr="00302500" w14:paraId="5B0D8718" w14:textId="77777777" w:rsidTr="00292EBD">
        <w:trPr>
          <w:ins w:id="646" w:author="Lynne Eckerle" w:date="2022-12-08T20:39:00Z"/>
        </w:trPr>
        <w:tc>
          <w:tcPr>
            <w:tcW w:w="1428" w:type="dxa"/>
          </w:tcPr>
          <w:p w14:paraId="652B815F" w14:textId="77777777" w:rsidR="00292EBD" w:rsidRPr="00302500" w:rsidRDefault="00292EBD" w:rsidP="00292EBD">
            <w:pPr>
              <w:tabs>
                <w:tab w:val="left" w:pos="-720"/>
              </w:tabs>
              <w:suppressAutoHyphens/>
              <w:rPr>
                <w:ins w:id="647" w:author="Lynne Eckerle" w:date="2022-12-08T20:39:00Z"/>
                <w:rFonts w:ascii="Times New Roman" w:hAnsi="Times New Roman"/>
                <w:b/>
                <w:spacing w:val="-2"/>
                <w:sz w:val="22"/>
                <w:szCs w:val="22"/>
              </w:rPr>
            </w:pPr>
            <w:ins w:id="648" w:author="Lynne Eckerle" w:date="2022-12-08T20:39:00Z">
              <w:r w:rsidRPr="00302500">
                <w:rPr>
                  <w:rFonts w:ascii="Times New Roman" w:hAnsi="Times New Roman"/>
                  <w:b/>
                  <w:spacing w:val="-2"/>
                  <w:sz w:val="22"/>
                  <w:szCs w:val="22"/>
                </w:rPr>
                <w:t>Key outcomes expected</w:t>
              </w:r>
            </w:ins>
          </w:p>
          <w:p w14:paraId="510EFF30" w14:textId="77777777" w:rsidR="00292EBD" w:rsidRPr="00302500" w:rsidRDefault="00292EBD" w:rsidP="00292EBD">
            <w:pPr>
              <w:tabs>
                <w:tab w:val="left" w:pos="-720"/>
              </w:tabs>
              <w:suppressAutoHyphens/>
              <w:rPr>
                <w:ins w:id="649" w:author="Lynne Eckerle" w:date="2022-12-08T20:39:00Z"/>
                <w:rFonts w:ascii="Times New Roman" w:hAnsi="Times New Roman"/>
                <w:b/>
                <w:spacing w:val="-2"/>
                <w:sz w:val="22"/>
                <w:szCs w:val="22"/>
              </w:rPr>
            </w:pPr>
          </w:p>
          <w:p w14:paraId="4760C0EF" w14:textId="77777777" w:rsidR="00292EBD" w:rsidRPr="00302500" w:rsidRDefault="00292EBD" w:rsidP="00292EBD">
            <w:pPr>
              <w:tabs>
                <w:tab w:val="left" w:pos="-720"/>
              </w:tabs>
              <w:suppressAutoHyphens/>
              <w:rPr>
                <w:ins w:id="650" w:author="Lynne Eckerle" w:date="2022-12-08T20:39:00Z"/>
                <w:rFonts w:ascii="Times New Roman" w:hAnsi="Times New Roman"/>
                <w:b/>
                <w:spacing w:val="-2"/>
                <w:sz w:val="22"/>
                <w:szCs w:val="22"/>
              </w:rPr>
            </w:pPr>
          </w:p>
          <w:p w14:paraId="65D66B43" w14:textId="77777777" w:rsidR="00292EBD" w:rsidRPr="00302500" w:rsidRDefault="00292EBD" w:rsidP="00292EBD">
            <w:pPr>
              <w:tabs>
                <w:tab w:val="left" w:pos="-720"/>
              </w:tabs>
              <w:suppressAutoHyphens/>
              <w:rPr>
                <w:ins w:id="651" w:author="Lynne Eckerle" w:date="2022-12-08T20:39:00Z"/>
                <w:rFonts w:ascii="Times New Roman" w:hAnsi="Times New Roman"/>
                <w:b/>
                <w:spacing w:val="-2"/>
                <w:sz w:val="22"/>
                <w:szCs w:val="22"/>
              </w:rPr>
            </w:pPr>
          </w:p>
          <w:p w14:paraId="6DDDCC64" w14:textId="77777777" w:rsidR="00292EBD" w:rsidRPr="00302500" w:rsidRDefault="00292EBD" w:rsidP="00292EBD">
            <w:pPr>
              <w:tabs>
                <w:tab w:val="left" w:pos="-720"/>
              </w:tabs>
              <w:suppressAutoHyphens/>
              <w:rPr>
                <w:ins w:id="652" w:author="Lynne Eckerle" w:date="2022-12-08T20:39:00Z"/>
                <w:rFonts w:ascii="Times New Roman" w:hAnsi="Times New Roman"/>
                <w:b/>
                <w:spacing w:val="-2"/>
                <w:sz w:val="22"/>
                <w:szCs w:val="22"/>
              </w:rPr>
            </w:pPr>
          </w:p>
          <w:p w14:paraId="70F71D79" w14:textId="77777777" w:rsidR="00292EBD" w:rsidRPr="00302500" w:rsidRDefault="00292EBD" w:rsidP="00292EBD">
            <w:pPr>
              <w:tabs>
                <w:tab w:val="left" w:pos="-720"/>
              </w:tabs>
              <w:suppressAutoHyphens/>
              <w:rPr>
                <w:ins w:id="653" w:author="Lynne Eckerle" w:date="2022-12-08T20:39:00Z"/>
                <w:rFonts w:ascii="Times New Roman" w:hAnsi="Times New Roman"/>
                <w:b/>
                <w:spacing w:val="-2"/>
                <w:sz w:val="22"/>
                <w:szCs w:val="22"/>
              </w:rPr>
            </w:pPr>
          </w:p>
        </w:tc>
        <w:tc>
          <w:tcPr>
            <w:tcW w:w="9000" w:type="dxa"/>
            <w:gridSpan w:val="2"/>
          </w:tcPr>
          <w:p w14:paraId="5332A29E" w14:textId="77777777" w:rsidR="00292EBD" w:rsidRPr="00302500" w:rsidRDefault="00292EBD" w:rsidP="00292EBD">
            <w:pPr>
              <w:pStyle w:val="BodyText2"/>
              <w:numPr>
                <w:ilvl w:val="0"/>
                <w:numId w:val="18"/>
              </w:numPr>
              <w:tabs>
                <w:tab w:val="left" w:pos="372"/>
              </w:tabs>
              <w:spacing w:after="60" w:line="240" w:lineRule="auto"/>
              <w:ind w:left="374"/>
              <w:rPr>
                <w:ins w:id="654" w:author="Lynne Eckerle" w:date="2022-12-08T20:39:00Z"/>
                <w:sz w:val="22"/>
                <w:szCs w:val="22"/>
              </w:rPr>
            </w:pPr>
            <w:ins w:id="655" w:author="Lynne Eckerle" w:date="2022-12-08T20:39:00Z">
              <w:r w:rsidRPr="00302500">
                <w:rPr>
                  <w:sz w:val="22"/>
                  <w:szCs w:val="22"/>
                </w:rPr>
                <w:t>Maintain comprehensive knowledge of the Indiana First Steps system and of IDEA Part C.</w:t>
              </w:r>
            </w:ins>
          </w:p>
          <w:p w14:paraId="58956462" w14:textId="77777777" w:rsidR="00292EBD" w:rsidRPr="00302500" w:rsidRDefault="00292EBD" w:rsidP="00292EBD">
            <w:pPr>
              <w:numPr>
                <w:ilvl w:val="0"/>
                <w:numId w:val="18"/>
              </w:numPr>
              <w:tabs>
                <w:tab w:val="left" w:pos="-720"/>
                <w:tab w:val="left" w:pos="372"/>
              </w:tabs>
              <w:suppressAutoHyphens/>
              <w:ind w:left="372"/>
              <w:rPr>
                <w:ins w:id="656" w:author="Lynne Eckerle" w:date="2022-12-08T20:39:00Z"/>
                <w:rFonts w:ascii="Times New Roman" w:hAnsi="Times New Roman"/>
                <w:sz w:val="22"/>
                <w:szCs w:val="22"/>
              </w:rPr>
            </w:pPr>
            <w:ins w:id="657" w:author="Lynne Eckerle" w:date="2022-12-08T20:39:00Z">
              <w:r w:rsidRPr="00302500">
                <w:rPr>
                  <w:rFonts w:ascii="Times New Roman" w:hAnsi="Times New Roman"/>
                  <w:spacing w:val="-2"/>
                  <w:sz w:val="22"/>
                  <w:szCs w:val="22"/>
                </w:rPr>
                <w:t>Work with First Steps – South East Program Director to achieve minimum LPCC outcomes</w:t>
              </w:r>
              <w:r w:rsidRPr="00302500">
                <w:rPr>
                  <w:rFonts w:ascii="Times New Roman" w:hAnsi="Times New Roman"/>
                  <w:sz w:val="22"/>
                  <w:szCs w:val="22"/>
                </w:rPr>
                <w:t xml:space="preserve">:  </w:t>
              </w:r>
            </w:ins>
          </w:p>
          <w:p w14:paraId="7638ED66" w14:textId="77777777" w:rsidR="00292EBD" w:rsidRPr="00302500" w:rsidRDefault="00292EBD" w:rsidP="00292EBD">
            <w:pPr>
              <w:numPr>
                <w:ilvl w:val="0"/>
                <w:numId w:val="19"/>
              </w:numPr>
              <w:tabs>
                <w:tab w:val="left" w:pos="372"/>
              </w:tabs>
              <w:rPr>
                <w:ins w:id="658" w:author="Lynne Eckerle" w:date="2022-12-08T20:39:00Z"/>
                <w:rFonts w:ascii="Times New Roman" w:hAnsi="Times New Roman"/>
                <w:bCs/>
                <w:sz w:val="22"/>
                <w:szCs w:val="22"/>
              </w:rPr>
            </w:pPr>
            <w:ins w:id="659" w:author="Lynne Eckerle" w:date="2022-12-08T20:39:00Z">
              <w:r w:rsidRPr="00302500">
                <w:rPr>
                  <w:rFonts w:ascii="Times New Roman" w:hAnsi="Times New Roman"/>
                  <w:sz w:val="22"/>
                  <w:szCs w:val="22"/>
                </w:rPr>
                <w:t>Provider recruitment</w:t>
              </w:r>
              <w:r w:rsidRPr="00302500">
                <w:rPr>
                  <w:rFonts w:ascii="Times New Roman" w:hAnsi="Times New Roman"/>
                  <w:bCs/>
                  <w:sz w:val="22"/>
                  <w:szCs w:val="22"/>
                </w:rPr>
                <w:t xml:space="preserve"> effort that results in a full range of First Steps services throughout the cluster and offers a broad base of providers</w:t>
              </w:r>
            </w:ins>
          </w:p>
          <w:p w14:paraId="00F84E2E" w14:textId="77777777" w:rsidR="00292EBD" w:rsidRPr="00302500" w:rsidRDefault="00292EBD" w:rsidP="00292EBD">
            <w:pPr>
              <w:numPr>
                <w:ilvl w:val="0"/>
                <w:numId w:val="19"/>
              </w:numPr>
              <w:tabs>
                <w:tab w:val="left" w:pos="372"/>
              </w:tabs>
              <w:rPr>
                <w:ins w:id="660" w:author="Lynne Eckerle" w:date="2022-12-08T20:39:00Z"/>
                <w:rFonts w:ascii="Times New Roman" w:hAnsi="Times New Roman"/>
                <w:sz w:val="22"/>
                <w:szCs w:val="22"/>
              </w:rPr>
            </w:pPr>
            <w:ins w:id="661" w:author="Lynne Eckerle" w:date="2022-12-08T20:39:00Z">
              <w:r w:rsidRPr="00302500">
                <w:rPr>
                  <w:rFonts w:ascii="Times New Roman" w:hAnsi="Times New Roman"/>
                  <w:bCs/>
                  <w:sz w:val="22"/>
                  <w:szCs w:val="22"/>
                </w:rPr>
                <w:t xml:space="preserve">Fulfillment of </w:t>
              </w:r>
              <w:r w:rsidRPr="00302500">
                <w:rPr>
                  <w:rFonts w:ascii="Times New Roman" w:hAnsi="Times New Roman"/>
                  <w:sz w:val="22"/>
                  <w:szCs w:val="22"/>
                </w:rPr>
                <w:t>requirements for LPCC membership and participation</w:t>
              </w:r>
            </w:ins>
          </w:p>
          <w:p w14:paraId="50DBF262" w14:textId="77777777" w:rsidR="00292EBD" w:rsidRPr="00302500" w:rsidRDefault="00292EBD" w:rsidP="00292EBD">
            <w:pPr>
              <w:numPr>
                <w:ilvl w:val="0"/>
                <w:numId w:val="19"/>
              </w:numPr>
              <w:tabs>
                <w:tab w:val="left" w:pos="372"/>
              </w:tabs>
              <w:rPr>
                <w:ins w:id="662" w:author="Lynne Eckerle" w:date="2022-12-08T20:39:00Z"/>
                <w:rFonts w:ascii="Times New Roman" w:hAnsi="Times New Roman"/>
                <w:sz w:val="22"/>
                <w:szCs w:val="22"/>
              </w:rPr>
            </w:pPr>
            <w:ins w:id="663" w:author="Lynne Eckerle" w:date="2022-12-08T20:39:00Z">
              <w:r w:rsidRPr="00302500">
                <w:rPr>
                  <w:rFonts w:ascii="Times New Roman" w:hAnsi="Times New Roman"/>
                  <w:sz w:val="22"/>
                  <w:szCs w:val="22"/>
                </w:rPr>
                <w:t>Review and maintenance of by-laws</w:t>
              </w:r>
            </w:ins>
          </w:p>
          <w:p w14:paraId="20EE71DF" w14:textId="77777777" w:rsidR="00292EBD" w:rsidRPr="00302500" w:rsidRDefault="00292EBD" w:rsidP="00292EBD">
            <w:pPr>
              <w:numPr>
                <w:ilvl w:val="0"/>
                <w:numId w:val="19"/>
              </w:numPr>
              <w:tabs>
                <w:tab w:val="left" w:pos="372"/>
              </w:tabs>
              <w:rPr>
                <w:ins w:id="664" w:author="Lynne Eckerle" w:date="2022-12-08T20:39:00Z"/>
                <w:rFonts w:ascii="Times New Roman" w:hAnsi="Times New Roman"/>
                <w:sz w:val="22"/>
                <w:szCs w:val="22"/>
              </w:rPr>
            </w:pPr>
            <w:ins w:id="665" w:author="Lynne Eckerle" w:date="2022-12-08T20:39:00Z">
              <w:r w:rsidRPr="00302500">
                <w:rPr>
                  <w:rFonts w:ascii="Times New Roman" w:hAnsi="Times New Roman"/>
                  <w:sz w:val="22"/>
                  <w:szCs w:val="22"/>
                </w:rPr>
                <w:t>Public awareness and child find in order that all eligible children are identified for service, of birth-to-three population, and to demographics that reflect the region</w:t>
              </w:r>
            </w:ins>
          </w:p>
          <w:p w14:paraId="769335E6" w14:textId="77777777" w:rsidR="00292EBD" w:rsidRPr="00302500" w:rsidRDefault="00292EBD" w:rsidP="00292EBD">
            <w:pPr>
              <w:numPr>
                <w:ilvl w:val="0"/>
                <w:numId w:val="19"/>
              </w:numPr>
              <w:tabs>
                <w:tab w:val="left" w:pos="372"/>
              </w:tabs>
              <w:rPr>
                <w:ins w:id="666" w:author="Lynne Eckerle" w:date="2022-12-08T20:39:00Z"/>
                <w:rFonts w:ascii="Times New Roman" w:hAnsi="Times New Roman"/>
                <w:bCs/>
                <w:sz w:val="22"/>
                <w:szCs w:val="22"/>
              </w:rPr>
            </w:pPr>
            <w:ins w:id="667" w:author="Lynne Eckerle" w:date="2022-12-08T20:39:00Z">
              <w:r w:rsidRPr="00302500">
                <w:rPr>
                  <w:rFonts w:ascii="Times New Roman" w:hAnsi="Times New Roman"/>
                  <w:bCs/>
                  <w:sz w:val="22"/>
                  <w:szCs w:val="22"/>
                </w:rPr>
                <w:t>Coordination with staff to achieve ongoing collaborative relations and communication, increased options for families, and coordinated non-duplicative services in the network of early intervention assuring mutual referrals, positive working relationships, participation, and interagency agreements that ensure the following:</w:t>
              </w:r>
            </w:ins>
          </w:p>
          <w:p w14:paraId="0887BA1C" w14:textId="77777777" w:rsidR="00292EBD" w:rsidRPr="00302500" w:rsidRDefault="00292EBD" w:rsidP="00292EBD">
            <w:pPr>
              <w:numPr>
                <w:ilvl w:val="0"/>
                <w:numId w:val="20"/>
              </w:numPr>
              <w:tabs>
                <w:tab w:val="left" w:pos="372"/>
              </w:tabs>
              <w:ind w:left="1002" w:hanging="270"/>
              <w:rPr>
                <w:ins w:id="668" w:author="Lynne Eckerle" w:date="2022-12-08T20:39:00Z"/>
                <w:rFonts w:ascii="Times New Roman" w:hAnsi="Times New Roman"/>
                <w:bCs/>
                <w:sz w:val="22"/>
                <w:szCs w:val="22"/>
              </w:rPr>
            </w:pPr>
            <w:ins w:id="669" w:author="Lynne Eckerle" w:date="2022-12-08T20:39:00Z">
              <w:r>
                <w:rPr>
                  <w:rFonts w:ascii="Times New Roman" w:hAnsi="Times New Roman"/>
                  <w:bCs/>
                  <w:sz w:val="22"/>
                  <w:szCs w:val="22"/>
                </w:rPr>
                <w:t>D</w:t>
              </w:r>
              <w:r w:rsidRPr="00302500">
                <w:rPr>
                  <w:rFonts w:ascii="Times New Roman" w:hAnsi="Times New Roman"/>
                  <w:bCs/>
                  <w:sz w:val="22"/>
                  <w:szCs w:val="22"/>
                </w:rPr>
                <w:t>evelopment and ongoing maintenance of transition</w:t>
              </w:r>
              <w:r w:rsidRPr="00302500">
                <w:rPr>
                  <w:rFonts w:ascii="Times New Roman" w:hAnsi="Times New Roman"/>
                  <w:sz w:val="22"/>
                  <w:szCs w:val="22"/>
                </w:rPr>
                <w:t xml:space="preserve"> MOAs and specific interagency agreements with transition partners and community partners throughout the eighteen-county region</w:t>
              </w:r>
            </w:ins>
          </w:p>
          <w:p w14:paraId="59FB79E5" w14:textId="77777777" w:rsidR="00292EBD" w:rsidRPr="00302500" w:rsidRDefault="00292EBD" w:rsidP="00292EBD">
            <w:pPr>
              <w:numPr>
                <w:ilvl w:val="0"/>
                <w:numId w:val="20"/>
              </w:numPr>
              <w:tabs>
                <w:tab w:val="left" w:pos="372"/>
              </w:tabs>
              <w:ind w:left="1002" w:hanging="270"/>
              <w:rPr>
                <w:ins w:id="670" w:author="Lynne Eckerle" w:date="2022-12-08T20:39:00Z"/>
                <w:rFonts w:ascii="Times New Roman" w:hAnsi="Times New Roman"/>
                <w:bCs/>
                <w:sz w:val="22"/>
                <w:szCs w:val="22"/>
              </w:rPr>
            </w:pPr>
            <w:ins w:id="671" w:author="Lynne Eckerle" w:date="2022-12-08T20:39:00Z">
              <w:r w:rsidRPr="00302500">
                <w:rPr>
                  <w:rFonts w:ascii="Times New Roman" w:hAnsi="Times New Roman"/>
                  <w:sz w:val="22"/>
                  <w:szCs w:val="22"/>
                </w:rPr>
                <w:t xml:space="preserve">Outreach in </w:t>
              </w:r>
              <w:r>
                <w:rPr>
                  <w:rFonts w:ascii="Times New Roman" w:hAnsi="Times New Roman"/>
                  <w:sz w:val="22"/>
                  <w:szCs w:val="22"/>
                </w:rPr>
                <w:t>twenty-five</w:t>
              </w:r>
              <w:r w:rsidRPr="00302500">
                <w:rPr>
                  <w:rFonts w:ascii="Times New Roman" w:hAnsi="Times New Roman"/>
                  <w:sz w:val="22"/>
                  <w:szCs w:val="22"/>
                </w:rPr>
                <w:t xml:space="preserve"> counties to stakeholders, council members, direct service providers, families, community agencies serving families with young children, primary care physicians/health care providers, and transition and community partners</w:t>
              </w:r>
            </w:ins>
          </w:p>
          <w:p w14:paraId="1F802919" w14:textId="77777777" w:rsidR="00292EBD" w:rsidRPr="00302500" w:rsidRDefault="00292EBD" w:rsidP="00292EBD">
            <w:pPr>
              <w:numPr>
                <w:ilvl w:val="0"/>
                <w:numId w:val="20"/>
              </w:numPr>
              <w:tabs>
                <w:tab w:val="left" w:pos="372"/>
              </w:tabs>
              <w:spacing w:after="120"/>
              <w:ind w:left="1002" w:hanging="270"/>
              <w:rPr>
                <w:ins w:id="672" w:author="Lynne Eckerle" w:date="2022-12-08T20:39:00Z"/>
                <w:rFonts w:ascii="Times New Roman" w:hAnsi="Times New Roman"/>
                <w:bCs/>
                <w:sz w:val="22"/>
                <w:szCs w:val="22"/>
              </w:rPr>
            </w:pPr>
            <w:ins w:id="673" w:author="Lynne Eckerle" w:date="2022-12-08T20:39:00Z">
              <w:r w:rsidRPr="00302500">
                <w:rPr>
                  <w:rFonts w:ascii="Times New Roman" w:hAnsi="Times New Roman"/>
                  <w:bCs/>
                  <w:sz w:val="22"/>
                  <w:szCs w:val="22"/>
                </w:rPr>
                <w:t>Ongoing referrals from all identified community partners and professionals</w:t>
              </w:r>
            </w:ins>
          </w:p>
          <w:p w14:paraId="12B574EF" w14:textId="77777777" w:rsidR="00292EBD" w:rsidRPr="00302500" w:rsidRDefault="00292EBD" w:rsidP="00292EBD">
            <w:pPr>
              <w:pStyle w:val="BodyText2"/>
              <w:numPr>
                <w:ilvl w:val="0"/>
                <w:numId w:val="18"/>
              </w:numPr>
              <w:tabs>
                <w:tab w:val="left" w:pos="372"/>
              </w:tabs>
              <w:spacing w:after="60" w:line="240" w:lineRule="auto"/>
              <w:ind w:left="374"/>
              <w:rPr>
                <w:ins w:id="674" w:author="Lynne Eckerle" w:date="2022-12-08T20:39:00Z"/>
                <w:sz w:val="22"/>
                <w:szCs w:val="22"/>
              </w:rPr>
            </w:pPr>
            <w:ins w:id="675" w:author="Lynne Eckerle" w:date="2022-12-08T20:39:00Z">
              <w:r w:rsidRPr="00302500">
                <w:rPr>
                  <w:sz w:val="22"/>
                  <w:szCs w:val="22"/>
                </w:rPr>
                <w:t>Adhere to Fiscal Agent</w:t>
              </w:r>
              <w:r>
                <w:rPr>
                  <w:sz w:val="22"/>
                  <w:szCs w:val="22"/>
                </w:rPr>
                <w:t>’s (Thrive Alliance</w:t>
              </w:r>
              <w:r w:rsidRPr="00302500">
                <w:rPr>
                  <w:sz w:val="22"/>
                  <w:szCs w:val="22"/>
                </w:rPr>
                <w:t xml:space="preserve">) personnel standards and policies.  </w:t>
              </w:r>
            </w:ins>
          </w:p>
          <w:p w14:paraId="5653A7ED" w14:textId="77777777" w:rsidR="00292EBD" w:rsidRPr="00302500" w:rsidRDefault="00292EBD" w:rsidP="00292EBD">
            <w:pPr>
              <w:numPr>
                <w:ilvl w:val="0"/>
                <w:numId w:val="18"/>
              </w:numPr>
              <w:tabs>
                <w:tab w:val="left" w:pos="372"/>
              </w:tabs>
              <w:spacing w:after="60"/>
              <w:ind w:left="374"/>
              <w:rPr>
                <w:ins w:id="676" w:author="Lynne Eckerle" w:date="2022-12-08T20:39:00Z"/>
                <w:rFonts w:ascii="Times New Roman" w:hAnsi="Times New Roman"/>
                <w:sz w:val="22"/>
                <w:szCs w:val="22"/>
              </w:rPr>
            </w:pPr>
            <w:ins w:id="677" w:author="Lynne Eckerle" w:date="2022-12-08T20:39:00Z">
              <w:r w:rsidRPr="00302500">
                <w:rPr>
                  <w:rFonts w:ascii="Times New Roman" w:hAnsi="Times New Roman"/>
                  <w:bCs/>
                  <w:sz w:val="22"/>
                  <w:szCs w:val="22"/>
                </w:rPr>
                <w:t>Work with First Steps – South East Program Director to assure preparation and submission of all LPCC documentation required by the Lead Agency (Indiana First Steps).</w:t>
              </w:r>
            </w:ins>
          </w:p>
          <w:p w14:paraId="625E044A" w14:textId="77777777" w:rsidR="00292EBD" w:rsidRPr="00854878" w:rsidRDefault="00292EBD" w:rsidP="00292EBD">
            <w:pPr>
              <w:pStyle w:val="BodyText"/>
              <w:numPr>
                <w:ilvl w:val="0"/>
                <w:numId w:val="18"/>
              </w:numPr>
              <w:tabs>
                <w:tab w:val="left" w:pos="372"/>
              </w:tabs>
              <w:spacing w:after="60"/>
              <w:ind w:left="374"/>
              <w:rPr>
                <w:ins w:id="678" w:author="Lynne Eckerle" w:date="2022-12-08T20:39:00Z"/>
                <w:rFonts w:ascii="Times New Roman" w:hAnsi="Times New Roman" w:cs="Times New Roman"/>
                <w:b w:val="0"/>
                <w:sz w:val="22"/>
                <w:szCs w:val="22"/>
              </w:rPr>
            </w:pPr>
            <w:ins w:id="679" w:author="Lynne Eckerle" w:date="2022-12-08T20:39:00Z">
              <w:r w:rsidRPr="00302500">
                <w:rPr>
                  <w:rFonts w:ascii="Times New Roman" w:hAnsi="Times New Roman"/>
                  <w:b w:val="0"/>
                  <w:bCs w:val="0"/>
                  <w:sz w:val="22"/>
                  <w:szCs w:val="22"/>
                </w:rPr>
                <w:t>Work with First Steps – South East Program Director to d</w:t>
              </w:r>
              <w:r w:rsidRPr="00302500">
                <w:rPr>
                  <w:rFonts w:ascii="Times New Roman" w:hAnsi="Times New Roman" w:cs="Times New Roman"/>
                  <w:b w:val="0"/>
                  <w:sz w:val="22"/>
                  <w:szCs w:val="22"/>
                </w:rPr>
                <w:t xml:space="preserve">evelop detailed program reports that review early intervention records and analyze statistics and report systems data for presentation to the Lead Agency (FSSA/Indiana First Steps), the LPCC, and community partners. </w:t>
              </w:r>
              <w:r w:rsidRPr="00302500">
                <w:rPr>
                  <w:rFonts w:ascii="Times New Roman" w:hAnsi="Times New Roman" w:cs="Times New Roman"/>
                  <w:b w:val="0"/>
                  <w:bCs w:val="0"/>
                  <w:sz w:val="22"/>
                  <w:szCs w:val="22"/>
                </w:rPr>
                <w:t xml:space="preserve"> </w:t>
              </w:r>
            </w:ins>
          </w:p>
          <w:p w14:paraId="4BD778E1" w14:textId="77777777" w:rsidR="00292EBD" w:rsidRPr="00302500" w:rsidRDefault="00292EBD" w:rsidP="00292EBD">
            <w:pPr>
              <w:pStyle w:val="BodyText"/>
              <w:numPr>
                <w:ilvl w:val="0"/>
                <w:numId w:val="18"/>
              </w:numPr>
              <w:tabs>
                <w:tab w:val="left" w:pos="372"/>
              </w:tabs>
              <w:spacing w:after="60"/>
              <w:ind w:left="374"/>
              <w:rPr>
                <w:ins w:id="680" w:author="Lynne Eckerle" w:date="2022-12-08T20:39:00Z"/>
                <w:rFonts w:ascii="Times New Roman" w:hAnsi="Times New Roman" w:cs="Times New Roman"/>
                <w:b w:val="0"/>
                <w:sz w:val="22"/>
                <w:szCs w:val="22"/>
              </w:rPr>
            </w:pPr>
            <w:ins w:id="681" w:author="Lynne Eckerle" w:date="2022-12-08T20:39:00Z">
              <w:r>
                <w:rPr>
                  <w:rFonts w:ascii="Times New Roman" w:hAnsi="Times New Roman" w:cs="Times New Roman"/>
                  <w:b w:val="0"/>
                  <w:sz w:val="22"/>
                  <w:szCs w:val="22"/>
                </w:rPr>
                <w:t>Data collection and analyze of family and community partner surveys.</w:t>
              </w:r>
            </w:ins>
          </w:p>
          <w:p w14:paraId="24451C18" w14:textId="77777777" w:rsidR="00292EBD" w:rsidRPr="00302500" w:rsidRDefault="00292EBD" w:rsidP="00292EBD">
            <w:pPr>
              <w:numPr>
                <w:ilvl w:val="0"/>
                <w:numId w:val="18"/>
              </w:numPr>
              <w:tabs>
                <w:tab w:val="left" w:pos="-720"/>
                <w:tab w:val="left" w:pos="372"/>
              </w:tabs>
              <w:suppressAutoHyphens/>
              <w:spacing w:after="60"/>
              <w:ind w:left="374"/>
              <w:rPr>
                <w:ins w:id="682" w:author="Lynne Eckerle" w:date="2022-12-08T20:39:00Z"/>
                <w:rFonts w:ascii="Times New Roman" w:hAnsi="Times New Roman"/>
                <w:sz w:val="22"/>
                <w:szCs w:val="22"/>
              </w:rPr>
            </w:pPr>
            <w:ins w:id="683" w:author="Lynne Eckerle" w:date="2022-12-08T20:39:00Z">
              <w:r w:rsidRPr="00302500">
                <w:rPr>
                  <w:rFonts w:ascii="Times New Roman" w:hAnsi="Times New Roman"/>
                  <w:sz w:val="22"/>
                  <w:szCs w:val="22"/>
                </w:rPr>
                <w:t xml:space="preserve">Design outreach presentations to address groups of clients and community partners and train other staff members to present in respective regional service areas.  </w:t>
              </w:r>
            </w:ins>
          </w:p>
          <w:p w14:paraId="0A537BB8" w14:textId="77777777" w:rsidR="00292EBD" w:rsidRPr="00302500" w:rsidRDefault="00292EBD" w:rsidP="00292EBD">
            <w:pPr>
              <w:numPr>
                <w:ilvl w:val="0"/>
                <w:numId w:val="18"/>
              </w:numPr>
              <w:tabs>
                <w:tab w:val="left" w:pos="-720"/>
                <w:tab w:val="left" w:pos="372"/>
              </w:tabs>
              <w:suppressAutoHyphens/>
              <w:spacing w:after="60"/>
              <w:ind w:left="374"/>
              <w:rPr>
                <w:ins w:id="684" w:author="Lynne Eckerle" w:date="2022-12-08T20:39:00Z"/>
                <w:rFonts w:ascii="Times New Roman" w:hAnsi="Times New Roman"/>
                <w:sz w:val="22"/>
                <w:szCs w:val="22"/>
              </w:rPr>
            </w:pPr>
            <w:ins w:id="685" w:author="Lynne Eckerle" w:date="2022-12-08T20:39:00Z">
              <w:r w:rsidRPr="00302500">
                <w:rPr>
                  <w:rFonts w:ascii="Times New Roman" w:hAnsi="Times New Roman"/>
                  <w:sz w:val="22"/>
                  <w:szCs w:val="22"/>
                </w:rPr>
                <w:t>Work with office manager to assure the identification, collection, assembly, and distribution of family support materials.</w:t>
              </w:r>
            </w:ins>
          </w:p>
          <w:p w14:paraId="3FBE01C2" w14:textId="77777777" w:rsidR="00292EBD" w:rsidRDefault="00292EBD" w:rsidP="00292EBD">
            <w:pPr>
              <w:numPr>
                <w:ilvl w:val="0"/>
                <w:numId w:val="18"/>
              </w:numPr>
              <w:tabs>
                <w:tab w:val="left" w:pos="0"/>
                <w:tab w:val="left" w:pos="372"/>
                <w:tab w:val="left" w:pos="2160"/>
                <w:tab w:val="left" w:pos="5040"/>
                <w:tab w:val="left" w:pos="6480"/>
              </w:tabs>
              <w:ind w:left="374"/>
              <w:rPr>
                <w:ins w:id="686" w:author="Lynne Eckerle" w:date="2022-12-08T20:39:00Z"/>
                <w:rFonts w:ascii="Times New Roman" w:hAnsi="Times New Roman"/>
                <w:sz w:val="22"/>
                <w:szCs w:val="22"/>
              </w:rPr>
            </w:pPr>
            <w:ins w:id="687" w:author="Lynne Eckerle" w:date="2022-12-08T20:39:00Z">
              <w:r>
                <w:rPr>
                  <w:rFonts w:ascii="Times New Roman" w:hAnsi="Times New Roman"/>
                  <w:sz w:val="22"/>
                  <w:szCs w:val="22"/>
                </w:rPr>
                <w:t>Coordinate</w:t>
              </w:r>
              <w:r w:rsidRPr="00302500">
                <w:rPr>
                  <w:rFonts w:ascii="Times New Roman" w:hAnsi="Times New Roman"/>
                  <w:sz w:val="22"/>
                  <w:szCs w:val="22"/>
                </w:rPr>
                <w:t xml:space="preserve"> representation at LPCC-related local meetings and events throughout </w:t>
              </w:r>
              <w:r>
                <w:rPr>
                  <w:rFonts w:ascii="Times New Roman" w:hAnsi="Times New Roman"/>
                  <w:sz w:val="22"/>
                  <w:szCs w:val="22"/>
                </w:rPr>
                <w:t>25</w:t>
              </w:r>
              <w:r w:rsidRPr="00302500">
                <w:rPr>
                  <w:rFonts w:ascii="Times New Roman" w:hAnsi="Times New Roman"/>
                  <w:sz w:val="22"/>
                  <w:szCs w:val="22"/>
                </w:rPr>
                <w:t xml:space="preserve">-county region. </w:t>
              </w:r>
            </w:ins>
          </w:p>
          <w:p w14:paraId="775646FD" w14:textId="77777777" w:rsidR="00292EBD" w:rsidRDefault="00292EBD" w:rsidP="00292EBD">
            <w:pPr>
              <w:numPr>
                <w:ilvl w:val="0"/>
                <w:numId w:val="18"/>
              </w:numPr>
              <w:tabs>
                <w:tab w:val="left" w:pos="0"/>
                <w:tab w:val="left" w:pos="372"/>
                <w:tab w:val="left" w:pos="2160"/>
                <w:tab w:val="left" w:pos="5040"/>
                <w:tab w:val="left" w:pos="6480"/>
              </w:tabs>
              <w:ind w:left="374"/>
              <w:rPr>
                <w:ins w:id="688" w:author="Lynne Eckerle" w:date="2022-12-08T20:39:00Z"/>
                <w:rFonts w:ascii="Times New Roman" w:hAnsi="Times New Roman"/>
                <w:sz w:val="22"/>
                <w:szCs w:val="22"/>
              </w:rPr>
            </w:pPr>
            <w:ins w:id="689" w:author="Lynne Eckerle" w:date="2022-12-08T20:39:00Z">
              <w:r>
                <w:rPr>
                  <w:rFonts w:ascii="Times New Roman" w:hAnsi="Times New Roman"/>
                  <w:sz w:val="22"/>
                  <w:szCs w:val="22"/>
                </w:rPr>
                <w:t>Complete initial contact for all DCS referrals not indicating specific developmental concerns.</w:t>
              </w:r>
            </w:ins>
          </w:p>
          <w:p w14:paraId="43EE5E1B" w14:textId="77777777" w:rsidR="00292EBD" w:rsidRDefault="00292EBD" w:rsidP="00292EBD">
            <w:pPr>
              <w:numPr>
                <w:ilvl w:val="0"/>
                <w:numId w:val="18"/>
              </w:numPr>
              <w:tabs>
                <w:tab w:val="left" w:pos="0"/>
                <w:tab w:val="left" w:pos="372"/>
                <w:tab w:val="left" w:pos="2160"/>
                <w:tab w:val="left" w:pos="5040"/>
                <w:tab w:val="left" w:pos="6480"/>
              </w:tabs>
              <w:ind w:left="374"/>
              <w:rPr>
                <w:ins w:id="690" w:author="Lynne Eckerle" w:date="2022-12-08T20:39:00Z"/>
                <w:rFonts w:ascii="Times New Roman" w:hAnsi="Times New Roman"/>
                <w:sz w:val="22"/>
                <w:szCs w:val="22"/>
              </w:rPr>
            </w:pPr>
            <w:ins w:id="691" w:author="Lynne Eckerle" w:date="2022-12-08T20:39:00Z">
              <w:r>
                <w:rPr>
                  <w:rFonts w:ascii="Times New Roman" w:hAnsi="Times New Roman"/>
                  <w:sz w:val="22"/>
                  <w:szCs w:val="22"/>
                </w:rPr>
                <w:t>Work with local DCS offices on CAPTA referral procedures and staff training</w:t>
              </w:r>
            </w:ins>
          </w:p>
          <w:p w14:paraId="2A9D17F0" w14:textId="77777777" w:rsidR="00292EBD" w:rsidRDefault="00292EBD" w:rsidP="00292EBD">
            <w:pPr>
              <w:numPr>
                <w:ilvl w:val="0"/>
                <w:numId w:val="18"/>
              </w:numPr>
              <w:tabs>
                <w:tab w:val="left" w:pos="0"/>
                <w:tab w:val="left" w:pos="372"/>
                <w:tab w:val="left" w:pos="2160"/>
                <w:tab w:val="left" w:pos="5040"/>
                <w:tab w:val="left" w:pos="6480"/>
              </w:tabs>
              <w:ind w:left="374"/>
              <w:rPr>
                <w:ins w:id="692" w:author="Lynne Eckerle" w:date="2022-12-08T20:39:00Z"/>
                <w:rFonts w:ascii="Times New Roman" w:hAnsi="Times New Roman"/>
                <w:sz w:val="22"/>
                <w:szCs w:val="22"/>
              </w:rPr>
            </w:pPr>
            <w:ins w:id="693" w:author="Lynne Eckerle" w:date="2022-12-08T20:39:00Z">
              <w:r>
                <w:rPr>
                  <w:rFonts w:ascii="Times New Roman" w:hAnsi="Times New Roman"/>
                  <w:sz w:val="22"/>
                  <w:szCs w:val="22"/>
                </w:rPr>
                <w:t xml:space="preserve">Website maintenance of </w:t>
              </w:r>
              <w:r w:rsidRPr="000E7B70">
                <w:rPr>
                  <w:rFonts w:ascii="Times New Roman" w:hAnsi="Times New Roman"/>
                  <w:sz w:val="22"/>
                  <w:szCs w:val="22"/>
                </w:rPr>
                <w:t>www.firststepssoutheast.org</w:t>
              </w:r>
              <w:r>
                <w:rPr>
                  <w:rFonts w:ascii="Times New Roman" w:hAnsi="Times New Roman"/>
                  <w:sz w:val="22"/>
                  <w:szCs w:val="22"/>
                </w:rPr>
                <w:t xml:space="preserve"> and monitor cluster Facebook activities</w:t>
              </w:r>
            </w:ins>
          </w:p>
          <w:p w14:paraId="67AC1BC4" w14:textId="77777777" w:rsidR="00292EBD" w:rsidRDefault="00292EBD" w:rsidP="00292EBD">
            <w:pPr>
              <w:numPr>
                <w:ilvl w:val="0"/>
                <w:numId w:val="18"/>
              </w:numPr>
              <w:tabs>
                <w:tab w:val="left" w:pos="0"/>
                <w:tab w:val="left" w:pos="372"/>
                <w:tab w:val="left" w:pos="2160"/>
                <w:tab w:val="left" w:pos="5040"/>
                <w:tab w:val="left" w:pos="6480"/>
              </w:tabs>
              <w:ind w:left="374"/>
              <w:rPr>
                <w:ins w:id="694" w:author="Lynne Eckerle" w:date="2022-12-08T20:39:00Z"/>
                <w:rFonts w:ascii="Times New Roman" w:hAnsi="Times New Roman"/>
                <w:sz w:val="22"/>
                <w:szCs w:val="22"/>
              </w:rPr>
            </w:pPr>
            <w:ins w:id="695" w:author="Lynne Eckerle" w:date="2022-12-08T20:39:00Z">
              <w:r>
                <w:rPr>
                  <w:rFonts w:ascii="Times New Roman" w:hAnsi="Times New Roman"/>
                  <w:sz w:val="22"/>
                  <w:szCs w:val="22"/>
                </w:rPr>
                <w:lastRenderedPageBreak/>
                <w:t>Assist with electronic reporting and form development for SPOE</w:t>
              </w:r>
            </w:ins>
          </w:p>
          <w:p w14:paraId="50B21647" w14:textId="77777777" w:rsidR="00292EBD" w:rsidRPr="00302500" w:rsidRDefault="00292EBD" w:rsidP="00292EBD">
            <w:pPr>
              <w:tabs>
                <w:tab w:val="left" w:pos="0"/>
                <w:tab w:val="left" w:pos="372"/>
                <w:tab w:val="left" w:pos="2160"/>
                <w:tab w:val="left" w:pos="5040"/>
                <w:tab w:val="left" w:pos="6480"/>
              </w:tabs>
              <w:rPr>
                <w:ins w:id="696" w:author="Lynne Eckerle" w:date="2022-12-08T20:39:00Z"/>
                <w:rFonts w:ascii="Times New Roman" w:hAnsi="Times New Roman"/>
                <w:sz w:val="22"/>
                <w:szCs w:val="22"/>
              </w:rPr>
            </w:pPr>
          </w:p>
        </w:tc>
      </w:tr>
      <w:tr w:rsidR="00292EBD" w:rsidRPr="00302500" w14:paraId="609FE3B1" w14:textId="77777777" w:rsidTr="00292EBD">
        <w:trPr>
          <w:ins w:id="697" w:author="Lynne Eckerle" w:date="2022-12-08T20:39:00Z"/>
        </w:trPr>
        <w:tc>
          <w:tcPr>
            <w:tcW w:w="1428" w:type="dxa"/>
          </w:tcPr>
          <w:p w14:paraId="310493BD" w14:textId="77777777" w:rsidR="00292EBD" w:rsidRDefault="00292EBD" w:rsidP="00292EBD">
            <w:pPr>
              <w:tabs>
                <w:tab w:val="left" w:pos="-720"/>
              </w:tabs>
              <w:suppressAutoHyphens/>
              <w:rPr>
                <w:ins w:id="698" w:author="Lynne Eckerle" w:date="2022-12-08T20:39:00Z"/>
                <w:rFonts w:ascii="Times New Roman" w:hAnsi="Times New Roman"/>
                <w:b/>
                <w:spacing w:val="-2"/>
                <w:sz w:val="22"/>
                <w:szCs w:val="22"/>
              </w:rPr>
            </w:pPr>
          </w:p>
          <w:p w14:paraId="17A48258" w14:textId="77777777" w:rsidR="00292EBD" w:rsidRPr="00302500" w:rsidRDefault="00292EBD" w:rsidP="00292EBD">
            <w:pPr>
              <w:tabs>
                <w:tab w:val="left" w:pos="-720"/>
              </w:tabs>
              <w:suppressAutoHyphens/>
              <w:rPr>
                <w:ins w:id="699" w:author="Lynne Eckerle" w:date="2022-12-08T20:39:00Z"/>
                <w:rFonts w:ascii="Times New Roman" w:hAnsi="Times New Roman"/>
                <w:b/>
                <w:spacing w:val="-2"/>
                <w:sz w:val="22"/>
                <w:szCs w:val="22"/>
              </w:rPr>
            </w:pPr>
            <w:ins w:id="700" w:author="Lynne Eckerle" w:date="2022-12-08T20:39:00Z">
              <w:r w:rsidRPr="00302500">
                <w:rPr>
                  <w:rFonts w:ascii="Times New Roman" w:hAnsi="Times New Roman"/>
                  <w:b/>
                  <w:spacing w:val="-2"/>
                  <w:sz w:val="22"/>
                  <w:szCs w:val="22"/>
                </w:rPr>
                <w:t>Critical skills, knowledge, and behaviors</w:t>
              </w:r>
            </w:ins>
          </w:p>
          <w:p w14:paraId="1D2924CA" w14:textId="77777777" w:rsidR="00292EBD" w:rsidRPr="00302500" w:rsidRDefault="00292EBD" w:rsidP="00292EBD">
            <w:pPr>
              <w:tabs>
                <w:tab w:val="left" w:pos="-720"/>
              </w:tabs>
              <w:suppressAutoHyphens/>
              <w:rPr>
                <w:ins w:id="701" w:author="Lynne Eckerle" w:date="2022-12-08T20:39:00Z"/>
                <w:rFonts w:ascii="Times New Roman" w:hAnsi="Times New Roman"/>
                <w:b/>
                <w:spacing w:val="-2"/>
                <w:sz w:val="22"/>
                <w:szCs w:val="22"/>
              </w:rPr>
            </w:pPr>
          </w:p>
          <w:p w14:paraId="4E752369" w14:textId="77777777" w:rsidR="00292EBD" w:rsidRPr="00302500" w:rsidRDefault="00292EBD" w:rsidP="00292EBD">
            <w:pPr>
              <w:tabs>
                <w:tab w:val="left" w:pos="-720"/>
              </w:tabs>
              <w:suppressAutoHyphens/>
              <w:rPr>
                <w:ins w:id="702" w:author="Lynne Eckerle" w:date="2022-12-08T20:39:00Z"/>
                <w:rFonts w:ascii="Times New Roman" w:hAnsi="Times New Roman"/>
                <w:b/>
                <w:spacing w:val="-2"/>
                <w:sz w:val="22"/>
                <w:szCs w:val="22"/>
              </w:rPr>
            </w:pPr>
          </w:p>
          <w:p w14:paraId="7EDC5EAA" w14:textId="77777777" w:rsidR="00292EBD" w:rsidRPr="00302500" w:rsidRDefault="00292EBD" w:rsidP="00292EBD">
            <w:pPr>
              <w:tabs>
                <w:tab w:val="left" w:pos="-720"/>
              </w:tabs>
              <w:suppressAutoHyphens/>
              <w:rPr>
                <w:ins w:id="703" w:author="Lynne Eckerle" w:date="2022-12-08T20:39:00Z"/>
                <w:rFonts w:ascii="Times New Roman" w:hAnsi="Times New Roman"/>
                <w:b/>
                <w:spacing w:val="-2"/>
                <w:sz w:val="22"/>
                <w:szCs w:val="22"/>
              </w:rPr>
            </w:pPr>
          </w:p>
        </w:tc>
        <w:tc>
          <w:tcPr>
            <w:tcW w:w="9000" w:type="dxa"/>
            <w:gridSpan w:val="2"/>
          </w:tcPr>
          <w:p w14:paraId="672892B2" w14:textId="77777777" w:rsidR="00292EBD" w:rsidRDefault="00292EBD" w:rsidP="00292EBD">
            <w:pPr>
              <w:tabs>
                <w:tab w:val="left" w:pos="2160"/>
                <w:tab w:val="left" w:pos="5040"/>
                <w:tab w:val="left" w:pos="6480"/>
              </w:tabs>
              <w:spacing w:after="60"/>
              <w:rPr>
                <w:ins w:id="704" w:author="Lynne Eckerle" w:date="2022-12-08T20:39:00Z"/>
                <w:rFonts w:ascii="Times New Roman" w:hAnsi="Times New Roman"/>
                <w:sz w:val="22"/>
                <w:szCs w:val="22"/>
              </w:rPr>
            </w:pPr>
          </w:p>
          <w:p w14:paraId="1A90A915" w14:textId="77777777" w:rsidR="00292EBD" w:rsidRPr="00302500" w:rsidRDefault="00292EBD" w:rsidP="00292EBD">
            <w:pPr>
              <w:tabs>
                <w:tab w:val="left" w:pos="2160"/>
                <w:tab w:val="left" w:pos="5040"/>
                <w:tab w:val="left" w:pos="6480"/>
              </w:tabs>
              <w:spacing w:after="60"/>
              <w:rPr>
                <w:ins w:id="705" w:author="Lynne Eckerle" w:date="2022-12-08T20:39:00Z"/>
                <w:rFonts w:ascii="Times New Roman" w:hAnsi="Times New Roman"/>
                <w:sz w:val="22"/>
                <w:szCs w:val="22"/>
              </w:rPr>
            </w:pPr>
            <w:ins w:id="706" w:author="Lynne Eckerle" w:date="2022-12-08T20:39:00Z">
              <w:r w:rsidRPr="00302500">
                <w:rPr>
                  <w:rFonts w:ascii="Times New Roman" w:hAnsi="Times New Roman"/>
                  <w:sz w:val="22"/>
                  <w:szCs w:val="22"/>
                </w:rPr>
                <w:t>Carries out responsibilities in accordance with the Agency’s policies and applicable laws.   Inspires an</w:t>
              </w:r>
              <w:r>
                <w:rPr>
                  <w:rFonts w:ascii="Times New Roman" w:hAnsi="Times New Roman"/>
                  <w:sz w:val="22"/>
                  <w:szCs w:val="22"/>
                </w:rPr>
                <w:t>d motivates others to support Thrive Alliance</w:t>
              </w:r>
              <w:r w:rsidRPr="00302500">
                <w:rPr>
                  <w:rFonts w:ascii="Times New Roman" w:hAnsi="Times New Roman"/>
                  <w:sz w:val="22"/>
                  <w:szCs w:val="22"/>
                </w:rPr>
                <w:t>.</w:t>
              </w:r>
            </w:ins>
          </w:p>
          <w:p w14:paraId="3AB34C1E" w14:textId="77777777" w:rsidR="00292EBD" w:rsidRPr="00302500" w:rsidRDefault="00292EBD" w:rsidP="00292EBD">
            <w:pPr>
              <w:tabs>
                <w:tab w:val="left" w:pos="-720"/>
              </w:tabs>
              <w:suppressAutoHyphens/>
              <w:spacing w:after="60"/>
              <w:rPr>
                <w:ins w:id="707" w:author="Lynne Eckerle" w:date="2022-12-08T20:39:00Z"/>
                <w:rFonts w:ascii="Times New Roman" w:hAnsi="Times New Roman"/>
                <w:sz w:val="22"/>
                <w:szCs w:val="22"/>
              </w:rPr>
            </w:pPr>
            <w:ins w:id="708" w:author="Lynne Eckerle" w:date="2022-12-08T20:39:00Z">
              <w:r w:rsidRPr="00302500">
                <w:rPr>
                  <w:rFonts w:ascii="Times New Roman" w:hAnsi="Times New Roman"/>
                  <w:sz w:val="22"/>
                  <w:szCs w:val="22"/>
                </w:rPr>
                <w:t>Ability to read and interpret documents and technical reports.  Ability to write routine reports and routine business correspondence.  Ability to speak effectively before groups of customers or employees of organizations.</w:t>
              </w:r>
            </w:ins>
          </w:p>
          <w:p w14:paraId="0B7BEB4D" w14:textId="77777777" w:rsidR="00292EBD" w:rsidRPr="00302500" w:rsidRDefault="00292EBD" w:rsidP="00292EBD">
            <w:pPr>
              <w:tabs>
                <w:tab w:val="left" w:pos="0"/>
                <w:tab w:val="left" w:pos="2160"/>
                <w:tab w:val="left" w:pos="5040"/>
                <w:tab w:val="left" w:pos="6480"/>
              </w:tabs>
              <w:spacing w:after="60"/>
              <w:rPr>
                <w:ins w:id="709" w:author="Lynne Eckerle" w:date="2022-12-08T20:39:00Z"/>
                <w:rFonts w:ascii="Times New Roman" w:hAnsi="Times New Roman"/>
                <w:sz w:val="22"/>
                <w:szCs w:val="22"/>
              </w:rPr>
            </w:pPr>
            <w:ins w:id="710" w:author="Lynne Eckerle" w:date="2022-12-08T20:39:00Z">
              <w:r w:rsidRPr="00302500">
                <w:rPr>
                  <w:rFonts w:ascii="Times New Roman" w:hAnsi="Times New Roman"/>
                  <w:sz w:val="22"/>
                  <w:szCs w:val="22"/>
                </w:rPr>
                <w:t>Ability to solve practical problems and deal with a variety of concrete variables in situations where only limited standardization exists.  Ability to interpret a variety of instructions furnished in written, oral, diagram, or schedule form.</w:t>
              </w:r>
            </w:ins>
          </w:p>
          <w:p w14:paraId="2BFE98A1" w14:textId="77777777" w:rsidR="00292EBD" w:rsidRPr="00302500" w:rsidRDefault="00292EBD" w:rsidP="00292EBD">
            <w:pPr>
              <w:tabs>
                <w:tab w:val="left" w:pos="2160"/>
                <w:tab w:val="left" w:pos="5040"/>
                <w:tab w:val="left" w:pos="6480"/>
              </w:tabs>
              <w:spacing w:after="60"/>
              <w:rPr>
                <w:ins w:id="711" w:author="Lynne Eckerle" w:date="2022-12-08T20:39:00Z"/>
                <w:rFonts w:ascii="Times New Roman" w:hAnsi="Times New Roman"/>
                <w:sz w:val="22"/>
                <w:szCs w:val="22"/>
              </w:rPr>
            </w:pPr>
            <w:ins w:id="712" w:author="Lynne Eckerle" w:date="2022-12-08T20:39:00Z">
              <w:r w:rsidRPr="00302500">
                <w:rPr>
                  <w:rFonts w:ascii="Times New Roman" w:hAnsi="Times New Roman"/>
                  <w:sz w:val="22"/>
                  <w:szCs w:val="22"/>
                </w:rPr>
                <w:t>A</w:t>
              </w:r>
              <w:r>
                <w:rPr>
                  <w:rFonts w:ascii="Times New Roman" w:hAnsi="Times New Roman"/>
                  <w:sz w:val="22"/>
                  <w:szCs w:val="22"/>
                </w:rPr>
                <w:t>s a representative of Thrive Alliance</w:t>
              </w:r>
              <w:r w:rsidRPr="00302500">
                <w:rPr>
                  <w:rFonts w:ascii="Times New Roman" w:hAnsi="Times New Roman"/>
                  <w:sz w:val="22"/>
                  <w:szCs w:val="22"/>
                </w:rPr>
                <w:t>, all comments, attitudes, actions and behaviors have a direct effect on the Agency’s image and perceptions of service quality.  Interaction with clients, visitors, volunteer workers, co-workers, supervisors and other employees must be in a manner that is friendly, supportive, courteous, respectful, cooperative and professional.  This behavior will promote an atmosphere of teamwork and is congruent with the Agency’s standards and guidelines to promote positive relations in the community.</w:t>
              </w:r>
            </w:ins>
          </w:p>
          <w:p w14:paraId="6132200B" w14:textId="77777777" w:rsidR="00292EBD" w:rsidRPr="00302500" w:rsidRDefault="00292EBD" w:rsidP="00292EBD">
            <w:pPr>
              <w:pStyle w:val="Heading1"/>
              <w:spacing w:before="0"/>
              <w:rPr>
                <w:ins w:id="713" w:author="Lynne Eckerle" w:date="2022-12-08T20:39:00Z"/>
                <w:rFonts w:ascii="Times New Roman" w:hAnsi="Times New Roman"/>
                <w:b w:val="0"/>
                <w:sz w:val="22"/>
                <w:szCs w:val="22"/>
              </w:rPr>
            </w:pPr>
            <w:ins w:id="714" w:author="Lynne Eckerle" w:date="2022-12-08T20:39:00Z">
              <w:r w:rsidRPr="00302500">
                <w:rPr>
                  <w:rFonts w:ascii="Times New Roman" w:hAnsi="Times New Roman"/>
                  <w:b w:val="0"/>
                  <w:sz w:val="22"/>
                  <w:szCs w:val="22"/>
                </w:rPr>
                <w:t>Able to think logically and analytically.  Effective problem-solving skills.</w:t>
              </w:r>
            </w:ins>
          </w:p>
          <w:p w14:paraId="5B0431BE" w14:textId="77777777" w:rsidR="00292EBD" w:rsidRPr="00302500" w:rsidRDefault="00292EBD" w:rsidP="00292EBD">
            <w:pPr>
              <w:spacing w:after="60"/>
              <w:rPr>
                <w:ins w:id="715" w:author="Lynne Eckerle" w:date="2022-12-08T20:39:00Z"/>
                <w:rFonts w:ascii="Times New Roman" w:hAnsi="Times New Roman"/>
                <w:sz w:val="22"/>
                <w:szCs w:val="22"/>
              </w:rPr>
            </w:pPr>
            <w:ins w:id="716" w:author="Lynne Eckerle" w:date="2022-12-08T20:39:00Z">
              <w:r w:rsidRPr="00302500">
                <w:rPr>
                  <w:rFonts w:ascii="Times New Roman" w:hAnsi="Times New Roman"/>
                  <w:sz w:val="22"/>
                  <w:szCs w:val="22"/>
                </w:rPr>
                <w:t>Proactive in anticipating and alerting others to problems with projects or processes.</w:t>
              </w:r>
            </w:ins>
          </w:p>
          <w:p w14:paraId="4AF52781" w14:textId="77777777" w:rsidR="00292EBD" w:rsidRPr="00302500" w:rsidRDefault="00292EBD" w:rsidP="00292EBD">
            <w:pPr>
              <w:pStyle w:val="Heading1"/>
              <w:spacing w:before="0"/>
              <w:rPr>
                <w:ins w:id="717" w:author="Lynne Eckerle" w:date="2022-12-08T20:39:00Z"/>
                <w:rFonts w:ascii="Times New Roman" w:hAnsi="Times New Roman"/>
                <w:b w:val="0"/>
                <w:sz w:val="22"/>
                <w:szCs w:val="22"/>
              </w:rPr>
            </w:pPr>
            <w:ins w:id="718" w:author="Lynne Eckerle" w:date="2022-12-08T20:39:00Z">
              <w:r w:rsidRPr="00302500">
                <w:rPr>
                  <w:rFonts w:ascii="Times New Roman" w:hAnsi="Times New Roman"/>
                  <w:b w:val="0"/>
                  <w:sz w:val="22"/>
                  <w:szCs w:val="22"/>
                </w:rPr>
                <w:t>High detail orientation and accuracy.</w:t>
              </w:r>
            </w:ins>
          </w:p>
          <w:p w14:paraId="39F965C4" w14:textId="77777777" w:rsidR="00292EBD" w:rsidRPr="00302500" w:rsidRDefault="00292EBD" w:rsidP="00292EBD">
            <w:pPr>
              <w:spacing w:after="60"/>
              <w:rPr>
                <w:ins w:id="719" w:author="Lynne Eckerle" w:date="2022-12-08T20:39:00Z"/>
                <w:rFonts w:ascii="Times New Roman" w:hAnsi="Times New Roman"/>
                <w:sz w:val="22"/>
                <w:szCs w:val="22"/>
              </w:rPr>
            </w:pPr>
            <w:ins w:id="720" w:author="Lynne Eckerle" w:date="2022-12-08T20:39:00Z">
              <w:r w:rsidRPr="00302500">
                <w:rPr>
                  <w:rFonts w:ascii="Times New Roman" w:hAnsi="Times New Roman"/>
                  <w:sz w:val="22"/>
                  <w:szCs w:val="22"/>
                </w:rPr>
                <w:t>Takes initiative and needs little supervision.</w:t>
              </w:r>
            </w:ins>
          </w:p>
          <w:p w14:paraId="2FC1EB3E" w14:textId="77777777" w:rsidR="00292EBD" w:rsidRPr="00302500" w:rsidRDefault="00292EBD" w:rsidP="00292EBD">
            <w:pPr>
              <w:spacing w:after="60"/>
              <w:rPr>
                <w:ins w:id="721" w:author="Lynne Eckerle" w:date="2022-12-08T20:39:00Z"/>
                <w:rFonts w:ascii="Times New Roman" w:hAnsi="Times New Roman"/>
                <w:sz w:val="22"/>
                <w:szCs w:val="22"/>
              </w:rPr>
            </w:pPr>
            <w:ins w:id="722" w:author="Lynne Eckerle" w:date="2022-12-08T20:39:00Z">
              <w:r w:rsidRPr="00302500">
                <w:rPr>
                  <w:rFonts w:ascii="Times New Roman" w:hAnsi="Times New Roman"/>
                  <w:sz w:val="22"/>
                  <w:szCs w:val="22"/>
                </w:rPr>
                <w:t>Able to prioritize, organize tasks and time, and follow up.</w:t>
              </w:r>
            </w:ins>
          </w:p>
          <w:p w14:paraId="3D6A7799" w14:textId="77777777" w:rsidR="00292EBD" w:rsidRPr="00302500" w:rsidRDefault="00292EBD" w:rsidP="00292EBD">
            <w:pPr>
              <w:spacing w:after="60"/>
              <w:rPr>
                <w:ins w:id="723" w:author="Lynne Eckerle" w:date="2022-12-08T20:39:00Z"/>
                <w:rFonts w:ascii="Times New Roman" w:hAnsi="Times New Roman"/>
                <w:sz w:val="22"/>
                <w:szCs w:val="22"/>
              </w:rPr>
            </w:pPr>
            <w:ins w:id="724" w:author="Lynne Eckerle" w:date="2022-12-08T20:39:00Z">
              <w:r w:rsidRPr="00302500">
                <w:rPr>
                  <w:rFonts w:ascii="Times New Roman" w:hAnsi="Times New Roman"/>
                  <w:sz w:val="22"/>
                  <w:szCs w:val="22"/>
                </w:rPr>
                <w:t>Performs responsibilities efficiently and timely.</w:t>
              </w:r>
            </w:ins>
          </w:p>
          <w:p w14:paraId="387B0CC3" w14:textId="77777777" w:rsidR="00292EBD" w:rsidRPr="00302500" w:rsidRDefault="00292EBD" w:rsidP="00292EBD">
            <w:pPr>
              <w:spacing w:after="60"/>
              <w:rPr>
                <w:ins w:id="725" w:author="Lynne Eckerle" w:date="2022-12-08T20:39:00Z"/>
                <w:rFonts w:ascii="Times New Roman" w:hAnsi="Times New Roman"/>
                <w:sz w:val="22"/>
                <w:szCs w:val="22"/>
              </w:rPr>
            </w:pPr>
            <w:ins w:id="726" w:author="Lynne Eckerle" w:date="2022-12-08T20:39:00Z">
              <w:r w:rsidRPr="00302500">
                <w:rPr>
                  <w:rFonts w:ascii="Times New Roman" w:hAnsi="Times New Roman"/>
                  <w:sz w:val="22"/>
                  <w:szCs w:val="22"/>
                </w:rPr>
                <w:t>Able to juggle multiple requests and meet multiple deadlines.</w:t>
              </w:r>
            </w:ins>
          </w:p>
          <w:p w14:paraId="63A5690F" w14:textId="77777777" w:rsidR="00292EBD" w:rsidRPr="00302500" w:rsidRDefault="00292EBD" w:rsidP="00292EBD">
            <w:pPr>
              <w:pStyle w:val="Heading1"/>
              <w:spacing w:before="0"/>
              <w:rPr>
                <w:ins w:id="727" w:author="Lynne Eckerle" w:date="2022-12-08T20:39:00Z"/>
                <w:rFonts w:ascii="Times New Roman" w:hAnsi="Times New Roman"/>
                <w:b w:val="0"/>
                <w:sz w:val="22"/>
                <w:szCs w:val="22"/>
              </w:rPr>
            </w:pPr>
            <w:ins w:id="728" w:author="Lynne Eckerle" w:date="2022-12-08T20:39:00Z">
              <w:r w:rsidRPr="00302500">
                <w:rPr>
                  <w:rFonts w:ascii="Times New Roman" w:hAnsi="Times New Roman"/>
                  <w:b w:val="0"/>
                  <w:sz w:val="22"/>
                  <w:szCs w:val="22"/>
                </w:rPr>
                <w:t>Proficient in basic computer skills, i.e. Microsoft Word, Excel, Internet usage (e-mail) and the online reporting programs used throughout the organization.</w:t>
              </w:r>
            </w:ins>
          </w:p>
          <w:p w14:paraId="5BBC4495" w14:textId="77777777" w:rsidR="00292EBD" w:rsidRPr="00302500" w:rsidRDefault="00292EBD" w:rsidP="00292EBD">
            <w:pPr>
              <w:rPr>
                <w:ins w:id="729" w:author="Lynne Eckerle" w:date="2022-12-08T20:39:00Z"/>
                <w:rFonts w:ascii="Times New Roman" w:hAnsi="Times New Roman"/>
                <w:sz w:val="22"/>
                <w:szCs w:val="22"/>
              </w:rPr>
            </w:pPr>
            <w:ins w:id="730" w:author="Lynne Eckerle" w:date="2022-12-08T20:39:00Z">
              <w:r w:rsidRPr="00302500">
                <w:rPr>
                  <w:rFonts w:ascii="Times New Roman" w:hAnsi="Times New Roman"/>
                  <w:sz w:val="22"/>
                  <w:szCs w:val="22"/>
                </w:rPr>
                <w:t>Demonstrates proficiency in basic mathematics.</w:t>
              </w:r>
            </w:ins>
          </w:p>
        </w:tc>
      </w:tr>
      <w:tr w:rsidR="00292EBD" w:rsidRPr="00302500" w14:paraId="6A39EBA7" w14:textId="77777777" w:rsidTr="00292EBD">
        <w:trPr>
          <w:ins w:id="731" w:author="Lynne Eckerle" w:date="2022-12-08T20:39:00Z"/>
        </w:trPr>
        <w:tc>
          <w:tcPr>
            <w:tcW w:w="1428" w:type="dxa"/>
          </w:tcPr>
          <w:p w14:paraId="70EED5CA" w14:textId="77777777" w:rsidR="00292EBD" w:rsidRPr="00302500" w:rsidRDefault="00292EBD" w:rsidP="00292EBD">
            <w:pPr>
              <w:tabs>
                <w:tab w:val="left" w:pos="-720"/>
              </w:tabs>
              <w:suppressAutoHyphens/>
              <w:rPr>
                <w:ins w:id="732" w:author="Lynne Eckerle" w:date="2022-12-08T20:39:00Z"/>
                <w:rFonts w:ascii="Times New Roman" w:hAnsi="Times New Roman"/>
                <w:b/>
                <w:spacing w:val="-2"/>
                <w:sz w:val="22"/>
                <w:szCs w:val="22"/>
              </w:rPr>
            </w:pPr>
            <w:ins w:id="733" w:author="Lynne Eckerle" w:date="2022-12-08T20:39:00Z">
              <w:r>
                <w:rPr>
                  <w:rFonts w:ascii="Times New Roman" w:hAnsi="Times New Roman"/>
                  <w:b/>
                  <w:spacing w:val="-2"/>
                  <w:sz w:val="22"/>
                  <w:szCs w:val="22"/>
                </w:rPr>
                <w:t>Experience, education</w:t>
              </w:r>
              <w:r w:rsidRPr="00302500">
                <w:rPr>
                  <w:rFonts w:ascii="Times New Roman" w:hAnsi="Times New Roman"/>
                  <w:b/>
                  <w:spacing w:val="-2"/>
                  <w:sz w:val="22"/>
                  <w:szCs w:val="22"/>
                </w:rPr>
                <w:t>, degrees, licenses</w:t>
              </w:r>
            </w:ins>
          </w:p>
        </w:tc>
        <w:tc>
          <w:tcPr>
            <w:tcW w:w="9000" w:type="dxa"/>
            <w:gridSpan w:val="2"/>
          </w:tcPr>
          <w:p w14:paraId="158C9415" w14:textId="77777777" w:rsidR="00292EBD" w:rsidRPr="00302500" w:rsidRDefault="00292EBD" w:rsidP="00292EBD">
            <w:pPr>
              <w:spacing w:after="120"/>
              <w:rPr>
                <w:ins w:id="734" w:author="Lynne Eckerle" w:date="2022-12-08T20:39:00Z"/>
                <w:rFonts w:ascii="Times New Roman" w:hAnsi="Times New Roman"/>
                <w:sz w:val="22"/>
                <w:szCs w:val="22"/>
              </w:rPr>
            </w:pPr>
            <w:ins w:id="735" w:author="Lynne Eckerle" w:date="2022-12-08T20:39:00Z">
              <w:r w:rsidRPr="00302500">
                <w:rPr>
                  <w:rFonts w:ascii="Times New Roman" w:hAnsi="Times New Roman"/>
                  <w:sz w:val="22"/>
                  <w:szCs w:val="22"/>
                </w:rPr>
                <w:t xml:space="preserve">Minimum Baccalaureate Degree in a related area.  </w:t>
              </w:r>
            </w:ins>
          </w:p>
          <w:p w14:paraId="4D199A1B" w14:textId="77777777" w:rsidR="00292EBD" w:rsidRPr="00302500" w:rsidRDefault="00292EBD" w:rsidP="00292EBD">
            <w:pPr>
              <w:tabs>
                <w:tab w:val="left" w:pos="-720"/>
              </w:tabs>
              <w:suppressAutoHyphens/>
              <w:spacing w:after="120"/>
              <w:rPr>
                <w:ins w:id="736" w:author="Lynne Eckerle" w:date="2022-12-08T20:39:00Z"/>
                <w:rFonts w:ascii="Times New Roman" w:hAnsi="Times New Roman"/>
                <w:spacing w:val="-2"/>
                <w:sz w:val="22"/>
                <w:szCs w:val="22"/>
              </w:rPr>
            </w:pPr>
          </w:p>
        </w:tc>
      </w:tr>
      <w:tr w:rsidR="00292EBD" w:rsidRPr="00302500" w14:paraId="414773AA" w14:textId="77777777" w:rsidTr="00292EBD">
        <w:trPr>
          <w:ins w:id="737" w:author="Lynne Eckerle" w:date="2022-12-08T20:39:00Z"/>
        </w:trPr>
        <w:tc>
          <w:tcPr>
            <w:tcW w:w="1428" w:type="dxa"/>
          </w:tcPr>
          <w:p w14:paraId="4B124A72" w14:textId="77777777" w:rsidR="00292EBD" w:rsidRPr="00302500" w:rsidRDefault="00292EBD" w:rsidP="00292EBD">
            <w:pPr>
              <w:tabs>
                <w:tab w:val="left" w:pos="-720"/>
              </w:tabs>
              <w:suppressAutoHyphens/>
              <w:rPr>
                <w:ins w:id="738" w:author="Lynne Eckerle" w:date="2022-12-08T20:39:00Z"/>
                <w:rFonts w:ascii="Times New Roman" w:hAnsi="Times New Roman"/>
                <w:b/>
                <w:spacing w:val="-2"/>
                <w:sz w:val="22"/>
                <w:szCs w:val="22"/>
              </w:rPr>
            </w:pPr>
            <w:ins w:id="739" w:author="Lynne Eckerle" w:date="2022-12-08T20:39:00Z">
              <w:r w:rsidRPr="00302500">
                <w:rPr>
                  <w:rFonts w:ascii="Times New Roman" w:hAnsi="Times New Roman"/>
                  <w:b/>
                  <w:spacing w:val="-2"/>
                  <w:sz w:val="22"/>
                  <w:szCs w:val="22"/>
                </w:rPr>
                <w:t>Physical demands</w:t>
              </w:r>
            </w:ins>
          </w:p>
          <w:p w14:paraId="17BEDD05" w14:textId="77777777" w:rsidR="00292EBD" w:rsidRPr="00302500" w:rsidRDefault="00292EBD" w:rsidP="00292EBD">
            <w:pPr>
              <w:tabs>
                <w:tab w:val="left" w:pos="-720"/>
              </w:tabs>
              <w:suppressAutoHyphens/>
              <w:rPr>
                <w:ins w:id="740" w:author="Lynne Eckerle" w:date="2022-12-08T20:39:00Z"/>
                <w:rFonts w:ascii="Times New Roman" w:hAnsi="Times New Roman"/>
                <w:b/>
                <w:spacing w:val="-2"/>
                <w:sz w:val="22"/>
                <w:szCs w:val="22"/>
              </w:rPr>
            </w:pPr>
          </w:p>
        </w:tc>
        <w:tc>
          <w:tcPr>
            <w:tcW w:w="9000" w:type="dxa"/>
            <w:gridSpan w:val="2"/>
          </w:tcPr>
          <w:p w14:paraId="1031C7FC" w14:textId="77777777" w:rsidR="00292EBD" w:rsidRPr="00302500" w:rsidRDefault="00292EBD" w:rsidP="00292EBD">
            <w:pPr>
              <w:tabs>
                <w:tab w:val="left" w:pos="2160"/>
                <w:tab w:val="left" w:pos="5040"/>
                <w:tab w:val="left" w:pos="6480"/>
              </w:tabs>
              <w:spacing w:after="60"/>
              <w:rPr>
                <w:ins w:id="741" w:author="Lynne Eckerle" w:date="2022-12-08T20:39:00Z"/>
                <w:rFonts w:ascii="Times New Roman" w:hAnsi="Times New Roman"/>
                <w:sz w:val="22"/>
                <w:szCs w:val="22"/>
              </w:rPr>
            </w:pPr>
            <w:ins w:id="742" w:author="Lynne Eckerle" w:date="2022-12-08T20:39:00Z">
              <w:r w:rsidRPr="00302500">
                <w:rPr>
                  <w:rFonts w:ascii="Times New Roman" w:hAnsi="Times New Roman"/>
                  <w:sz w:val="22"/>
                  <w:szCs w:val="22"/>
                </w:rPr>
                <w:t xml:space="preserve">Ability to develop, access, and maintain electronic data and communications.  </w:t>
              </w:r>
            </w:ins>
          </w:p>
          <w:p w14:paraId="60D1C6BE" w14:textId="77777777" w:rsidR="00292EBD" w:rsidRPr="00302500" w:rsidRDefault="00292EBD" w:rsidP="00292EBD">
            <w:pPr>
              <w:tabs>
                <w:tab w:val="left" w:pos="2160"/>
                <w:tab w:val="left" w:pos="5040"/>
                <w:tab w:val="left" w:pos="6480"/>
              </w:tabs>
              <w:spacing w:after="60"/>
              <w:rPr>
                <w:ins w:id="743" w:author="Lynne Eckerle" w:date="2022-12-08T20:39:00Z"/>
                <w:rFonts w:ascii="Times New Roman" w:hAnsi="Times New Roman"/>
                <w:sz w:val="22"/>
                <w:szCs w:val="22"/>
              </w:rPr>
            </w:pPr>
            <w:ins w:id="744" w:author="Lynne Eckerle" w:date="2022-12-08T20:39:00Z">
              <w:r w:rsidRPr="00302500">
                <w:rPr>
                  <w:rFonts w:ascii="Times New Roman" w:hAnsi="Times New Roman"/>
                  <w:sz w:val="22"/>
                  <w:szCs w:val="22"/>
                </w:rPr>
                <w:t>Ability to present to groups in training or meeting settings.</w:t>
              </w:r>
            </w:ins>
          </w:p>
          <w:p w14:paraId="6AC249B4" w14:textId="77777777" w:rsidR="00292EBD" w:rsidRPr="00302500" w:rsidRDefault="00292EBD" w:rsidP="00292EBD">
            <w:pPr>
              <w:tabs>
                <w:tab w:val="left" w:pos="2160"/>
                <w:tab w:val="left" w:pos="5040"/>
                <w:tab w:val="left" w:pos="6480"/>
              </w:tabs>
              <w:spacing w:after="60"/>
              <w:rPr>
                <w:ins w:id="745" w:author="Lynne Eckerle" w:date="2022-12-08T20:39:00Z"/>
                <w:rFonts w:ascii="Times New Roman" w:hAnsi="Times New Roman"/>
                <w:sz w:val="22"/>
                <w:szCs w:val="22"/>
              </w:rPr>
            </w:pPr>
            <w:ins w:id="746" w:author="Lynne Eckerle" w:date="2022-12-08T20:39:00Z">
              <w:r w:rsidRPr="00302500">
                <w:rPr>
                  <w:rFonts w:ascii="Times New Roman" w:hAnsi="Times New Roman"/>
                  <w:sz w:val="22"/>
                  <w:szCs w:val="22"/>
                </w:rPr>
                <w:t>Ability to transport self on a regular basis in Indiana, generally in southern and central Indiana.</w:t>
              </w:r>
            </w:ins>
          </w:p>
          <w:p w14:paraId="3A9260B2" w14:textId="77777777" w:rsidR="00292EBD" w:rsidRPr="00302500" w:rsidRDefault="00292EBD" w:rsidP="00292EBD">
            <w:pPr>
              <w:tabs>
                <w:tab w:val="left" w:pos="2160"/>
                <w:tab w:val="left" w:pos="5040"/>
                <w:tab w:val="left" w:pos="6480"/>
              </w:tabs>
              <w:spacing w:after="60"/>
              <w:rPr>
                <w:ins w:id="747" w:author="Lynne Eckerle" w:date="2022-12-08T20:39:00Z"/>
                <w:rFonts w:ascii="Times New Roman" w:hAnsi="Times New Roman"/>
                <w:sz w:val="22"/>
                <w:szCs w:val="22"/>
              </w:rPr>
            </w:pPr>
            <w:ins w:id="748" w:author="Lynne Eckerle" w:date="2022-12-08T20:39:00Z">
              <w:r w:rsidRPr="00302500">
                <w:rPr>
                  <w:rFonts w:ascii="Times New Roman" w:hAnsi="Times New Roman"/>
                  <w:sz w:val="22"/>
                  <w:szCs w:val="22"/>
                </w:rPr>
                <w:t>The physical demands described here are representative of those that must be met by an employee to successfully perform the essential functions of this job.  Reasonable accommodations may be made to enable individuals with disabilities to perform the essential functions.</w:t>
              </w:r>
            </w:ins>
          </w:p>
          <w:p w14:paraId="1C94727E" w14:textId="77777777" w:rsidR="00292EBD" w:rsidRPr="00302500" w:rsidRDefault="00292EBD" w:rsidP="00292EBD">
            <w:pPr>
              <w:tabs>
                <w:tab w:val="left" w:pos="2160"/>
                <w:tab w:val="left" w:pos="5040"/>
                <w:tab w:val="left" w:pos="6480"/>
              </w:tabs>
              <w:spacing w:after="60"/>
              <w:rPr>
                <w:ins w:id="749" w:author="Lynne Eckerle" w:date="2022-12-08T20:39:00Z"/>
                <w:rFonts w:ascii="Times New Roman" w:hAnsi="Times New Roman"/>
                <w:sz w:val="22"/>
                <w:szCs w:val="22"/>
              </w:rPr>
            </w:pPr>
            <w:ins w:id="750" w:author="Lynne Eckerle" w:date="2022-12-08T20:39:00Z">
              <w:r w:rsidRPr="00302500">
                <w:rPr>
                  <w:rFonts w:ascii="Times New Roman" w:hAnsi="Times New Roman"/>
                  <w:sz w:val="22"/>
                  <w:szCs w:val="22"/>
                </w:rPr>
                <w:t xml:space="preserve">While performing the duties of this job, the employee is regularly required to use hands to finger, handle, or feel objects, tools, or controls.  The employee frequently is required to talk or hear.  The employee is required to stand, walk, sit, reach with hands and arms, stoop, and occasionally kneel, crouch, or crawl.  </w:t>
              </w:r>
            </w:ins>
          </w:p>
          <w:p w14:paraId="05F91FD9" w14:textId="77777777" w:rsidR="00292EBD" w:rsidRPr="00302500" w:rsidRDefault="00292EBD" w:rsidP="00292EBD">
            <w:pPr>
              <w:tabs>
                <w:tab w:val="left" w:pos="2160"/>
                <w:tab w:val="left" w:pos="5040"/>
                <w:tab w:val="left" w:pos="6480"/>
              </w:tabs>
              <w:rPr>
                <w:ins w:id="751" w:author="Lynne Eckerle" w:date="2022-12-08T20:39:00Z"/>
                <w:rFonts w:ascii="Times New Roman" w:hAnsi="Times New Roman"/>
                <w:sz w:val="22"/>
                <w:szCs w:val="22"/>
              </w:rPr>
            </w:pPr>
            <w:ins w:id="752" w:author="Lynne Eckerle" w:date="2022-12-08T20:39:00Z">
              <w:r w:rsidRPr="00302500">
                <w:rPr>
                  <w:rFonts w:ascii="Times New Roman" w:hAnsi="Times New Roman"/>
                  <w:sz w:val="22"/>
                  <w:szCs w:val="22"/>
                </w:rPr>
                <w:t xml:space="preserve">The employee must occasionally lift and/or move up to 15 pounds.  Specific vision abilities required by this job include close vision, distance vision, color vision, peripheral vision, depth perception, and the ability to adjust focus. </w:t>
              </w:r>
            </w:ins>
          </w:p>
        </w:tc>
      </w:tr>
      <w:tr w:rsidR="00292EBD" w:rsidRPr="00302500" w14:paraId="3F53C285" w14:textId="77777777" w:rsidTr="00292EBD">
        <w:trPr>
          <w:ins w:id="753" w:author="Lynne Eckerle" w:date="2022-12-08T20:39:00Z"/>
        </w:trPr>
        <w:tc>
          <w:tcPr>
            <w:tcW w:w="1428" w:type="dxa"/>
          </w:tcPr>
          <w:p w14:paraId="6D2D248F" w14:textId="77777777" w:rsidR="00292EBD" w:rsidRPr="00302500" w:rsidRDefault="00292EBD" w:rsidP="00292EBD">
            <w:pPr>
              <w:tabs>
                <w:tab w:val="left" w:pos="-720"/>
              </w:tabs>
              <w:suppressAutoHyphens/>
              <w:rPr>
                <w:ins w:id="754" w:author="Lynne Eckerle" w:date="2022-12-08T20:39:00Z"/>
                <w:rFonts w:ascii="Times New Roman" w:hAnsi="Times New Roman"/>
                <w:b/>
                <w:spacing w:val="-2"/>
                <w:sz w:val="22"/>
                <w:szCs w:val="22"/>
              </w:rPr>
            </w:pPr>
            <w:ins w:id="755" w:author="Lynne Eckerle" w:date="2022-12-08T20:39:00Z">
              <w:r w:rsidRPr="00302500">
                <w:rPr>
                  <w:rFonts w:ascii="Times New Roman" w:hAnsi="Times New Roman"/>
                  <w:b/>
                  <w:spacing w:val="-2"/>
                  <w:sz w:val="22"/>
                  <w:szCs w:val="22"/>
                </w:rPr>
                <w:t>Work environment</w:t>
              </w:r>
            </w:ins>
          </w:p>
        </w:tc>
        <w:tc>
          <w:tcPr>
            <w:tcW w:w="9000" w:type="dxa"/>
            <w:gridSpan w:val="2"/>
          </w:tcPr>
          <w:p w14:paraId="77E0800D" w14:textId="77777777" w:rsidR="00292EBD" w:rsidRPr="00302500" w:rsidRDefault="00292EBD" w:rsidP="00292EBD">
            <w:pPr>
              <w:tabs>
                <w:tab w:val="left" w:pos="2160"/>
                <w:tab w:val="left" w:pos="5040"/>
                <w:tab w:val="left" w:pos="6480"/>
              </w:tabs>
              <w:rPr>
                <w:ins w:id="756" w:author="Lynne Eckerle" w:date="2022-12-08T20:39:00Z"/>
                <w:rFonts w:ascii="Times New Roman" w:hAnsi="Times New Roman"/>
                <w:sz w:val="22"/>
                <w:szCs w:val="22"/>
              </w:rPr>
            </w:pPr>
            <w:ins w:id="757" w:author="Lynne Eckerle" w:date="2022-12-08T20:39:00Z">
              <w:r w:rsidRPr="00302500">
                <w:rPr>
                  <w:rFonts w:ascii="Times New Roman" w:hAnsi="Times New Roman"/>
                  <w:sz w:val="22"/>
                  <w:szCs w:val="22"/>
                </w:rPr>
                <w:t xml:space="preserve">Majority of work can be accomplished in residentially-based office with </w:t>
              </w:r>
              <w:r>
                <w:rPr>
                  <w:rFonts w:ascii="Times New Roman" w:hAnsi="Times New Roman"/>
                  <w:sz w:val="22"/>
                  <w:szCs w:val="22"/>
                </w:rPr>
                <w:t>weekly</w:t>
              </w:r>
              <w:r w:rsidRPr="00302500">
                <w:rPr>
                  <w:rFonts w:ascii="Times New Roman" w:hAnsi="Times New Roman"/>
                  <w:sz w:val="22"/>
                  <w:szCs w:val="22"/>
                </w:rPr>
                <w:t xml:space="preserve"> travel to central office and to sites</w:t>
              </w:r>
              <w:r>
                <w:rPr>
                  <w:rFonts w:ascii="Times New Roman" w:hAnsi="Times New Roman"/>
                  <w:sz w:val="22"/>
                  <w:szCs w:val="22"/>
                </w:rPr>
                <w:t xml:space="preserve"> </w:t>
              </w:r>
              <w:r w:rsidRPr="00302500">
                <w:rPr>
                  <w:rFonts w:ascii="Times New Roman" w:hAnsi="Times New Roman"/>
                  <w:sz w:val="22"/>
                  <w:szCs w:val="22"/>
                </w:rPr>
                <w:t xml:space="preserve">public awareness events, and trainings.    </w:t>
              </w:r>
            </w:ins>
          </w:p>
          <w:p w14:paraId="7A9D6788" w14:textId="77777777" w:rsidR="00292EBD" w:rsidRDefault="00292EBD" w:rsidP="00292EBD">
            <w:pPr>
              <w:tabs>
                <w:tab w:val="left" w:pos="2160"/>
                <w:tab w:val="left" w:pos="5040"/>
                <w:tab w:val="left" w:pos="6480"/>
              </w:tabs>
              <w:rPr>
                <w:ins w:id="758" w:author="Lynne Eckerle" w:date="2022-12-08T20:39:00Z"/>
                <w:rFonts w:ascii="Times New Roman" w:hAnsi="Times New Roman"/>
                <w:sz w:val="22"/>
                <w:szCs w:val="22"/>
              </w:rPr>
            </w:pPr>
            <w:ins w:id="759" w:author="Lynne Eckerle" w:date="2022-12-08T20:39:00Z">
              <w:r w:rsidRPr="00302500">
                <w:rPr>
                  <w:rFonts w:ascii="Times New Roman" w:hAnsi="Times New Roman"/>
                  <w:sz w:val="22"/>
                  <w:szCs w:val="22"/>
                </w:rPr>
                <w:t>The work environment characteristics described here are representative of those an employee encounters while performing the essential functions of this job.  Reasonable accommodations may be made to enable individuals with disabilities to perform the essential functions.</w:t>
              </w:r>
              <w:del w:id="760" w:author="slikens" w:date="2011-09-27T09:50:00Z">
                <w:r w:rsidRPr="00302500" w:rsidDel="00512211">
                  <w:rPr>
                    <w:rFonts w:ascii="Times New Roman" w:hAnsi="Times New Roman"/>
                    <w:sz w:val="22"/>
                    <w:szCs w:val="22"/>
                  </w:rPr>
                  <w:delText xml:space="preserve"> </w:delText>
                </w:r>
              </w:del>
            </w:ins>
          </w:p>
          <w:p w14:paraId="0399D382" w14:textId="77777777" w:rsidR="00292EBD" w:rsidRPr="00302500" w:rsidRDefault="00292EBD" w:rsidP="00292EBD">
            <w:pPr>
              <w:tabs>
                <w:tab w:val="left" w:pos="2160"/>
                <w:tab w:val="left" w:pos="5040"/>
                <w:tab w:val="left" w:pos="6480"/>
              </w:tabs>
              <w:rPr>
                <w:ins w:id="761" w:author="Lynne Eckerle" w:date="2022-12-08T20:39:00Z"/>
                <w:rFonts w:ascii="Times New Roman" w:hAnsi="Times New Roman"/>
                <w:sz w:val="22"/>
                <w:szCs w:val="22"/>
              </w:rPr>
            </w:pPr>
          </w:p>
        </w:tc>
      </w:tr>
      <w:tr w:rsidR="00292EBD" w:rsidRPr="00302500" w14:paraId="58D0D435" w14:textId="77777777" w:rsidTr="00292EBD">
        <w:trPr>
          <w:ins w:id="762" w:author="Lynne Eckerle" w:date="2022-12-08T20:39:00Z"/>
        </w:trPr>
        <w:tc>
          <w:tcPr>
            <w:tcW w:w="1428" w:type="dxa"/>
          </w:tcPr>
          <w:p w14:paraId="0B5A4D2C" w14:textId="77777777" w:rsidR="00292EBD" w:rsidRPr="00302500" w:rsidRDefault="00292EBD" w:rsidP="00292EBD">
            <w:pPr>
              <w:tabs>
                <w:tab w:val="left" w:pos="-720"/>
              </w:tabs>
              <w:suppressAutoHyphens/>
              <w:rPr>
                <w:ins w:id="763" w:author="Lynne Eckerle" w:date="2022-12-08T20:39:00Z"/>
                <w:rFonts w:ascii="Times New Roman" w:hAnsi="Times New Roman"/>
                <w:b/>
                <w:spacing w:val="-2"/>
                <w:sz w:val="22"/>
                <w:szCs w:val="22"/>
              </w:rPr>
            </w:pPr>
            <w:ins w:id="764" w:author="Lynne Eckerle" w:date="2022-12-08T20:39:00Z">
              <w:r w:rsidRPr="00302500">
                <w:rPr>
                  <w:rFonts w:ascii="Times New Roman" w:hAnsi="Times New Roman"/>
                  <w:b/>
                  <w:spacing w:val="-2"/>
                  <w:sz w:val="22"/>
                  <w:szCs w:val="22"/>
                </w:rPr>
                <w:lastRenderedPageBreak/>
                <w:t>Travel</w:t>
              </w:r>
            </w:ins>
          </w:p>
        </w:tc>
        <w:tc>
          <w:tcPr>
            <w:tcW w:w="9000" w:type="dxa"/>
            <w:gridSpan w:val="2"/>
          </w:tcPr>
          <w:p w14:paraId="224F5732" w14:textId="77777777" w:rsidR="00292EBD" w:rsidRPr="00302500" w:rsidRDefault="00292EBD" w:rsidP="00292EBD">
            <w:pPr>
              <w:tabs>
                <w:tab w:val="left" w:pos="2160"/>
                <w:tab w:val="left" w:pos="5040"/>
                <w:tab w:val="left" w:pos="6480"/>
              </w:tabs>
              <w:rPr>
                <w:ins w:id="765" w:author="Lynne Eckerle" w:date="2022-12-08T20:39:00Z"/>
                <w:rFonts w:ascii="Times New Roman" w:hAnsi="Times New Roman"/>
                <w:spacing w:val="-2"/>
                <w:sz w:val="22"/>
                <w:szCs w:val="22"/>
              </w:rPr>
            </w:pPr>
            <w:ins w:id="766" w:author="Lynne Eckerle" w:date="2022-12-08T20:39:00Z">
              <w:r w:rsidRPr="00302500">
                <w:rPr>
                  <w:rFonts w:ascii="Times New Roman" w:hAnsi="Times New Roman"/>
                  <w:spacing w:val="-2"/>
                  <w:sz w:val="22"/>
                  <w:szCs w:val="22"/>
                </w:rPr>
                <w:t xml:space="preserve">Normal travel as required for job duties, which may include but not limited to </w:t>
              </w:r>
              <w:r>
                <w:rPr>
                  <w:rFonts w:ascii="Times New Roman" w:hAnsi="Times New Roman"/>
                  <w:spacing w:val="-2"/>
                  <w:sz w:val="22"/>
                  <w:szCs w:val="22"/>
                </w:rPr>
                <w:t xml:space="preserve">presentations, community outreach visits, </w:t>
              </w:r>
              <w:r w:rsidRPr="00302500">
                <w:rPr>
                  <w:rFonts w:ascii="Times New Roman" w:hAnsi="Times New Roman"/>
                  <w:spacing w:val="-2"/>
                  <w:sz w:val="22"/>
                  <w:szCs w:val="22"/>
                </w:rPr>
                <w:t xml:space="preserve">conferences, meetings, or general office errands.   </w:t>
              </w:r>
            </w:ins>
          </w:p>
        </w:tc>
      </w:tr>
    </w:tbl>
    <w:p w14:paraId="5E69D430" w14:textId="77777777" w:rsidR="00292EBD" w:rsidRPr="00302500" w:rsidRDefault="00292EBD" w:rsidP="00292EBD">
      <w:pPr>
        <w:rPr>
          <w:ins w:id="767" w:author="Lynne Eckerle" w:date="2022-12-08T20:39:00Z"/>
          <w:rFonts w:ascii="Times New Roman" w:hAnsi="Times New Roman"/>
          <w:sz w:val="22"/>
          <w:szCs w:val="22"/>
        </w:rPr>
      </w:pPr>
      <w:ins w:id="768" w:author="Lynne Eckerle" w:date="2022-12-08T20:39:00Z">
        <w:r w:rsidRPr="00302500">
          <w:rPr>
            <w:rFonts w:ascii="Times New Roman" w:hAnsi="Times New Roman"/>
            <w:sz w:val="22"/>
            <w:szCs w:val="22"/>
          </w:rPr>
          <w:t>I have read and understand the responsibilities and requirements of my job description.</w:t>
        </w:r>
      </w:ins>
    </w:p>
    <w:p w14:paraId="1CFE1499" w14:textId="77777777" w:rsidR="00292EBD" w:rsidRPr="00302500" w:rsidRDefault="00292EBD" w:rsidP="00292EBD">
      <w:pPr>
        <w:rPr>
          <w:ins w:id="769" w:author="Lynne Eckerle" w:date="2022-12-08T20:39:00Z"/>
          <w:rFonts w:ascii="Times New Roman" w:hAnsi="Times New Roman"/>
          <w:sz w:val="22"/>
          <w:szCs w:val="22"/>
        </w:rPr>
      </w:pPr>
    </w:p>
    <w:p w14:paraId="5A68FF48" w14:textId="77777777" w:rsidR="00292EBD" w:rsidRDefault="00292EBD" w:rsidP="00292EBD">
      <w:pPr>
        <w:rPr>
          <w:ins w:id="770" w:author="Lynne Eckerle" w:date="2022-12-08T20:39:00Z"/>
          <w:rFonts w:ascii="Times New Roman" w:hAnsi="Times New Roman"/>
          <w:sz w:val="22"/>
          <w:szCs w:val="22"/>
        </w:rPr>
      </w:pPr>
    </w:p>
    <w:p w14:paraId="091654DC" w14:textId="77777777" w:rsidR="00292EBD" w:rsidRPr="00302500" w:rsidRDefault="00292EBD" w:rsidP="00292EBD">
      <w:pPr>
        <w:rPr>
          <w:ins w:id="771" w:author="Lynne Eckerle" w:date="2022-12-08T20:39:00Z"/>
          <w:rFonts w:ascii="Times New Roman" w:hAnsi="Times New Roman"/>
          <w:sz w:val="22"/>
          <w:szCs w:val="22"/>
        </w:rPr>
      </w:pPr>
    </w:p>
    <w:p w14:paraId="38C23E62" w14:textId="77777777" w:rsidR="00292EBD" w:rsidRPr="00302500" w:rsidRDefault="00292EBD" w:rsidP="00292EBD">
      <w:pPr>
        <w:pStyle w:val="NoSpacing"/>
        <w:rPr>
          <w:ins w:id="772" w:author="Lynne Eckerle" w:date="2022-12-08T20:39:00Z"/>
        </w:rPr>
      </w:pPr>
      <w:ins w:id="773" w:author="Lynne Eckerle" w:date="2022-12-08T20:39:00Z">
        <w:r w:rsidRPr="00302500">
          <w:t>___________________________</w:t>
        </w:r>
      </w:ins>
    </w:p>
    <w:p w14:paraId="0EE013DD" w14:textId="77777777" w:rsidR="00292EBD" w:rsidRPr="00302500" w:rsidRDefault="00292EBD" w:rsidP="00292EBD">
      <w:pPr>
        <w:pStyle w:val="NoSpacing"/>
        <w:rPr>
          <w:ins w:id="774" w:author="Lynne Eckerle" w:date="2022-12-08T20:39:00Z"/>
          <w:rFonts w:ascii="Times New Roman" w:hAnsi="Times New Roman"/>
          <w:sz w:val="22"/>
          <w:szCs w:val="22"/>
        </w:rPr>
      </w:pPr>
      <w:ins w:id="775" w:author="Lynne Eckerle" w:date="2022-12-08T20:39:00Z">
        <w:r w:rsidRPr="00302500">
          <w:rPr>
            <w:rFonts w:ascii="Times New Roman" w:hAnsi="Times New Roman"/>
            <w:sz w:val="22"/>
            <w:szCs w:val="22"/>
          </w:rPr>
          <w:t>Employee Signature</w:t>
        </w:r>
        <w:r w:rsidRPr="00302500">
          <w:rPr>
            <w:rFonts w:ascii="Times New Roman" w:hAnsi="Times New Roman"/>
            <w:sz w:val="22"/>
            <w:szCs w:val="22"/>
          </w:rPr>
          <w:tab/>
        </w:r>
        <w:r w:rsidRPr="00302500">
          <w:rPr>
            <w:rFonts w:ascii="Times New Roman" w:hAnsi="Times New Roman"/>
            <w:sz w:val="22"/>
            <w:szCs w:val="22"/>
          </w:rPr>
          <w:tab/>
          <w:t>Date</w:t>
        </w:r>
      </w:ins>
    </w:p>
    <w:p w14:paraId="4566CC18" w14:textId="77777777" w:rsidR="00292EBD" w:rsidRPr="00302500" w:rsidRDefault="00292EBD" w:rsidP="00292EBD">
      <w:pPr>
        <w:pStyle w:val="NoSpacing"/>
        <w:rPr>
          <w:ins w:id="776" w:author="Lynne Eckerle" w:date="2022-12-08T20:39:00Z"/>
          <w:rFonts w:ascii="Times New Roman" w:hAnsi="Times New Roman"/>
          <w:sz w:val="22"/>
          <w:szCs w:val="22"/>
        </w:rPr>
      </w:pPr>
    </w:p>
    <w:p w14:paraId="13B08126" w14:textId="77777777" w:rsidR="00292EBD" w:rsidRPr="00302500" w:rsidRDefault="00292EBD" w:rsidP="00292EBD">
      <w:pPr>
        <w:pStyle w:val="NoSpacing"/>
        <w:rPr>
          <w:ins w:id="777" w:author="Lynne Eckerle" w:date="2022-12-08T20:39:00Z"/>
          <w:rFonts w:ascii="Times New Roman" w:hAnsi="Times New Roman"/>
          <w:sz w:val="22"/>
          <w:szCs w:val="22"/>
        </w:rPr>
      </w:pPr>
    </w:p>
    <w:p w14:paraId="75574CC4" w14:textId="77777777" w:rsidR="00292EBD" w:rsidRPr="00302500" w:rsidRDefault="00292EBD" w:rsidP="00292EBD">
      <w:pPr>
        <w:pStyle w:val="NoSpacing"/>
        <w:rPr>
          <w:ins w:id="778" w:author="Lynne Eckerle" w:date="2022-12-08T20:39:00Z"/>
          <w:rFonts w:ascii="Times New Roman" w:hAnsi="Times New Roman"/>
          <w:sz w:val="22"/>
          <w:szCs w:val="22"/>
        </w:rPr>
      </w:pPr>
    </w:p>
    <w:p w14:paraId="312903B9" w14:textId="77777777" w:rsidR="00292EBD" w:rsidRPr="00302500" w:rsidRDefault="00292EBD" w:rsidP="00292EBD">
      <w:pPr>
        <w:pStyle w:val="NoSpacing"/>
        <w:rPr>
          <w:ins w:id="779" w:author="Lynne Eckerle" w:date="2022-12-08T20:39:00Z"/>
          <w:rFonts w:ascii="Times New Roman" w:hAnsi="Times New Roman"/>
          <w:sz w:val="22"/>
          <w:szCs w:val="22"/>
        </w:rPr>
      </w:pPr>
      <w:ins w:id="780" w:author="Lynne Eckerle" w:date="2022-12-08T20:39:00Z">
        <w:r w:rsidRPr="00302500">
          <w:rPr>
            <w:rFonts w:ascii="Times New Roman" w:hAnsi="Times New Roman"/>
            <w:sz w:val="22"/>
            <w:szCs w:val="22"/>
          </w:rPr>
          <w:t>_________________________________</w:t>
        </w:r>
      </w:ins>
    </w:p>
    <w:p w14:paraId="0D80A840" w14:textId="77777777" w:rsidR="00292EBD" w:rsidRPr="00302500" w:rsidRDefault="00292EBD" w:rsidP="00292EBD">
      <w:pPr>
        <w:pStyle w:val="NoSpacing"/>
        <w:rPr>
          <w:ins w:id="781" w:author="Lynne Eckerle" w:date="2022-12-08T20:39:00Z"/>
          <w:rFonts w:ascii="Times New Roman" w:hAnsi="Times New Roman"/>
          <w:sz w:val="22"/>
          <w:szCs w:val="22"/>
        </w:rPr>
      </w:pPr>
      <w:ins w:id="782" w:author="Lynne Eckerle" w:date="2022-12-08T20:39:00Z">
        <w:r w:rsidRPr="00302500">
          <w:rPr>
            <w:rFonts w:ascii="Times New Roman" w:hAnsi="Times New Roman"/>
            <w:sz w:val="22"/>
            <w:szCs w:val="22"/>
          </w:rPr>
          <w:t>Supervisor Signature</w:t>
        </w:r>
        <w:r w:rsidRPr="00302500">
          <w:rPr>
            <w:rFonts w:ascii="Times New Roman" w:hAnsi="Times New Roman"/>
            <w:sz w:val="22"/>
            <w:szCs w:val="22"/>
          </w:rPr>
          <w:tab/>
        </w:r>
        <w:r w:rsidRPr="00302500">
          <w:rPr>
            <w:rFonts w:ascii="Times New Roman" w:hAnsi="Times New Roman"/>
            <w:sz w:val="22"/>
            <w:szCs w:val="22"/>
          </w:rPr>
          <w:tab/>
          <w:t>Date</w:t>
        </w:r>
      </w:ins>
    </w:p>
    <w:p w14:paraId="1BC36323" w14:textId="77777777" w:rsidR="00292EBD" w:rsidRDefault="00292EBD">
      <w:pPr>
        <w:rPr>
          <w:ins w:id="783" w:author="Lynne Eckerle" w:date="2022-12-08T20:39:00Z"/>
          <w:rFonts w:ascii="Times New Roman" w:hAnsi="Times New Roman"/>
          <w:b/>
          <w:spacing w:val="-2"/>
          <w:szCs w:val="24"/>
        </w:rPr>
      </w:pPr>
      <w:ins w:id="784" w:author="Lynne Eckerle" w:date="2022-12-08T20:39:00Z">
        <w:r>
          <w:rPr>
            <w:rFonts w:ascii="Times New Roman" w:hAnsi="Times New Roman"/>
            <w:b/>
            <w:spacing w:val="-2"/>
            <w:szCs w:val="24"/>
          </w:rPr>
          <w:br w:type="page"/>
        </w:r>
      </w:ins>
    </w:p>
    <w:p w14:paraId="31BEFEEC" w14:textId="77777777" w:rsidR="00C126F7" w:rsidRPr="00BF6375" w:rsidRDefault="00C126F7" w:rsidP="00C126F7">
      <w:pPr>
        <w:tabs>
          <w:tab w:val="left" w:pos="-720"/>
        </w:tabs>
        <w:suppressAutoHyphens/>
        <w:rPr>
          <w:ins w:id="785" w:author="Lynne Eckerle" w:date="2022-12-08T20:47:00Z"/>
          <w:rFonts w:ascii="Times New Roman" w:hAnsi="Times New Roman"/>
          <w:b/>
          <w:spacing w:val="-2"/>
          <w:szCs w:val="24"/>
        </w:rPr>
      </w:pPr>
      <w:ins w:id="786" w:author="Lynne Eckerle" w:date="2022-12-08T20:47:00Z">
        <w:r>
          <w:rPr>
            <w:rFonts w:ascii="Times New Roman" w:hAnsi="Times New Roman"/>
            <w:b/>
            <w:spacing w:val="-2"/>
            <w:szCs w:val="24"/>
          </w:rPr>
          <w:lastRenderedPageBreak/>
          <w:t xml:space="preserve">Thrive Alliance </w:t>
        </w:r>
        <w:r w:rsidRPr="00BF6375">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t>Job Description</w:t>
        </w:r>
      </w:ins>
    </w:p>
    <w:p w14:paraId="074668F9" w14:textId="77777777" w:rsidR="00C126F7" w:rsidRPr="00BF6375" w:rsidRDefault="00C126F7" w:rsidP="00C126F7">
      <w:pPr>
        <w:tabs>
          <w:tab w:val="left" w:pos="-720"/>
        </w:tabs>
        <w:suppressAutoHyphens/>
        <w:rPr>
          <w:ins w:id="787" w:author="Lynne Eckerle" w:date="2022-12-08T20:47:00Z"/>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5754"/>
        <w:gridCol w:w="3246"/>
      </w:tblGrid>
      <w:tr w:rsidR="00C126F7" w:rsidRPr="005E6141" w14:paraId="127F9E3D" w14:textId="77777777" w:rsidTr="00683A36">
        <w:trPr>
          <w:ins w:id="788" w:author="Lynne Eckerle" w:date="2022-12-08T20:47:00Z"/>
        </w:trPr>
        <w:tc>
          <w:tcPr>
            <w:tcW w:w="1428" w:type="dxa"/>
          </w:tcPr>
          <w:p w14:paraId="3335C5A4" w14:textId="77777777" w:rsidR="00C126F7" w:rsidRPr="005E6141" w:rsidRDefault="00C126F7" w:rsidP="00683A36">
            <w:pPr>
              <w:tabs>
                <w:tab w:val="left" w:pos="-720"/>
              </w:tabs>
              <w:suppressAutoHyphens/>
              <w:rPr>
                <w:ins w:id="789" w:author="Lynne Eckerle" w:date="2022-12-08T20:47:00Z"/>
                <w:rFonts w:ascii="Times New Roman" w:hAnsi="Times New Roman"/>
                <w:b/>
                <w:color w:val="000000"/>
                <w:spacing w:val="-2"/>
                <w:sz w:val="22"/>
                <w:szCs w:val="22"/>
              </w:rPr>
            </w:pPr>
            <w:ins w:id="790" w:author="Lynne Eckerle" w:date="2022-12-08T20:47:00Z">
              <w:r w:rsidRPr="005E6141">
                <w:rPr>
                  <w:rFonts w:ascii="Times New Roman" w:hAnsi="Times New Roman"/>
                  <w:b/>
                  <w:color w:val="000000"/>
                  <w:spacing w:val="-2"/>
                  <w:sz w:val="22"/>
                  <w:szCs w:val="22"/>
                </w:rPr>
                <w:t>Title</w:t>
              </w:r>
            </w:ins>
          </w:p>
        </w:tc>
        <w:tc>
          <w:tcPr>
            <w:tcW w:w="5754" w:type="dxa"/>
          </w:tcPr>
          <w:p w14:paraId="30EBEC5C" w14:textId="77777777" w:rsidR="00C126F7" w:rsidRPr="005E6141" w:rsidRDefault="00C126F7" w:rsidP="00683A36">
            <w:pPr>
              <w:tabs>
                <w:tab w:val="left" w:pos="-720"/>
              </w:tabs>
              <w:suppressAutoHyphens/>
              <w:rPr>
                <w:ins w:id="791" w:author="Lynne Eckerle" w:date="2022-12-08T20:47:00Z"/>
                <w:rFonts w:ascii="Times New Roman" w:hAnsi="Times New Roman"/>
                <w:color w:val="000000"/>
                <w:spacing w:val="-2"/>
                <w:sz w:val="22"/>
                <w:szCs w:val="22"/>
              </w:rPr>
            </w:pPr>
            <w:ins w:id="792" w:author="Lynne Eckerle" w:date="2022-12-08T20:47:00Z">
              <w:r w:rsidRPr="005E6141">
                <w:rPr>
                  <w:rFonts w:ascii="Times New Roman" w:hAnsi="Times New Roman"/>
                  <w:color w:val="000000"/>
                  <w:sz w:val="22"/>
                  <w:szCs w:val="22"/>
                </w:rPr>
                <w:t xml:space="preserve">First Steps – South East Service </w:t>
              </w:r>
              <w:r w:rsidRPr="001368FA">
                <w:rPr>
                  <w:rFonts w:ascii="Times New Roman" w:hAnsi="Times New Roman"/>
                  <w:color w:val="000000" w:themeColor="text1"/>
                  <w:sz w:val="22"/>
                  <w:szCs w:val="22"/>
                </w:rPr>
                <w:t>Coordinator Level 1</w:t>
              </w:r>
            </w:ins>
          </w:p>
        </w:tc>
        <w:tc>
          <w:tcPr>
            <w:tcW w:w="3246" w:type="dxa"/>
          </w:tcPr>
          <w:p w14:paraId="65D75FB5" w14:textId="77777777" w:rsidR="00C126F7" w:rsidRPr="005E6141" w:rsidRDefault="00C126F7" w:rsidP="00683A36">
            <w:pPr>
              <w:tabs>
                <w:tab w:val="left" w:pos="-720"/>
              </w:tabs>
              <w:suppressAutoHyphens/>
              <w:rPr>
                <w:ins w:id="793" w:author="Lynne Eckerle" w:date="2022-12-08T20:47:00Z"/>
                <w:rFonts w:ascii="Times New Roman" w:hAnsi="Times New Roman"/>
                <w:b/>
                <w:color w:val="000000"/>
                <w:spacing w:val="-2"/>
                <w:sz w:val="22"/>
                <w:szCs w:val="22"/>
              </w:rPr>
            </w:pPr>
            <w:ins w:id="794" w:author="Lynne Eckerle" w:date="2022-12-08T20:47:00Z">
              <w:r>
                <w:rPr>
                  <w:rFonts w:ascii="Times New Roman" w:hAnsi="Times New Roman"/>
                  <w:b/>
                  <w:color w:val="000000"/>
                  <w:spacing w:val="-2"/>
                  <w:sz w:val="22"/>
                  <w:szCs w:val="22"/>
                </w:rPr>
                <w:t>Non-</w:t>
              </w:r>
              <w:r w:rsidRPr="005E6141">
                <w:rPr>
                  <w:rFonts w:ascii="Times New Roman" w:hAnsi="Times New Roman"/>
                  <w:b/>
                  <w:color w:val="000000"/>
                  <w:spacing w:val="-2"/>
                  <w:sz w:val="22"/>
                  <w:szCs w:val="22"/>
                </w:rPr>
                <w:t>Exempt</w:t>
              </w:r>
            </w:ins>
          </w:p>
        </w:tc>
      </w:tr>
      <w:tr w:rsidR="00C126F7" w:rsidRPr="005E6141" w14:paraId="49DEB871" w14:textId="77777777" w:rsidTr="00683A36">
        <w:trPr>
          <w:ins w:id="795" w:author="Lynne Eckerle" w:date="2022-12-08T20:47:00Z"/>
        </w:trPr>
        <w:tc>
          <w:tcPr>
            <w:tcW w:w="1428" w:type="dxa"/>
          </w:tcPr>
          <w:p w14:paraId="44E64AD3" w14:textId="77777777" w:rsidR="00C126F7" w:rsidRPr="005E6141" w:rsidRDefault="00C126F7" w:rsidP="00683A36">
            <w:pPr>
              <w:tabs>
                <w:tab w:val="left" w:pos="-720"/>
              </w:tabs>
              <w:suppressAutoHyphens/>
              <w:rPr>
                <w:ins w:id="796" w:author="Lynne Eckerle" w:date="2022-12-08T20:47:00Z"/>
                <w:rFonts w:ascii="Times New Roman" w:hAnsi="Times New Roman"/>
                <w:b/>
                <w:color w:val="000000"/>
                <w:spacing w:val="-2"/>
                <w:sz w:val="22"/>
                <w:szCs w:val="22"/>
              </w:rPr>
            </w:pPr>
            <w:ins w:id="797" w:author="Lynne Eckerle" w:date="2022-12-08T20:47:00Z">
              <w:r w:rsidRPr="005E6141">
                <w:rPr>
                  <w:rFonts w:ascii="Times New Roman" w:hAnsi="Times New Roman"/>
                  <w:b/>
                  <w:color w:val="000000"/>
                  <w:spacing w:val="-2"/>
                  <w:sz w:val="22"/>
                  <w:szCs w:val="22"/>
                </w:rPr>
                <w:t>Reports to</w:t>
              </w:r>
            </w:ins>
          </w:p>
          <w:p w14:paraId="51D15120" w14:textId="77777777" w:rsidR="00C126F7" w:rsidRPr="005E6141" w:rsidRDefault="00C126F7" w:rsidP="00683A36">
            <w:pPr>
              <w:tabs>
                <w:tab w:val="left" w:pos="-720"/>
              </w:tabs>
              <w:suppressAutoHyphens/>
              <w:rPr>
                <w:ins w:id="798" w:author="Lynne Eckerle" w:date="2022-12-08T20:47:00Z"/>
                <w:rFonts w:ascii="Times New Roman" w:hAnsi="Times New Roman"/>
                <w:b/>
                <w:color w:val="000000"/>
                <w:spacing w:val="-2"/>
                <w:sz w:val="22"/>
                <w:szCs w:val="22"/>
              </w:rPr>
            </w:pPr>
          </w:p>
        </w:tc>
        <w:tc>
          <w:tcPr>
            <w:tcW w:w="5754" w:type="dxa"/>
          </w:tcPr>
          <w:p w14:paraId="6622159C" w14:textId="77777777" w:rsidR="00C126F7" w:rsidRPr="005E6141" w:rsidRDefault="00C126F7" w:rsidP="00683A36">
            <w:pPr>
              <w:tabs>
                <w:tab w:val="left" w:pos="-720"/>
              </w:tabs>
              <w:suppressAutoHyphens/>
              <w:rPr>
                <w:ins w:id="799" w:author="Lynne Eckerle" w:date="2022-12-08T20:47:00Z"/>
                <w:rFonts w:ascii="Times New Roman" w:hAnsi="Times New Roman"/>
                <w:color w:val="000000"/>
                <w:spacing w:val="-2"/>
                <w:sz w:val="22"/>
                <w:szCs w:val="22"/>
              </w:rPr>
            </w:pPr>
            <w:ins w:id="800" w:author="Lynne Eckerle" w:date="2022-12-08T20:47:00Z">
              <w:r w:rsidRPr="005E6141">
                <w:rPr>
                  <w:rFonts w:ascii="Times New Roman" w:hAnsi="Times New Roman"/>
                  <w:color w:val="000000"/>
                  <w:spacing w:val="-2"/>
                  <w:sz w:val="22"/>
                  <w:szCs w:val="22"/>
                </w:rPr>
                <w:t>First Steps—South East Program Director</w:t>
              </w:r>
            </w:ins>
          </w:p>
        </w:tc>
        <w:tc>
          <w:tcPr>
            <w:tcW w:w="3246" w:type="dxa"/>
          </w:tcPr>
          <w:p w14:paraId="44A3EB78" w14:textId="77777777" w:rsidR="00C126F7" w:rsidRPr="005E6141" w:rsidRDefault="00C126F7" w:rsidP="00683A36">
            <w:pPr>
              <w:tabs>
                <w:tab w:val="left" w:pos="-720"/>
              </w:tabs>
              <w:suppressAutoHyphens/>
              <w:rPr>
                <w:ins w:id="801" w:author="Lynne Eckerle" w:date="2022-12-08T20:47:00Z"/>
                <w:rFonts w:ascii="Times New Roman" w:hAnsi="Times New Roman"/>
                <w:color w:val="000000"/>
                <w:spacing w:val="-2"/>
                <w:sz w:val="22"/>
                <w:szCs w:val="22"/>
              </w:rPr>
            </w:pPr>
            <w:ins w:id="802" w:author="Lynne Eckerle" w:date="2022-12-08T20:47:00Z">
              <w:r w:rsidRPr="005E6141">
                <w:rPr>
                  <w:rFonts w:ascii="Times New Roman" w:hAnsi="Times New Roman"/>
                  <w:b/>
                  <w:color w:val="000000"/>
                  <w:spacing w:val="-2"/>
                  <w:sz w:val="22"/>
                  <w:szCs w:val="22"/>
                </w:rPr>
                <w:t>Date last revised:</w:t>
              </w:r>
            </w:ins>
          </w:p>
          <w:p w14:paraId="5F8D46B7" w14:textId="77777777" w:rsidR="00C126F7" w:rsidRPr="005E6141" w:rsidRDefault="00C126F7" w:rsidP="00683A36">
            <w:pPr>
              <w:tabs>
                <w:tab w:val="left" w:pos="-720"/>
              </w:tabs>
              <w:suppressAutoHyphens/>
              <w:rPr>
                <w:ins w:id="803" w:author="Lynne Eckerle" w:date="2022-12-08T20:47:00Z"/>
                <w:rFonts w:ascii="Times New Roman" w:hAnsi="Times New Roman"/>
                <w:color w:val="000000"/>
                <w:spacing w:val="-2"/>
                <w:sz w:val="22"/>
                <w:szCs w:val="22"/>
              </w:rPr>
            </w:pPr>
            <w:ins w:id="804" w:author="Lynne Eckerle" w:date="2022-12-08T20:47:00Z">
              <w:r>
                <w:rPr>
                  <w:rFonts w:ascii="Times New Roman" w:hAnsi="Times New Roman"/>
                  <w:color w:val="000000"/>
                  <w:spacing w:val="-2"/>
                  <w:sz w:val="22"/>
                  <w:szCs w:val="22"/>
                </w:rPr>
                <w:t>August 2019</w:t>
              </w:r>
            </w:ins>
          </w:p>
        </w:tc>
      </w:tr>
      <w:tr w:rsidR="00C126F7" w:rsidRPr="005E6141" w14:paraId="71620C5A" w14:textId="77777777" w:rsidTr="00683A36">
        <w:trPr>
          <w:ins w:id="805" w:author="Lynne Eckerle" w:date="2022-12-08T20:47:00Z"/>
        </w:trPr>
        <w:tc>
          <w:tcPr>
            <w:tcW w:w="1428" w:type="dxa"/>
          </w:tcPr>
          <w:p w14:paraId="0056985A" w14:textId="77777777" w:rsidR="00C126F7" w:rsidRPr="005E6141" w:rsidRDefault="00C126F7" w:rsidP="00683A36">
            <w:pPr>
              <w:tabs>
                <w:tab w:val="left" w:pos="-720"/>
              </w:tabs>
              <w:suppressAutoHyphens/>
              <w:rPr>
                <w:ins w:id="806" w:author="Lynne Eckerle" w:date="2022-12-08T20:47:00Z"/>
                <w:rFonts w:ascii="Times New Roman" w:hAnsi="Times New Roman"/>
                <w:b/>
                <w:color w:val="000000"/>
                <w:spacing w:val="-2"/>
                <w:sz w:val="22"/>
                <w:szCs w:val="22"/>
              </w:rPr>
            </w:pPr>
            <w:ins w:id="807" w:author="Lynne Eckerle" w:date="2022-12-08T20:47:00Z">
              <w:r w:rsidRPr="005E6141">
                <w:rPr>
                  <w:rFonts w:ascii="Times New Roman" w:hAnsi="Times New Roman"/>
                  <w:b/>
                  <w:color w:val="000000"/>
                  <w:spacing w:val="-2"/>
                  <w:sz w:val="22"/>
                  <w:szCs w:val="22"/>
                </w:rPr>
                <w:t>Supervises</w:t>
              </w:r>
            </w:ins>
          </w:p>
        </w:tc>
        <w:tc>
          <w:tcPr>
            <w:tcW w:w="9000" w:type="dxa"/>
            <w:gridSpan w:val="2"/>
          </w:tcPr>
          <w:p w14:paraId="151F6B3F" w14:textId="77777777" w:rsidR="00C126F7" w:rsidRPr="005E6141" w:rsidRDefault="00C126F7" w:rsidP="00683A36">
            <w:pPr>
              <w:tabs>
                <w:tab w:val="left" w:pos="-720"/>
              </w:tabs>
              <w:suppressAutoHyphens/>
              <w:rPr>
                <w:ins w:id="808" w:author="Lynne Eckerle" w:date="2022-12-08T20:47:00Z"/>
                <w:rFonts w:ascii="Times New Roman" w:hAnsi="Times New Roman"/>
                <w:color w:val="000000"/>
                <w:spacing w:val="-2"/>
                <w:sz w:val="22"/>
                <w:szCs w:val="22"/>
              </w:rPr>
            </w:pPr>
            <w:ins w:id="809" w:author="Lynne Eckerle" w:date="2022-12-08T20:47:00Z">
              <w:r w:rsidRPr="005E6141">
                <w:rPr>
                  <w:rFonts w:ascii="Times New Roman" w:hAnsi="Times New Roman"/>
                  <w:color w:val="000000"/>
                  <w:sz w:val="22"/>
                  <w:szCs w:val="22"/>
                </w:rPr>
                <w:t>No supervisory responsibilities</w:t>
              </w:r>
            </w:ins>
          </w:p>
        </w:tc>
      </w:tr>
      <w:tr w:rsidR="00C126F7" w:rsidRPr="005E6141" w14:paraId="70798425" w14:textId="77777777" w:rsidTr="00683A36">
        <w:trPr>
          <w:ins w:id="810" w:author="Lynne Eckerle" w:date="2022-12-08T20:47:00Z"/>
        </w:trPr>
        <w:tc>
          <w:tcPr>
            <w:tcW w:w="1428" w:type="dxa"/>
          </w:tcPr>
          <w:p w14:paraId="5980D74E" w14:textId="77777777" w:rsidR="00C126F7" w:rsidRPr="005E6141" w:rsidRDefault="00C126F7" w:rsidP="00683A36">
            <w:pPr>
              <w:tabs>
                <w:tab w:val="left" w:pos="-720"/>
              </w:tabs>
              <w:suppressAutoHyphens/>
              <w:rPr>
                <w:ins w:id="811" w:author="Lynne Eckerle" w:date="2022-12-08T20:47:00Z"/>
                <w:rFonts w:ascii="Times New Roman" w:hAnsi="Times New Roman"/>
                <w:b/>
                <w:color w:val="000000"/>
                <w:spacing w:val="-2"/>
                <w:sz w:val="22"/>
                <w:szCs w:val="22"/>
              </w:rPr>
            </w:pPr>
            <w:ins w:id="812" w:author="Lynne Eckerle" w:date="2022-12-08T20:47:00Z">
              <w:r w:rsidRPr="005E6141">
                <w:rPr>
                  <w:rFonts w:ascii="Times New Roman" w:hAnsi="Times New Roman"/>
                  <w:b/>
                  <w:color w:val="000000"/>
                  <w:spacing w:val="-2"/>
                  <w:sz w:val="22"/>
                  <w:szCs w:val="22"/>
                </w:rPr>
                <w:t>Summary</w:t>
              </w:r>
            </w:ins>
          </w:p>
          <w:p w14:paraId="3ED0AC12" w14:textId="77777777" w:rsidR="00C126F7" w:rsidRPr="005E6141" w:rsidRDefault="00C126F7" w:rsidP="00683A36">
            <w:pPr>
              <w:tabs>
                <w:tab w:val="left" w:pos="-720"/>
              </w:tabs>
              <w:suppressAutoHyphens/>
              <w:rPr>
                <w:ins w:id="813" w:author="Lynne Eckerle" w:date="2022-12-08T20:47:00Z"/>
                <w:rFonts w:ascii="Times New Roman" w:hAnsi="Times New Roman"/>
                <w:b/>
                <w:color w:val="000000"/>
                <w:spacing w:val="-2"/>
                <w:sz w:val="22"/>
                <w:szCs w:val="22"/>
              </w:rPr>
            </w:pPr>
          </w:p>
        </w:tc>
        <w:tc>
          <w:tcPr>
            <w:tcW w:w="9000" w:type="dxa"/>
            <w:gridSpan w:val="2"/>
          </w:tcPr>
          <w:p w14:paraId="6665F51F" w14:textId="77777777" w:rsidR="00C126F7" w:rsidRPr="005E6141" w:rsidRDefault="00C126F7" w:rsidP="00683A36">
            <w:pPr>
              <w:rPr>
                <w:ins w:id="814" w:author="Lynne Eckerle" w:date="2022-12-08T20:47:00Z"/>
                <w:rFonts w:ascii="Times New Roman" w:hAnsi="Times New Roman"/>
                <w:color w:val="000000"/>
                <w:sz w:val="22"/>
                <w:szCs w:val="22"/>
              </w:rPr>
            </w:pPr>
            <w:ins w:id="815" w:author="Lynne Eckerle" w:date="2022-12-08T20:47:00Z">
              <w:r w:rsidRPr="005E6141">
                <w:rPr>
                  <w:rFonts w:ascii="Times New Roman" w:hAnsi="Times New Roman"/>
                  <w:color w:val="000000"/>
                  <w:sz w:val="22"/>
                  <w:szCs w:val="22"/>
                </w:rPr>
                <w:t>Assist families in access to a community-based, comprehensive system of services, individually tailored to meet the families’ needs and provided in the child’s natural environment.   Coordinate ongoing eligibility and the Individualized Family Service Plan (IFSP), serve as the famil</w:t>
              </w:r>
              <w:r>
                <w:rPr>
                  <w:rFonts w:ascii="Times New Roman" w:hAnsi="Times New Roman"/>
                  <w:color w:val="000000"/>
                  <w:sz w:val="22"/>
                  <w:szCs w:val="22"/>
                </w:rPr>
                <w:t xml:space="preserve">y </w:t>
              </w:r>
              <w:r w:rsidRPr="005E6141">
                <w:rPr>
                  <w:rFonts w:ascii="Times New Roman" w:hAnsi="Times New Roman"/>
                  <w:color w:val="000000"/>
                  <w:sz w:val="22"/>
                  <w:szCs w:val="22"/>
                </w:rPr>
                <w:t>advocate and as the initial resource for Early Intervention services under Part C of IDEA.</w:t>
              </w:r>
              <w:r w:rsidRPr="005E6141">
                <w:rPr>
                  <w:rFonts w:ascii="Times New Roman" w:hAnsi="Times New Roman"/>
                  <w:b/>
                  <w:bCs/>
                  <w:color w:val="000000"/>
                  <w:sz w:val="22"/>
                  <w:szCs w:val="22"/>
                  <w:u w:val="single"/>
                </w:rPr>
                <w:t xml:space="preserve"> </w:t>
              </w:r>
            </w:ins>
          </w:p>
        </w:tc>
      </w:tr>
      <w:tr w:rsidR="00C126F7" w:rsidRPr="005E6141" w14:paraId="3C3DD35A" w14:textId="77777777" w:rsidTr="00683A36">
        <w:trPr>
          <w:ins w:id="816" w:author="Lynne Eckerle" w:date="2022-12-08T20:47:00Z"/>
        </w:trPr>
        <w:tc>
          <w:tcPr>
            <w:tcW w:w="1428" w:type="dxa"/>
          </w:tcPr>
          <w:p w14:paraId="00CF7023" w14:textId="77777777" w:rsidR="00C126F7" w:rsidRPr="005E6141" w:rsidRDefault="00C126F7" w:rsidP="00683A36">
            <w:pPr>
              <w:tabs>
                <w:tab w:val="left" w:pos="-720"/>
              </w:tabs>
              <w:suppressAutoHyphens/>
              <w:rPr>
                <w:ins w:id="817" w:author="Lynne Eckerle" w:date="2022-12-08T20:47:00Z"/>
                <w:rFonts w:ascii="Times New Roman" w:hAnsi="Times New Roman"/>
                <w:b/>
                <w:color w:val="000000"/>
                <w:spacing w:val="-2"/>
                <w:sz w:val="22"/>
                <w:szCs w:val="22"/>
              </w:rPr>
            </w:pPr>
            <w:ins w:id="818" w:author="Lynne Eckerle" w:date="2022-12-08T20:47:00Z">
              <w:r w:rsidRPr="005E6141">
                <w:rPr>
                  <w:rFonts w:ascii="Times New Roman" w:hAnsi="Times New Roman"/>
                  <w:b/>
                  <w:color w:val="000000"/>
                  <w:spacing w:val="-2"/>
                  <w:sz w:val="22"/>
                  <w:szCs w:val="22"/>
                </w:rPr>
                <w:t>Evaluation of performance</w:t>
              </w:r>
            </w:ins>
          </w:p>
          <w:p w14:paraId="310DA963" w14:textId="77777777" w:rsidR="00C126F7" w:rsidRPr="005E6141" w:rsidRDefault="00C126F7" w:rsidP="00683A36">
            <w:pPr>
              <w:tabs>
                <w:tab w:val="left" w:pos="-720"/>
              </w:tabs>
              <w:suppressAutoHyphens/>
              <w:rPr>
                <w:ins w:id="819" w:author="Lynne Eckerle" w:date="2022-12-08T20:47:00Z"/>
                <w:rFonts w:ascii="Times New Roman" w:hAnsi="Times New Roman"/>
                <w:b/>
                <w:color w:val="000000"/>
                <w:spacing w:val="-2"/>
                <w:sz w:val="22"/>
                <w:szCs w:val="22"/>
              </w:rPr>
            </w:pPr>
          </w:p>
        </w:tc>
        <w:tc>
          <w:tcPr>
            <w:tcW w:w="9000" w:type="dxa"/>
            <w:gridSpan w:val="2"/>
          </w:tcPr>
          <w:p w14:paraId="7427F70E" w14:textId="77777777" w:rsidR="00C126F7" w:rsidRPr="005E6141" w:rsidRDefault="00C126F7" w:rsidP="00683A36">
            <w:pPr>
              <w:tabs>
                <w:tab w:val="left" w:pos="-720"/>
              </w:tabs>
              <w:suppressAutoHyphens/>
              <w:rPr>
                <w:ins w:id="820" w:author="Lynne Eckerle" w:date="2022-12-08T20:47:00Z"/>
                <w:rFonts w:ascii="Times New Roman" w:hAnsi="Times New Roman"/>
                <w:color w:val="000000"/>
                <w:spacing w:val="-2"/>
                <w:sz w:val="22"/>
                <w:szCs w:val="22"/>
              </w:rPr>
            </w:pPr>
            <w:ins w:id="821" w:author="Lynne Eckerle" w:date="2022-12-08T20:47:00Z">
              <w:r w:rsidRPr="005E6141">
                <w:rPr>
                  <w:rFonts w:ascii="Times New Roman" w:hAnsi="Times New Roman"/>
                  <w:color w:val="000000"/>
                  <w:spacing w:val="-2"/>
                  <w:sz w:val="22"/>
                  <w:szCs w:val="22"/>
                </w:rPr>
                <w:t>Performance will be evaluated based on meeting the specific goals, deadlines, and other quality indicators established for this position (technical performance), positive collaboration with other employees, and effective relationship building with clients, volunteers, and others coming into contact</w:t>
              </w:r>
              <w:r>
                <w:rPr>
                  <w:rFonts w:ascii="Times New Roman" w:hAnsi="Times New Roman"/>
                  <w:color w:val="000000"/>
                  <w:spacing w:val="-2"/>
                  <w:sz w:val="22"/>
                  <w:szCs w:val="22"/>
                </w:rPr>
                <w:t xml:space="preserve"> with Thrive Alliance.</w:t>
              </w:r>
            </w:ins>
          </w:p>
        </w:tc>
      </w:tr>
      <w:tr w:rsidR="00C126F7" w:rsidRPr="005E6141" w14:paraId="1CC16FCD" w14:textId="77777777" w:rsidTr="00683A36">
        <w:trPr>
          <w:ins w:id="822" w:author="Lynne Eckerle" w:date="2022-12-08T20:47:00Z"/>
        </w:trPr>
        <w:tc>
          <w:tcPr>
            <w:tcW w:w="1428" w:type="dxa"/>
          </w:tcPr>
          <w:p w14:paraId="2AE1FE49" w14:textId="77777777" w:rsidR="00C126F7" w:rsidRPr="005E6141" w:rsidRDefault="00C126F7" w:rsidP="00683A36">
            <w:pPr>
              <w:tabs>
                <w:tab w:val="left" w:pos="-720"/>
              </w:tabs>
              <w:suppressAutoHyphens/>
              <w:rPr>
                <w:ins w:id="823" w:author="Lynne Eckerle" w:date="2022-12-08T20:47:00Z"/>
                <w:rFonts w:ascii="Times New Roman" w:hAnsi="Times New Roman"/>
                <w:b/>
                <w:color w:val="000000"/>
                <w:spacing w:val="-2"/>
                <w:sz w:val="22"/>
                <w:szCs w:val="22"/>
              </w:rPr>
            </w:pPr>
            <w:ins w:id="824" w:author="Lynne Eckerle" w:date="2022-12-08T20:47:00Z">
              <w:r w:rsidRPr="005E6141">
                <w:rPr>
                  <w:rFonts w:ascii="Times New Roman" w:hAnsi="Times New Roman"/>
                  <w:b/>
                  <w:color w:val="000000"/>
                  <w:spacing w:val="-2"/>
                  <w:sz w:val="22"/>
                  <w:szCs w:val="22"/>
                </w:rPr>
                <w:t>Key outcomes expected</w:t>
              </w:r>
            </w:ins>
          </w:p>
          <w:p w14:paraId="3AE50126" w14:textId="77777777" w:rsidR="00C126F7" w:rsidRPr="005E6141" w:rsidRDefault="00C126F7" w:rsidP="00683A36">
            <w:pPr>
              <w:tabs>
                <w:tab w:val="left" w:pos="-720"/>
              </w:tabs>
              <w:suppressAutoHyphens/>
              <w:rPr>
                <w:ins w:id="825" w:author="Lynne Eckerle" w:date="2022-12-08T20:47:00Z"/>
                <w:rFonts w:ascii="Times New Roman" w:hAnsi="Times New Roman"/>
                <w:b/>
                <w:color w:val="000000"/>
                <w:spacing w:val="-2"/>
                <w:sz w:val="22"/>
                <w:szCs w:val="22"/>
              </w:rPr>
            </w:pPr>
          </w:p>
          <w:p w14:paraId="7E69E558" w14:textId="77777777" w:rsidR="00C126F7" w:rsidRPr="005E6141" w:rsidRDefault="00C126F7" w:rsidP="00683A36">
            <w:pPr>
              <w:tabs>
                <w:tab w:val="left" w:pos="-720"/>
              </w:tabs>
              <w:suppressAutoHyphens/>
              <w:rPr>
                <w:ins w:id="826" w:author="Lynne Eckerle" w:date="2022-12-08T20:47:00Z"/>
                <w:rFonts w:ascii="Times New Roman" w:hAnsi="Times New Roman"/>
                <w:b/>
                <w:color w:val="000000"/>
                <w:spacing w:val="-2"/>
                <w:sz w:val="22"/>
                <w:szCs w:val="22"/>
              </w:rPr>
            </w:pPr>
          </w:p>
          <w:p w14:paraId="3F90594E" w14:textId="77777777" w:rsidR="00C126F7" w:rsidRPr="005E6141" w:rsidRDefault="00C126F7" w:rsidP="00683A36">
            <w:pPr>
              <w:tabs>
                <w:tab w:val="left" w:pos="-720"/>
              </w:tabs>
              <w:suppressAutoHyphens/>
              <w:rPr>
                <w:ins w:id="827" w:author="Lynne Eckerle" w:date="2022-12-08T20:47:00Z"/>
                <w:rFonts w:ascii="Times New Roman" w:hAnsi="Times New Roman"/>
                <w:b/>
                <w:color w:val="000000"/>
                <w:spacing w:val="-2"/>
                <w:sz w:val="22"/>
                <w:szCs w:val="22"/>
              </w:rPr>
            </w:pPr>
          </w:p>
          <w:p w14:paraId="1FBED463" w14:textId="77777777" w:rsidR="00C126F7" w:rsidRPr="005E6141" w:rsidRDefault="00C126F7" w:rsidP="00683A36">
            <w:pPr>
              <w:tabs>
                <w:tab w:val="left" w:pos="-720"/>
              </w:tabs>
              <w:suppressAutoHyphens/>
              <w:rPr>
                <w:ins w:id="828" w:author="Lynne Eckerle" w:date="2022-12-08T20:47:00Z"/>
                <w:rFonts w:ascii="Times New Roman" w:hAnsi="Times New Roman"/>
                <w:b/>
                <w:color w:val="000000"/>
                <w:spacing w:val="-2"/>
                <w:sz w:val="22"/>
                <w:szCs w:val="22"/>
              </w:rPr>
            </w:pPr>
          </w:p>
          <w:p w14:paraId="76E6A5A4" w14:textId="77777777" w:rsidR="00C126F7" w:rsidRPr="005E6141" w:rsidRDefault="00C126F7" w:rsidP="00683A36">
            <w:pPr>
              <w:tabs>
                <w:tab w:val="left" w:pos="-720"/>
              </w:tabs>
              <w:suppressAutoHyphens/>
              <w:rPr>
                <w:ins w:id="829" w:author="Lynne Eckerle" w:date="2022-12-08T20:47:00Z"/>
                <w:rFonts w:ascii="Times New Roman" w:hAnsi="Times New Roman"/>
                <w:b/>
                <w:color w:val="000000"/>
                <w:spacing w:val="-2"/>
                <w:sz w:val="22"/>
                <w:szCs w:val="22"/>
              </w:rPr>
            </w:pPr>
          </w:p>
        </w:tc>
        <w:tc>
          <w:tcPr>
            <w:tcW w:w="9000" w:type="dxa"/>
            <w:gridSpan w:val="2"/>
          </w:tcPr>
          <w:p w14:paraId="096D6FF4" w14:textId="77777777" w:rsidR="00C126F7" w:rsidRPr="005E6141" w:rsidRDefault="00C126F7" w:rsidP="00C126F7">
            <w:pPr>
              <w:numPr>
                <w:ilvl w:val="0"/>
                <w:numId w:val="21"/>
              </w:numPr>
              <w:tabs>
                <w:tab w:val="left" w:pos="372"/>
              </w:tabs>
              <w:suppressAutoHyphens/>
              <w:spacing w:after="120"/>
              <w:ind w:left="372" w:hanging="270"/>
              <w:rPr>
                <w:ins w:id="830" w:author="Lynne Eckerle" w:date="2022-12-08T20:47:00Z"/>
                <w:rFonts w:ascii="Times New Roman" w:hAnsi="Times New Roman"/>
                <w:color w:val="000000"/>
                <w:spacing w:val="-2"/>
                <w:sz w:val="22"/>
                <w:szCs w:val="22"/>
              </w:rPr>
            </w:pPr>
            <w:ins w:id="831" w:author="Lynne Eckerle" w:date="2022-12-08T20:47:00Z">
              <w:r w:rsidRPr="005E6141">
                <w:rPr>
                  <w:rFonts w:ascii="Times New Roman" w:hAnsi="Times New Roman"/>
                  <w:color w:val="000000"/>
                  <w:spacing w:val="-2"/>
                  <w:sz w:val="22"/>
                  <w:szCs w:val="22"/>
                </w:rPr>
                <w:t xml:space="preserve">Earn and maintain enrolled “Service Coordinator” status, establish good standing with the state, and work towards achieving Credentialed Service Coordinator status within two years of hire.  </w:t>
              </w:r>
            </w:ins>
          </w:p>
          <w:p w14:paraId="466CA25B" w14:textId="77777777" w:rsidR="00C126F7" w:rsidRPr="005E6141" w:rsidRDefault="00C126F7" w:rsidP="00C126F7">
            <w:pPr>
              <w:pStyle w:val="BodyText2"/>
              <w:numPr>
                <w:ilvl w:val="0"/>
                <w:numId w:val="8"/>
              </w:numPr>
              <w:tabs>
                <w:tab w:val="left" w:pos="372"/>
              </w:tabs>
              <w:spacing w:after="0" w:line="240" w:lineRule="auto"/>
              <w:ind w:left="372" w:hanging="270"/>
              <w:rPr>
                <w:ins w:id="832" w:author="Lynne Eckerle" w:date="2022-12-08T20:47:00Z"/>
                <w:color w:val="000000"/>
                <w:sz w:val="22"/>
                <w:szCs w:val="22"/>
              </w:rPr>
            </w:pPr>
            <w:ins w:id="833" w:author="Lynne Eckerle" w:date="2022-12-08T20:47:00Z">
              <w:r w:rsidRPr="005E6141">
                <w:rPr>
                  <w:color w:val="000000"/>
                  <w:sz w:val="22"/>
                  <w:szCs w:val="22"/>
                </w:rPr>
                <w:t>Lead process of IFSP and teams—a minimum of family, physician, Eligibility Determination Team members, and the Service Coordinator—through problem solving strategies, the negotiation of divergent team expectations, and the resolution of conflict in order to develop team partnerships and IFSPs and Transition Plans that meet the following criteria:</w:t>
              </w:r>
            </w:ins>
          </w:p>
          <w:p w14:paraId="509D582C" w14:textId="77777777" w:rsidR="00C126F7" w:rsidRPr="005E6141" w:rsidRDefault="00C126F7" w:rsidP="00C126F7">
            <w:pPr>
              <w:pStyle w:val="BodyText2"/>
              <w:numPr>
                <w:ilvl w:val="1"/>
                <w:numId w:val="8"/>
              </w:numPr>
              <w:tabs>
                <w:tab w:val="left" w:pos="372"/>
              </w:tabs>
              <w:spacing w:after="0" w:line="240" w:lineRule="auto"/>
              <w:ind w:left="732"/>
              <w:rPr>
                <w:ins w:id="834" w:author="Lynne Eckerle" w:date="2022-12-08T20:47:00Z"/>
                <w:color w:val="000000"/>
                <w:sz w:val="22"/>
                <w:szCs w:val="22"/>
              </w:rPr>
            </w:pPr>
            <w:ins w:id="835" w:author="Lynne Eckerle" w:date="2022-12-08T20:47:00Z">
              <w:r w:rsidRPr="005E6141">
                <w:rPr>
                  <w:color w:val="000000"/>
                  <w:sz w:val="22"/>
                  <w:szCs w:val="22"/>
                </w:rPr>
                <w:t>Compliance with all Federal and State requirements and all local policy and procedure</w:t>
              </w:r>
            </w:ins>
          </w:p>
          <w:p w14:paraId="3F4C6507" w14:textId="77777777" w:rsidR="00C126F7" w:rsidRPr="005E6141" w:rsidRDefault="00C126F7" w:rsidP="00C126F7">
            <w:pPr>
              <w:pStyle w:val="BodyText2"/>
              <w:numPr>
                <w:ilvl w:val="1"/>
                <w:numId w:val="8"/>
              </w:numPr>
              <w:tabs>
                <w:tab w:val="left" w:pos="372"/>
              </w:tabs>
              <w:spacing w:after="0" w:line="240" w:lineRule="auto"/>
              <w:ind w:left="732"/>
              <w:rPr>
                <w:ins w:id="836" w:author="Lynne Eckerle" w:date="2022-12-08T20:47:00Z"/>
                <w:color w:val="000000"/>
                <w:sz w:val="22"/>
                <w:szCs w:val="22"/>
              </w:rPr>
            </w:pPr>
            <w:ins w:id="837" w:author="Lynne Eckerle" w:date="2022-12-08T20:47:00Z">
              <w:r w:rsidRPr="005E6141">
                <w:rPr>
                  <w:color w:val="000000"/>
                  <w:sz w:val="22"/>
                  <w:szCs w:val="22"/>
                </w:rPr>
                <w:t xml:space="preserve">Family access to all opportunities under IDEA Part </w:t>
              </w:r>
            </w:ins>
            <w:ins w:id="838" w:author="Lynne Eckerle" w:date="2022-12-08T20:48:00Z">
              <w:r w:rsidRPr="005E6141">
                <w:rPr>
                  <w:color w:val="000000"/>
                  <w:sz w:val="22"/>
                  <w:szCs w:val="22"/>
                </w:rPr>
                <w:t>C within</w:t>
              </w:r>
            </w:ins>
            <w:ins w:id="839" w:author="Lynne Eckerle" w:date="2022-12-08T20:47:00Z">
              <w:r w:rsidRPr="005E6141">
                <w:rPr>
                  <w:color w:val="000000"/>
                  <w:sz w:val="22"/>
                  <w:szCs w:val="22"/>
                </w:rPr>
                <w:t xml:space="preserve"> required timelines </w:t>
              </w:r>
            </w:ins>
          </w:p>
          <w:p w14:paraId="70CC9D99" w14:textId="77777777" w:rsidR="00C126F7" w:rsidRPr="005E6141" w:rsidRDefault="00C126F7" w:rsidP="00C126F7">
            <w:pPr>
              <w:numPr>
                <w:ilvl w:val="1"/>
                <w:numId w:val="8"/>
              </w:numPr>
              <w:tabs>
                <w:tab w:val="left" w:pos="372"/>
              </w:tabs>
              <w:ind w:left="732"/>
              <w:rPr>
                <w:ins w:id="840" w:author="Lynne Eckerle" w:date="2022-12-08T20:47:00Z"/>
                <w:rFonts w:ascii="Times New Roman" w:hAnsi="Times New Roman"/>
                <w:color w:val="000000"/>
                <w:sz w:val="22"/>
                <w:szCs w:val="22"/>
              </w:rPr>
            </w:pPr>
            <w:ins w:id="841" w:author="Lynne Eckerle" w:date="2022-12-08T20:47:00Z">
              <w:r w:rsidRPr="005E6141">
                <w:rPr>
                  <w:rFonts w:ascii="Times New Roman" w:hAnsi="Times New Roman"/>
                  <w:color w:val="000000"/>
                  <w:sz w:val="22"/>
                  <w:szCs w:val="22"/>
                </w:rPr>
                <w:t xml:space="preserve">Strategies, outcome statements, transition </w:t>
              </w:r>
            </w:ins>
            <w:ins w:id="842" w:author="Lynne Eckerle" w:date="2022-12-08T20:48:00Z">
              <w:r w:rsidRPr="005E6141">
                <w:rPr>
                  <w:rFonts w:ascii="Times New Roman" w:hAnsi="Times New Roman"/>
                  <w:color w:val="000000"/>
                  <w:sz w:val="22"/>
                  <w:szCs w:val="22"/>
                </w:rPr>
                <w:t>plans, and</w:t>
              </w:r>
            </w:ins>
            <w:ins w:id="843" w:author="Lynne Eckerle" w:date="2022-12-08T20:47:00Z">
              <w:r w:rsidRPr="005E6141">
                <w:rPr>
                  <w:rFonts w:ascii="Times New Roman" w:hAnsi="Times New Roman"/>
                  <w:color w:val="000000"/>
                  <w:sz w:val="22"/>
                  <w:szCs w:val="22"/>
                </w:rPr>
                <w:t xml:space="preserve"> annual plans </w:t>
              </w:r>
            </w:ins>
            <w:ins w:id="844" w:author="Lynne Eckerle" w:date="2022-12-08T20:48:00Z">
              <w:r w:rsidRPr="005E6141">
                <w:rPr>
                  <w:rFonts w:ascii="Times New Roman" w:hAnsi="Times New Roman"/>
                  <w:color w:val="000000"/>
                  <w:sz w:val="22"/>
                  <w:szCs w:val="22"/>
                </w:rPr>
                <w:t>that accurately</w:t>
              </w:r>
            </w:ins>
            <w:ins w:id="845" w:author="Lynne Eckerle" w:date="2022-12-08T20:47:00Z">
              <w:r w:rsidRPr="005E6141">
                <w:rPr>
                  <w:rFonts w:ascii="Times New Roman" w:hAnsi="Times New Roman"/>
                  <w:color w:val="000000"/>
                  <w:sz w:val="22"/>
                  <w:szCs w:val="22"/>
                </w:rPr>
                <w:t xml:space="preserve"> reflect the families’ needs and desires and that are based on assessment results</w:t>
              </w:r>
            </w:ins>
          </w:p>
          <w:p w14:paraId="74C6F189" w14:textId="77777777" w:rsidR="00C126F7" w:rsidRPr="005E6141" w:rsidRDefault="00C126F7" w:rsidP="00C126F7">
            <w:pPr>
              <w:pStyle w:val="BodyText2"/>
              <w:numPr>
                <w:ilvl w:val="1"/>
                <w:numId w:val="8"/>
              </w:numPr>
              <w:tabs>
                <w:tab w:val="left" w:pos="372"/>
              </w:tabs>
              <w:spacing w:line="240" w:lineRule="auto"/>
              <w:ind w:left="732"/>
              <w:rPr>
                <w:ins w:id="846" w:author="Lynne Eckerle" w:date="2022-12-08T20:47:00Z"/>
                <w:color w:val="000000"/>
                <w:sz w:val="22"/>
                <w:szCs w:val="22"/>
              </w:rPr>
            </w:pPr>
            <w:ins w:id="847" w:author="Lynne Eckerle" w:date="2022-12-08T20:47:00Z">
              <w:r w:rsidRPr="005E6141">
                <w:rPr>
                  <w:color w:val="000000"/>
                  <w:sz w:val="22"/>
                  <w:szCs w:val="22"/>
                </w:rPr>
                <w:t>Activities embedded into daily living activities and routines</w:t>
              </w:r>
            </w:ins>
          </w:p>
          <w:p w14:paraId="0F2D17D3" w14:textId="77777777" w:rsidR="00C126F7" w:rsidRPr="005E6141" w:rsidRDefault="00C126F7" w:rsidP="00C126F7">
            <w:pPr>
              <w:numPr>
                <w:ilvl w:val="0"/>
                <w:numId w:val="8"/>
              </w:numPr>
              <w:tabs>
                <w:tab w:val="left" w:pos="372"/>
              </w:tabs>
              <w:spacing w:after="120"/>
              <w:ind w:left="732" w:hanging="540"/>
              <w:rPr>
                <w:ins w:id="848" w:author="Lynne Eckerle" w:date="2022-12-08T20:47:00Z"/>
                <w:rFonts w:ascii="Times New Roman" w:hAnsi="Times New Roman"/>
                <w:color w:val="000000"/>
                <w:sz w:val="22"/>
                <w:szCs w:val="22"/>
              </w:rPr>
            </w:pPr>
            <w:ins w:id="849" w:author="Lynne Eckerle" w:date="2022-12-08T20:47:00Z">
              <w:r w:rsidRPr="005E6141">
                <w:rPr>
                  <w:rFonts w:ascii="Times New Roman" w:hAnsi="Times New Roman"/>
                  <w:color w:val="000000"/>
                  <w:sz w:val="22"/>
                  <w:szCs w:val="22"/>
                </w:rPr>
                <w:t>Demonstrate competence in home visiting and family interviewing skills.</w:t>
              </w:r>
            </w:ins>
          </w:p>
          <w:p w14:paraId="4FF7A14A" w14:textId="77777777" w:rsidR="00C126F7" w:rsidRPr="005E6141" w:rsidRDefault="00C126F7" w:rsidP="00C126F7">
            <w:pPr>
              <w:numPr>
                <w:ilvl w:val="0"/>
                <w:numId w:val="8"/>
              </w:numPr>
              <w:tabs>
                <w:tab w:val="left" w:pos="372"/>
              </w:tabs>
              <w:ind w:left="372" w:hanging="180"/>
              <w:rPr>
                <w:ins w:id="850" w:author="Lynne Eckerle" w:date="2022-12-08T20:47:00Z"/>
                <w:rFonts w:ascii="Times New Roman" w:hAnsi="Times New Roman"/>
                <w:color w:val="000000"/>
                <w:sz w:val="22"/>
                <w:szCs w:val="22"/>
              </w:rPr>
            </w:pPr>
            <w:ins w:id="851" w:author="Lynne Eckerle" w:date="2022-12-08T20:47:00Z">
              <w:r w:rsidRPr="005E6141">
                <w:rPr>
                  <w:rFonts w:ascii="Times New Roman" w:hAnsi="Times New Roman"/>
                  <w:color w:val="000000"/>
                  <w:sz w:val="22"/>
                  <w:szCs w:val="22"/>
                </w:rPr>
                <w:t>Collect and document client information as required by the Lead Agency (Indiana First Steps) and participate in the State Quality Review process by verifying, through the minimum of monthly file reviews, the establishment and maintenance of an early intervention record that includes:</w:t>
              </w:r>
            </w:ins>
          </w:p>
          <w:p w14:paraId="69F37117" w14:textId="77777777" w:rsidR="00C126F7" w:rsidRPr="005E6141" w:rsidRDefault="00C126F7" w:rsidP="00C126F7">
            <w:pPr>
              <w:numPr>
                <w:ilvl w:val="1"/>
                <w:numId w:val="8"/>
              </w:numPr>
              <w:tabs>
                <w:tab w:val="left" w:pos="372"/>
              </w:tabs>
              <w:ind w:left="732"/>
              <w:rPr>
                <w:ins w:id="852" w:author="Lynne Eckerle" w:date="2022-12-08T20:47:00Z"/>
                <w:rFonts w:ascii="Times New Roman" w:hAnsi="Times New Roman"/>
                <w:color w:val="000000"/>
                <w:sz w:val="22"/>
                <w:szCs w:val="22"/>
              </w:rPr>
            </w:pPr>
            <w:ins w:id="853" w:author="Lynne Eckerle" w:date="2022-12-08T20:47:00Z">
              <w:r w:rsidRPr="005E6141">
                <w:rPr>
                  <w:rFonts w:ascii="Times New Roman" w:hAnsi="Times New Roman"/>
                  <w:color w:val="000000"/>
                  <w:sz w:val="22"/>
                  <w:szCs w:val="22"/>
                </w:rPr>
                <w:t xml:space="preserve">Accurate current documentation to support eligibility </w:t>
              </w:r>
            </w:ins>
          </w:p>
          <w:p w14:paraId="3B467E0F" w14:textId="77777777" w:rsidR="00C126F7" w:rsidRPr="005E6141" w:rsidRDefault="00C126F7" w:rsidP="00C126F7">
            <w:pPr>
              <w:numPr>
                <w:ilvl w:val="1"/>
                <w:numId w:val="8"/>
              </w:numPr>
              <w:tabs>
                <w:tab w:val="left" w:pos="372"/>
              </w:tabs>
              <w:ind w:left="732"/>
              <w:rPr>
                <w:ins w:id="854" w:author="Lynne Eckerle" w:date="2022-12-08T20:47:00Z"/>
                <w:rFonts w:ascii="Times New Roman" w:hAnsi="Times New Roman"/>
                <w:color w:val="000000"/>
                <w:sz w:val="22"/>
                <w:szCs w:val="22"/>
              </w:rPr>
            </w:pPr>
            <w:ins w:id="855" w:author="Lynne Eckerle" w:date="2022-12-08T20:47:00Z">
              <w:r w:rsidRPr="005E6141">
                <w:rPr>
                  <w:rFonts w:ascii="Times New Roman" w:hAnsi="Times New Roman"/>
                  <w:color w:val="000000"/>
                  <w:sz w:val="22"/>
                  <w:szCs w:val="22"/>
                </w:rPr>
                <w:t>Accurate current insurance and financial information</w:t>
              </w:r>
              <w:r w:rsidRPr="005E6141">
                <w:rPr>
                  <w:rFonts w:ascii="Times New Roman" w:hAnsi="Times New Roman"/>
                  <w:color w:val="000000"/>
                  <w:spacing w:val="-2"/>
                  <w:sz w:val="22"/>
                  <w:szCs w:val="22"/>
                </w:rPr>
                <w:t xml:space="preserve"> </w:t>
              </w:r>
            </w:ins>
          </w:p>
          <w:p w14:paraId="1A5EE536" w14:textId="77777777" w:rsidR="00C126F7" w:rsidRPr="005E6141" w:rsidRDefault="00C126F7" w:rsidP="00C126F7">
            <w:pPr>
              <w:numPr>
                <w:ilvl w:val="1"/>
                <w:numId w:val="8"/>
              </w:numPr>
              <w:tabs>
                <w:tab w:val="left" w:pos="372"/>
              </w:tabs>
              <w:ind w:left="732"/>
              <w:rPr>
                <w:ins w:id="856" w:author="Lynne Eckerle" w:date="2022-12-08T20:47:00Z"/>
                <w:rFonts w:ascii="Times New Roman" w:hAnsi="Times New Roman"/>
                <w:color w:val="000000"/>
                <w:sz w:val="22"/>
                <w:szCs w:val="22"/>
              </w:rPr>
            </w:pPr>
            <w:ins w:id="857" w:author="Lynne Eckerle" w:date="2022-12-08T20:47:00Z">
              <w:r w:rsidRPr="005E6141">
                <w:rPr>
                  <w:rFonts w:ascii="Times New Roman" w:hAnsi="Times New Roman"/>
                  <w:color w:val="000000"/>
                  <w:spacing w:val="-2"/>
                  <w:sz w:val="22"/>
                  <w:szCs w:val="22"/>
                </w:rPr>
                <w:t xml:space="preserve">Current consents for all activities and communication related to the program   </w:t>
              </w:r>
            </w:ins>
          </w:p>
          <w:p w14:paraId="458C0157" w14:textId="77777777" w:rsidR="00C126F7" w:rsidRPr="005E6141" w:rsidRDefault="00C126F7" w:rsidP="00C126F7">
            <w:pPr>
              <w:numPr>
                <w:ilvl w:val="1"/>
                <w:numId w:val="8"/>
              </w:numPr>
              <w:tabs>
                <w:tab w:val="left" w:pos="372"/>
              </w:tabs>
              <w:ind w:left="732"/>
              <w:rPr>
                <w:ins w:id="858" w:author="Lynne Eckerle" w:date="2022-12-08T20:47:00Z"/>
                <w:rFonts w:ascii="Times New Roman" w:hAnsi="Times New Roman"/>
                <w:color w:val="000000"/>
                <w:sz w:val="22"/>
                <w:szCs w:val="22"/>
              </w:rPr>
            </w:pPr>
            <w:ins w:id="859" w:author="Lynne Eckerle" w:date="2022-12-08T20:47:00Z">
              <w:r w:rsidRPr="005E6141">
                <w:rPr>
                  <w:rFonts w:ascii="Times New Roman" w:hAnsi="Times New Roman"/>
                  <w:color w:val="000000"/>
                  <w:spacing w:val="-2"/>
                  <w:sz w:val="22"/>
                  <w:szCs w:val="22"/>
                </w:rPr>
                <w:t xml:space="preserve">Documentation of all contacts within the specified timelines </w:t>
              </w:r>
            </w:ins>
          </w:p>
          <w:p w14:paraId="271C2D57" w14:textId="77777777" w:rsidR="00C126F7" w:rsidRPr="005E6141" w:rsidRDefault="00C126F7" w:rsidP="00C126F7">
            <w:pPr>
              <w:numPr>
                <w:ilvl w:val="1"/>
                <w:numId w:val="8"/>
              </w:numPr>
              <w:tabs>
                <w:tab w:val="left" w:pos="372"/>
              </w:tabs>
              <w:ind w:left="732"/>
              <w:rPr>
                <w:ins w:id="860" w:author="Lynne Eckerle" w:date="2022-12-08T20:47:00Z"/>
                <w:rFonts w:ascii="Times New Roman" w:hAnsi="Times New Roman"/>
                <w:color w:val="000000"/>
                <w:sz w:val="22"/>
                <w:szCs w:val="22"/>
              </w:rPr>
            </w:pPr>
            <w:ins w:id="861" w:author="Lynne Eckerle" w:date="2022-12-08T20:47:00Z">
              <w:r w:rsidRPr="005E6141">
                <w:rPr>
                  <w:rFonts w:ascii="Times New Roman" w:hAnsi="Times New Roman"/>
                  <w:color w:val="000000"/>
                  <w:spacing w:val="-2"/>
                  <w:sz w:val="22"/>
                  <w:szCs w:val="22"/>
                </w:rPr>
                <w:t>Up-to-date case notes</w:t>
              </w:r>
              <w:r w:rsidRPr="005E6141">
                <w:rPr>
                  <w:rFonts w:ascii="Times New Roman" w:hAnsi="Times New Roman"/>
                  <w:color w:val="000000"/>
                  <w:sz w:val="22"/>
                  <w:szCs w:val="22"/>
                </w:rPr>
                <w:t xml:space="preserve"> </w:t>
              </w:r>
            </w:ins>
          </w:p>
          <w:p w14:paraId="7F04280F" w14:textId="77777777" w:rsidR="00C126F7" w:rsidRPr="005E6141" w:rsidRDefault="00C126F7" w:rsidP="00C126F7">
            <w:pPr>
              <w:numPr>
                <w:ilvl w:val="1"/>
                <w:numId w:val="8"/>
              </w:numPr>
              <w:tabs>
                <w:tab w:val="left" w:pos="372"/>
              </w:tabs>
              <w:spacing w:after="120"/>
              <w:ind w:left="732"/>
              <w:rPr>
                <w:ins w:id="862" w:author="Lynne Eckerle" w:date="2022-12-08T20:47:00Z"/>
                <w:rFonts w:ascii="Times New Roman" w:hAnsi="Times New Roman"/>
                <w:color w:val="000000"/>
                <w:sz w:val="22"/>
                <w:szCs w:val="22"/>
              </w:rPr>
            </w:pPr>
            <w:ins w:id="863" w:author="Lynne Eckerle" w:date="2022-12-08T20:47:00Z">
              <w:r w:rsidRPr="005E6141">
                <w:rPr>
                  <w:rFonts w:ascii="Times New Roman" w:hAnsi="Times New Roman"/>
                  <w:color w:val="000000"/>
                  <w:sz w:val="22"/>
                  <w:szCs w:val="22"/>
                </w:rPr>
                <w:t>Physician signature approval within timeframe that assures direct services are initiated within thirty days of the IFSP</w:t>
              </w:r>
            </w:ins>
          </w:p>
          <w:p w14:paraId="5D81D643" w14:textId="77777777" w:rsidR="00C126F7" w:rsidRPr="005E6141" w:rsidRDefault="00C126F7" w:rsidP="00C126F7">
            <w:pPr>
              <w:numPr>
                <w:ilvl w:val="0"/>
                <w:numId w:val="8"/>
              </w:numPr>
              <w:tabs>
                <w:tab w:val="left" w:pos="372"/>
              </w:tabs>
              <w:spacing w:after="120"/>
              <w:ind w:left="732" w:hanging="630"/>
              <w:rPr>
                <w:ins w:id="864" w:author="Lynne Eckerle" w:date="2022-12-08T20:47:00Z"/>
                <w:rFonts w:ascii="Times New Roman" w:hAnsi="Times New Roman"/>
                <w:color w:val="000000"/>
                <w:sz w:val="22"/>
                <w:szCs w:val="22"/>
              </w:rPr>
            </w:pPr>
            <w:ins w:id="865" w:author="Lynne Eckerle" w:date="2022-12-08T20:47:00Z">
              <w:r w:rsidRPr="005E6141">
                <w:rPr>
                  <w:rFonts w:ascii="Times New Roman" w:hAnsi="Times New Roman"/>
                  <w:color w:val="000000"/>
                  <w:sz w:val="22"/>
                  <w:szCs w:val="22"/>
                </w:rPr>
                <w:t xml:space="preserve">Present in a neutral manner the choices of provider networks to families. </w:t>
              </w:r>
            </w:ins>
          </w:p>
          <w:p w14:paraId="5905AA45" w14:textId="77777777" w:rsidR="00C126F7" w:rsidRPr="005E6141" w:rsidRDefault="00C126F7" w:rsidP="00C126F7">
            <w:pPr>
              <w:numPr>
                <w:ilvl w:val="0"/>
                <w:numId w:val="8"/>
              </w:numPr>
              <w:tabs>
                <w:tab w:val="left" w:pos="372"/>
              </w:tabs>
              <w:spacing w:after="120"/>
              <w:ind w:left="372" w:hanging="270"/>
              <w:rPr>
                <w:ins w:id="866" w:author="Lynne Eckerle" w:date="2022-12-08T20:47:00Z"/>
                <w:rFonts w:ascii="Times New Roman" w:hAnsi="Times New Roman"/>
                <w:color w:val="000000"/>
                <w:sz w:val="22"/>
                <w:szCs w:val="22"/>
              </w:rPr>
            </w:pPr>
            <w:ins w:id="867" w:author="Lynne Eckerle" w:date="2022-12-08T20:47:00Z">
              <w:r w:rsidRPr="005E6141">
                <w:rPr>
                  <w:rFonts w:ascii="Times New Roman" w:hAnsi="Times New Roman"/>
                  <w:color w:val="000000"/>
                  <w:sz w:val="22"/>
                  <w:szCs w:val="22"/>
                </w:rPr>
                <w:t>Advocate for families through providing education and information regarding their rights, responsibilities, and procedural safeguards, ensuring that no right is violated, and providing leadership in the support of families as they advocate for their children.</w:t>
              </w:r>
            </w:ins>
          </w:p>
          <w:p w14:paraId="4962026A" w14:textId="77777777" w:rsidR="00C126F7" w:rsidRPr="005E6141" w:rsidRDefault="00C126F7" w:rsidP="00C126F7">
            <w:pPr>
              <w:numPr>
                <w:ilvl w:val="0"/>
                <w:numId w:val="8"/>
              </w:numPr>
              <w:tabs>
                <w:tab w:val="left" w:pos="-720"/>
                <w:tab w:val="left" w:pos="372"/>
              </w:tabs>
              <w:suppressAutoHyphens/>
              <w:spacing w:after="120"/>
              <w:ind w:left="372" w:hanging="270"/>
              <w:rPr>
                <w:ins w:id="868" w:author="Lynne Eckerle" w:date="2022-12-08T20:47:00Z"/>
                <w:rFonts w:ascii="Times New Roman" w:hAnsi="Times New Roman"/>
                <w:color w:val="000000"/>
                <w:sz w:val="22"/>
                <w:szCs w:val="22"/>
              </w:rPr>
            </w:pPr>
            <w:ins w:id="869" w:author="Lynne Eckerle" w:date="2022-12-08T20:47:00Z">
              <w:r w:rsidRPr="005E6141">
                <w:rPr>
                  <w:rFonts w:ascii="Times New Roman" w:hAnsi="Times New Roman"/>
                  <w:color w:val="000000"/>
                  <w:sz w:val="22"/>
                  <w:szCs w:val="22"/>
                </w:rPr>
                <w:t>Demonstrate competence in the resource and referral process through sharing information with families about eligibility standards and methods for access to health care, financial, parent-to-parent, and child/family development resources (such as DCS, Head Start, DOE, Healthy Families, CSHCS, Medicaid) and assist in the application process.</w:t>
              </w:r>
            </w:ins>
          </w:p>
          <w:p w14:paraId="5003852F" w14:textId="77777777" w:rsidR="00C126F7" w:rsidRPr="001368FA" w:rsidRDefault="00C126F7" w:rsidP="00C126F7">
            <w:pPr>
              <w:pStyle w:val="BodyText2"/>
              <w:numPr>
                <w:ilvl w:val="0"/>
                <w:numId w:val="8"/>
              </w:numPr>
              <w:tabs>
                <w:tab w:val="left" w:pos="372"/>
              </w:tabs>
              <w:spacing w:line="240" w:lineRule="auto"/>
              <w:ind w:left="732" w:hanging="630"/>
              <w:rPr>
                <w:ins w:id="870" w:author="Lynne Eckerle" w:date="2022-12-08T20:47:00Z"/>
                <w:color w:val="000000" w:themeColor="text1"/>
                <w:sz w:val="22"/>
                <w:szCs w:val="22"/>
              </w:rPr>
            </w:pPr>
            <w:ins w:id="871" w:author="Lynne Eckerle" w:date="2022-12-08T20:47:00Z">
              <w:r w:rsidRPr="001368FA">
                <w:rPr>
                  <w:color w:val="000000" w:themeColor="text1"/>
                  <w:sz w:val="22"/>
                  <w:szCs w:val="22"/>
                </w:rPr>
                <w:t>Maintain availability to meet with families at times and locations convenient to the family.</w:t>
              </w:r>
            </w:ins>
          </w:p>
          <w:p w14:paraId="32192C66" w14:textId="77777777" w:rsidR="00C126F7" w:rsidRPr="001368FA" w:rsidRDefault="00C126F7" w:rsidP="00C126F7">
            <w:pPr>
              <w:numPr>
                <w:ilvl w:val="0"/>
                <w:numId w:val="8"/>
              </w:numPr>
              <w:tabs>
                <w:tab w:val="left" w:pos="372"/>
              </w:tabs>
              <w:spacing w:after="120"/>
              <w:ind w:left="346" w:hanging="244"/>
              <w:rPr>
                <w:ins w:id="872" w:author="Lynne Eckerle" w:date="2022-12-08T20:47:00Z"/>
                <w:rFonts w:ascii="Times New Roman" w:hAnsi="Times New Roman"/>
                <w:color w:val="000000" w:themeColor="text1"/>
                <w:sz w:val="22"/>
                <w:szCs w:val="22"/>
              </w:rPr>
            </w:pPr>
            <w:ins w:id="873" w:author="Lynne Eckerle" w:date="2022-12-08T20:47:00Z">
              <w:r w:rsidRPr="001368FA">
                <w:rPr>
                  <w:rFonts w:ascii="Times New Roman" w:hAnsi="Times New Roman"/>
                  <w:color w:val="000000" w:themeColor="text1"/>
                  <w:sz w:val="22"/>
                  <w:szCs w:val="22"/>
                </w:rPr>
                <w:t>Enter information into the state data system and upload documents into the secure EI record storage site within required timelines.</w:t>
              </w:r>
            </w:ins>
          </w:p>
          <w:p w14:paraId="0AC9141C" w14:textId="77777777" w:rsidR="00C126F7" w:rsidRPr="005E6141" w:rsidRDefault="00C126F7" w:rsidP="00C126F7">
            <w:pPr>
              <w:numPr>
                <w:ilvl w:val="0"/>
                <w:numId w:val="8"/>
              </w:numPr>
              <w:tabs>
                <w:tab w:val="left" w:pos="372"/>
              </w:tabs>
              <w:spacing w:after="120"/>
              <w:ind w:left="372" w:hanging="270"/>
              <w:rPr>
                <w:ins w:id="874" w:author="Lynne Eckerle" w:date="2022-12-08T20:47:00Z"/>
                <w:rFonts w:ascii="Times New Roman" w:hAnsi="Times New Roman"/>
                <w:bCs/>
                <w:color w:val="000000"/>
                <w:sz w:val="22"/>
                <w:szCs w:val="22"/>
              </w:rPr>
            </w:pPr>
            <w:ins w:id="875" w:author="Lynne Eckerle" w:date="2022-12-08T20:47:00Z">
              <w:r w:rsidRPr="005E6141">
                <w:rPr>
                  <w:rFonts w:ascii="Times New Roman" w:hAnsi="Times New Roman"/>
                  <w:bCs/>
                  <w:color w:val="000000"/>
                  <w:sz w:val="22"/>
                  <w:szCs w:val="22"/>
                </w:rPr>
                <w:lastRenderedPageBreak/>
                <w:t xml:space="preserve">Network in the assigned service region to promote ongoing collaborative relations, increased options for families, and coordinated non-duplicative services in the network of early intervention—to include physicians and health care providers, transition and community partners, direct service providers, Eligibility Determination Team members, and families—in order to assure coordinated services, positive working relationships, participation, and effective interagency agreements and MOAs.   </w:t>
              </w:r>
            </w:ins>
          </w:p>
          <w:p w14:paraId="5F151B7C" w14:textId="77777777" w:rsidR="00C126F7" w:rsidRPr="005E6141" w:rsidRDefault="00C126F7" w:rsidP="00C126F7">
            <w:pPr>
              <w:numPr>
                <w:ilvl w:val="0"/>
                <w:numId w:val="8"/>
              </w:numPr>
              <w:tabs>
                <w:tab w:val="left" w:pos="-720"/>
                <w:tab w:val="left" w:pos="372"/>
              </w:tabs>
              <w:suppressAutoHyphens/>
              <w:ind w:left="372" w:hanging="270"/>
              <w:rPr>
                <w:ins w:id="876" w:author="Lynne Eckerle" w:date="2022-12-08T20:47:00Z"/>
                <w:rFonts w:ascii="Times New Roman" w:hAnsi="Times New Roman"/>
                <w:color w:val="000000"/>
                <w:spacing w:val="-2"/>
                <w:sz w:val="22"/>
                <w:szCs w:val="22"/>
              </w:rPr>
            </w:pPr>
            <w:ins w:id="877" w:author="Lynne Eckerle" w:date="2022-12-08T20:47:00Z">
              <w:r w:rsidRPr="005E6141">
                <w:rPr>
                  <w:rFonts w:ascii="Times New Roman" w:hAnsi="Times New Roman"/>
                  <w:color w:val="000000"/>
                  <w:sz w:val="22"/>
                  <w:szCs w:val="22"/>
                </w:rPr>
                <w:t>Understand and adhere to Fiscal Agent</w:t>
              </w:r>
              <w:r>
                <w:rPr>
                  <w:rFonts w:ascii="Times New Roman" w:hAnsi="Times New Roman"/>
                  <w:color w:val="000000"/>
                  <w:sz w:val="22"/>
                  <w:szCs w:val="22"/>
                </w:rPr>
                <w:t>’s (Thrive Alliance</w:t>
              </w:r>
              <w:r w:rsidRPr="005E6141">
                <w:rPr>
                  <w:rFonts w:ascii="Times New Roman" w:hAnsi="Times New Roman"/>
                  <w:color w:val="000000"/>
                  <w:sz w:val="22"/>
                  <w:szCs w:val="22"/>
                </w:rPr>
                <w:t xml:space="preserve">) personnel standards and policies and all applicable State and Federal regulations regarding the delivery of early intervention services including: </w:t>
              </w:r>
            </w:ins>
          </w:p>
          <w:p w14:paraId="47CC4F6B" w14:textId="77777777" w:rsidR="00C126F7" w:rsidRPr="005E6141" w:rsidRDefault="00C126F7" w:rsidP="00C126F7">
            <w:pPr>
              <w:numPr>
                <w:ilvl w:val="1"/>
                <w:numId w:val="8"/>
              </w:numPr>
              <w:tabs>
                <w:tab w:val="left" w:pos="-720"/>
                <w:tab w:val="left" w:pos="372"/>
                <w:tab w:val="left" w:pos="732"/>
                <w:tab w:val="left" w:pos="1647"/>
              </w:tabs>
              <w:suppressAutoHyphens/>
              <w:ind w:left="732"/>
              <w:rPr>
                <w:ins w:id="878" w:author="Lynne Eckerle" w:date="2022-12-08T20:47:00Z"/>
                <w:rFonts w:ascii="Times New Roman" w:hAnsi="Times New Roman"/>
                <w:color w:val="000000"/>
                <w:sz w:val="22"/>
                <w:szCs w:val="22"/>
              </w:rPr>
            </w:pPr>
            <w:ins w:id="879" w:author="Lynne Eckerle" w:date="2022-12-08T20:47:00Z">
              <w:r w:rsidRPr="005E6141">
                <w:rPr>
                  <w:rFonts w:ascii="Times New Roman" w:hAnsi="Times New Roman"/>
                  <w:color w:val="000000"/>
                  <w:sz w:val="22"/>
                  <w:szCs w:val="22"/>
                </w:rPr>
                <w:t>Maintenance of confidentiality (FERPA)</w:t>
              </w:r>
            </w:ins>
          </w:p>
          <w:p w14:paraId="040FA0E1" w14:textId="77777777" w:rsidR="00C126F7" w:rsidRPr="005E6141" w:rsidRDefault="00C126F7" w:rsidP="00C126F7">
            <w:pPr>
              <w:numPr>
                <w:ilvl w:val="1"/>
                <w:numId w:val="8"/>
              </w:numPr>
              <w:tabs>
                <w:tab w:val="left" w:pos="-720"/>
                <w:tab w:val="left" w:pos="372"/>
                <w:tab w:val="left" w:pos="732"/>
                <w:tab w:val="left" w:pos="1647"/>
              </w:tabs>
              <w:suppressAutoHyphens/>
              <w:ind w:left="732"/>
              <w:rPr>
                <w:ins w:id="880" w:author="Lynne Eckerle" w:date="2022-12-08T20:47:00Z"/>
                <w:rFonts w:ascii="Times New Roman" w:hAnsi="Times New Roman"/>
                <w:color w:val="000000"/>
                <w:sz w:val="22"/>
                <w:szCs w:val="22"/>
              </w:rPr>
            </w:pPr>
            <w:ins w:id="881" w:author="Lynne Eckerle" w:date="2022-12-08T20:47:00Z">
              <w:r w:rsidRPr="005E6141">
                <w:rPr>
                  <w:rFonts w:ascii="Times New Roman" w:hAnsi="Times New Roman"/>
                  <w:color w:val="000000"/>
                  <w:sz w:val="22"/>
                  <w:szCs w:val="22"/>
                </w:rPr>
                <w:t>Procedural safeguards</w:t>
              </w:r>
            </w:ins>
          </w:p>
          <w:p w14:paraId="669B8584" w14:textId="77777777" w:rsidR="00C126F7" w:rsidRPr="005E6141" w:rsidRDefault="00C126F7" w:rsidP="00C126F7">
            <w:pPr>
              <w:numPr>
                <w:ilvl w:val="1"/>
                <w:numId w:val="8"/>
              </w:numPr>
              <w:tabs>
                <w:tab w:val="left" w:pos="-720"/>
                <w:tab w:val="left" w:pos="372"/>
                <w:tab w:val="left" w:pos="732"/>
                <w:tab w:val="left" w:pos="1647"/>
              </w:tabs>
              <w:suppressAutoHyphens/>
              <w:ind w:left="732"/>
              <w:rPr>
                <w:ins w:id="882" w:author="Lynne Eckerle" w:date="2022-12-08T20:47:00Z"/>
                <w:rFonts w:ascii="Times New Roman" w:hAnsi="Times New Roman"/>
                <w:color w:val="000000"/>
                <w:sz w:val="22"/>
                <w:szCs w:val="22"/>
              </w:rPr>
            </w:pPr>
            <w:ins w:id="883" w:author="Lynne Eckerle" w:date="2022-12-08T20:47:00Z">
              <w:r w:rsidRPr="005E6141">
                <w:rPr>
                  <w:rFonts w:ascii="Times New Roman" w:hAnsi="Times New Roman"/>
                  <w:color w:val="000000"/>
                  <w:sz w:val="22"/>
                  <w:szCs w:val="22"/>
                </w:rPr>
                <w:t>Family-centered care</w:t>
              </w:r>
            </w:ins>
          </w:p>
          <w:p w14:paraId="775E187A" w14:textId="77777777" w:rsidR="00C126F7" w:rsidRPr="005E6141" w:rsidRDefault="00C126F7" w:rsidP="00C126F7">
            <w:pPr>
              <w:numPr>
                <w:ilvl w:val="1"/>
                <w:numId w:val="8"/>
              </w:numPr>
              <w:tabs>
                <w:tab w:val="left" w:pos="-720"/>
                <w:tab w:val="left" w:pos="372"/>
                <w:tab w:val="left" w:pos="732"/>
                <w:tab w:val="left" w:pos="1647"/>
              </w:tabs>
              <w:suppressAutoHyphens/>
              <w:ind w:left="732"/>
              <w:rPr>
                <w:ins w:id="884" w:author="Lynne Eckerle" w:date="2022-12-08T20:47:00Z"/>
                <w:rFonts w:ascii="Times New Roman" w:hAnsi="Times New Roman"/>
                <w:color w:val="000000"/>
                <w:sz w:val="22"/>
                <w:szCs w:val="22"/>
              </w:rPr>
            </w:pPr>
            <w:ins w:id="885" w:author="Lynne Eckerle" w:date="2022-12-08T20:47:00Z">
              <w:r w:rsidRPr="005E6141">
                <w:rPr>
                  <w:rFonts w:ascii="Times New Roman" w:hAnsi="Times New Roman"/>
                  <w:color w:val="000000"/>
                  <w:sz w:val="22"/>
                  <w:szCs w:val="22"/>
                </w:rPr>
                <w:t>Provision of services in natural environments</w:t>
              </w:r>
            </w:ins>
          </w:p>
          <w:p w14:paraId="6FDE065D" w14:textId="77777777" w:rsidR="00C126F7" w:rsidRPr="005E6141" w:rsidRDefault="00C126F7" w:rsidP="00C126F7">
            <w:pPr>
              <w:numPr>
                <w:ilvl w:val="1"/>
                <w:numId w:val="8"/>
              </w:numPr>
              <w:tabs>
                <w:tab w:val="left" w:pos="-720"/>
                <w:tab w:val="left" w:pos="372"/>
                <w:tab w:val="left" w:pos="732"/>
                <w:tab w:val="left" w:pos="1647"/>
              </w:tabs>
              <w:suppressAutoHyphens/>
              <w:ind w:left="732"/>
              <w:rPr>
                <w:ins w:id="886" w:author="Lynne Eckerle" w:date="2022-12-08T20:47:00Z"/>
                <w:rFonts w:ascii="Times New Roman" w:hAnsi="Times New Roman"/>
                <w:color w:val="000000"/>
                <w:sz w:val="22"/>
                <w:szCs w:val="22"/>
              </w:rPr>
            </w:pPr>
            <w:ins w:id="887" w:author="Lynne Eckerle" w:date="2022-12-08T20:47:00Z">
              <w:r w:rsidRPr="005E6141">
                <w:rPr>
                  <w:rFonts w:ascii="Times New Roman" w:hAnsi="Times New Roman"/>
                  <w:color w:val="000000"/>
                  <w:sz w:val="22"/>
                  <w:szCs w:val="22"/>
                </w:rPr>
                <w:t>Due process</w:t>
              </w:r>
            </w:ins>
          </w:p>
          <w:p w14:paraId="33A71C57" w14:textId="77777777" w:rsidR="00C126F7" w:rsidRPr="005E6141" w:rsidRDefault="00C126F7" w:rsidP="00C126F7">
            <w:pPr>
              <w:numPr>
                <w:ilvl w:val="1"/>
                <w:numId w:val="8"/>
              </w:numPr>
              <w:tabs>
                <w:tab w:val="left" w:pos="-720"/>
                <w:tab w:val="left" w:pos="372"/>
                <w:tab w:val="left" w:pos="732"/>
                <w:tab w:val="left" w:pos="1647"/>
              </w:tabs>
              <w:suppressAutoHyphens/>
              <w:ind w:left="732"/>
              <w:rPr>
                <w:ins w:id="888" w:author="Lynne Eckerle" w:date="2022-12-08T20:47:00Z"/>
                <w:rFonts w:ascii="Times New Roman" w:hAnsi="Times New Roman"/>
                <w:color w:val="000000"/>
                <w:sz w:val="22"/>
                <w:szCs w:val="22"/>
              </w:rPr>
            </w:pPr>
            <w:ins w:id="889" w:author="Lynne Eckerle" w:date="2022-12-08T20:47:00Z">
              <w:r w:rsidRPr="005E6141">
                <w:rPr>
                  <w:rFonts w:ascii="Times New Roman" w:hAnsi="Times New Roman"/>
                  <w:color w:val="000000"/>
                  <w:sz w:val="22"/>
                  <w:szCs w:val="22"/>
                </w:rPr>
                <w:t>Early Intervention Best Practices</w:t>
              </w:r>
            </w:ins>
          </w:p>
          <w:p w14:paraId="2CF70781" w14:textId="77777777" w:rsidR="00C126F7" w:rsidRPr="005E6141" w:rsidRDefault="00C126F7" w:rsidP="00C126F7">
            <w:pPr>
              <w:numPr>
                <w:ilvl w:val="1"/>
                <w:numId w:val="8"/>
              </w:numPr>
              <w:tabs>
                <w:tab w:val="left" w:pos="-720"/>
                <w:tab w:val="left" w:pos="372"/>
                <w:tab w:val="left" w:pos="732"/>
                <w:tab w:val="left" w:pos="1647"/>
              </w:tabs>
              <w:suppressAutoHyphens/>
              <w:spacing w:after="120"/>
              <w:ind w:left="732"/>
              <w:rPr>
                <w:ins w:id="890" w:author="Lynne Eckerle" w:date="2022-12-08T20:47:00Z"/>
                <w:rFonts w:ascii="Times New Roman" w:hAnsi="Times New Roman"/>
                <w:color w:val="000000"/>
                <w:spacing w:val="-2"/>
                <w:sz w:val="22"/>
                <w:szCs w:val="22"/>
              </w:rPr>
            </w:pPr>
            <w:ins w:id="891" w:author="Lynne Eckerle" w:date="2022-12-08T20:47:00Z">
              <w:r w:rsidRPr="005E6141">
                <w:rPr>
                  <w:rFonts w:ascii="Times New Roman" w:hAnsi="Times New Roman"/>
                  <w:color w:val="000000"/>
                  <w:sz w:val="22"/>
                  <w:szCs w:val="22"/>
                </w:rPr>
                <w:t>First Steps Professional Conduct</w:t>
              </w:r>
            </w:ins>
          </w:p>
          <w:p w14:paraId="1BE7A7CC" w14:textId="77777777" w:rsidR="00C126F7" w:rsidRPr="005E6141" w:rsidRDefault="00C126F7" w:rsidP="00C126F7">
            <w:pPr>
              <w:numPr>
                <w:ilvl w:val="0"/>
                <w:numId w:val="8"/>
              </w:numPr>
              <w:tabs>
                <w:tab w:val="left" w:pos="-720"/>
                <w:tab w:val="left" w:pos="372"/>
              </w:tabs>
              <w:suppressAutoHyphens/>
              <w:spacing w:after="120"/>
              <w:ind w:left="732" w:hanging="630"/>
              <w:rPr>
                <w:ins w:id="892" w:author="Lynne Eckerle" w:date="2022-12-08T20:47:00Z"/>
                <w:rFonts w:ascii="Times New Roman" w:hAnsi="Times New Roman"/>
                <w:color w:val="000000"/>
                <w:sz w:val="22"/>
                <w:szCs w:val="22"/>
              </w:rPr>
            </w:pPr>
            <w:ins w:id="893" w:author="Lynne Eckerle" w:date="2022-12-08T20:47:00Z">
              <w:r w:rsidRPr="005E6141">
                <w:rPr>
                  <w:rFonts w:ascii="Times New Roman" w:hAnsi="Times New Roman"/>
                  <w:color w:val="000000"/>
                  <w:sz w:val="22"/>
                  <w:szCs w:val="22"/>
                </w:rPr>
                <w:t>Maintain and apply understanding of infant and toddler typical and atypical development.</w:t>
              </w:r>
            </w:ins>
          </w:p>
          <w:p w14:paraId="211CFEF9" w14:textId="77777777" w:rsidR="00C126F7" w:rsidRPr="002F2AA6" w:rsidRDefault="00C126F7" w:rsidP="00C126F7">
            <w:pPr>
              <w:numPr>
                <w:ilvl w:val="0"/>
                <w:numId w:val="8"/>
              </w:numPr>
              <w:tabs>
                <w:tab w:val="left" w:pos="372"/>
              </w:tabs>
              <w:spacing w:after="120"/>
              <w:ind w:left="372" w:hanging="270"/>
              <w:rPr>
                <w:ins w:id="894" w:author="Lynne Eckerle" w:date="2022-12-08T20:47:00Z"/>
                <w:rFonts w:ascii="Times New Roman" w:hAnsi="Times New Roman"/>
                <w:sz w:val="22"/>
                <w:szCs w:val="22"/>
                <w:rPrChange w:id="895" w:author="Lynne Eckerle" w:date="2022-12-09T06:00:00Z">
                  <w:rPr>
                    <w:ins w:id="896" w:author="Lynne Eckerle" w:date="2022-12-08T20:47:00Z"/>
                    <w:rFonts w:ascii="Times New Roman" w:hAnsi="Times New Roman"/>
                    <w:color w:val="FF0000"/>
                    <w:sz w:val="22"/>
                    <w:szCs w:val="22"/>
                  </w:rPr>
                </w:rPrChange>
              </w:rPr>
            </w:pPr>
            <w:ins w:id="897" w:author="Lynne Eckerle" w:date="2022-12-08T20:47:00Z">
              <w:r w:rsidRPr="002F2AA6">
                <w:rPr>
                  <w:rFonts w:ascii="Times New Roman" w:hAnsi="Times New Roman"/>
                  <w:sz w:val="22"/>
                  <w:szCs w:val="22"/>
                  <w:rPrChange w:id="898" w:author="Lynne Eckerle" w:date="2022-12-09T06:00:00Z">
                    <w:rPr>
                      <w:rFonts w:ascii="Times New Roman" w:hAnsi="Times New Roman"/>
                      <w:color w:val="000000"/>
                      <w:sz w:val="22"/>
                      <w:szCs w:val="22"/>
                    </w:rPr>
                  </w:rPrChange>
                </w:rPr>
                <w:t>Demonstrate sensitivity to family and cultural values, to unique family circumstances, and to the respect of family choices.</w:t>
              </w:r>
            </w:ins>
          </w:p>
          <w:p w14:paraId="706E6355" w14:textId="77777777" w:rsidR="00C126F7" w:rsidRPr="005E6141" w:rsidRDefault="00C126F7" w:rsidP="00C126F7">
            <w:pPr>
              <w:numPr>
                <w:ilvl w:val="0"/>
                <w:numId w:val="8"/>
              </w:numPr>
              <w:tabs>
                <w:tab w:val="left" w:pos="372"/>
              </w:tabs>
              <w:spacing w:after="120"/>
              <w:ind w:left="732" w:hanging="630"/>
              <w:rPr>
                <w:ins w:id="899" w:author="Lynne Eckerle" w:date="2022-12-08T20:47:00Z"/>
                <w:rFonts w:ascii="Times New Roman" w:hAnsi="Times New Roman"/>
                <w:color w:val="000000"/>
                <w:sz w:val="22"/>
                <w:szCs w:val="22"/>
              </w:rPr>
            </w:pPr>
            <w:ins w:id="900" w:author="Lynne Eckerle" w:date="2022-12-08T20:47:00Z">
              <w:r w:rsidRPr="005E6141">
                <w:rPr>
                  <w:rFonts w:ascii="Times New Roman" w:hAnsi="Times New Roman"/>
                  <w:color w:val="000000"/>
                  <w:sz w:val="22"/>
                  <w:szCs w:val="22"/>
                </w:rPr>
                <w:t>Participate in monthly staff meetings/trainings and other required events.</w:t>
              </w:r>
            </w:ins>
          </w:p>
          <w:p w14:paraId="55E59BA7" w14:textId="77777777" w:rsidR="00C126F7" w:rsidRPr="005E6141" w:rsidRDefault="00C126F7" w:rsidP="00C126F7">
            <w:pPr>
              <w:numPr>
                <w:ilvl w:val="0"/>
                <w:numId w:val="8"/>
              </w:numPr>
              <w:tabs>
                <w:tab w:val="left" w:pos="-720"/>
                <w:tab w:val="left" w:pos="372"/>
              </w:tabs>
              <w:suppressAutoHyphens/>
              <w:spacing w:after="120"/>
              <w:ind w:left="732" w:hanging="630"/>
              <w:rPr>
                <w:ins w:id="901" w:author="Lynne Eckerle" w:date="2022-12-08T20:47:00Z"/>
                <w:rFonts w:ascii="Times New Roman" w:hAnsi="Times New Roman"/>
                <w:color w:val="000000"/>
                <w:sz w:val="22"/>
                <w:szCs w:val="22"/>
              </w:rPr>
            </w:pPr>
            <w:ins w:id="902" w:author="Lynne Eckerle" w:date="2022-12-08T20:47:00Z">
              <w:r w:rsidRPr="005E6141">
                <w:rPr>
                  <w:rFonts w:ascii="Times New Roman" w:hAnsi="Times New Roman"/>
                  <w:color w:val="000000"/>
                  <w:sz w:val="22"/>
                  <w:szCs w:val="22"/>
                </w:rPr>
                <w:t xml:space="preserve">Report immediately to Supervisor potential issues or concerns. </w:t>
              </w:r>
            </w:ins>
          </w:p>
          <w:p w14:paraId="64914589" w14:textId="77777777" w:rsidR="00C126F7" w:rsidRPr="005E6141" w:rsidRDefault="00C126F7" w:rsidP="00C126F7">
            <w:pPr>
              <w:numPr>
                <w:ilvl w:val="0"/>
                <w:numId w:val="8"/>
              </w:numPr>
              <w:tabs>
                <w:tab w:val="left" w:pos="-720"/>
                <w:tab w:val="left" w:pos="372"/>
              </w:tabs>
              <w:suppressAutoHyphens/>
              <w:spacing w:after="120"/>
              <w:ind w:left="732" w:hanging="630"/>
              <w:rPr>
                <w:ins w:id="903" w:author="Lynne Eckerle" w:date="2022-12-08T20:47:00Z"/>
                <w:rFonts w:ascii="Times New Roman" w:hAnsi="Times New Roman"/>
                <w:color w:val="000000"/>
                <w:sz w:val="22"/>
                <w:szCs w:val="22"/>
              </w:rPr>
            </w:pPr>
            <w:ins w:id="904" w:author="Lynne Eckerle" w:date="2022-12-08T20:47:00Z">
              <w:r w:rsidRPr="005E6141">
                <w:rPr>
                  <w:rFonts w:ascii="Times New Roman" w:hAnsi="Times New Roman"/>
                  <w:color w:val="000000"/>
                  <w:sz w:val="22"/>
                  <w:szCs w:val="22"/>
                </w:rPr>
                <w:t>Perform related duties as assigned.</w:t>
              </w:r>
            </w:ins>
          </w:p>
          <w:p w14:paraId="342579E1" w14:textId="77777777" w:rsidR="00C126F7" w:rsidRPr="005E6141" w:rsidRDefault="00C126F7" w:rsidP="00C126F7">
            <w:pPr>
              <w:numPr>
                <w:ilvl w:val="0"/>
                <w:numId w:val="8"/>
              </w:numPr>
              <w:tabs>
                <w:tab w:val="left" w:pos="-720"/>
                <w:tab w:val="left" w:pos="372"/>
              </w:tabs>
              <w:suppressAutoHyphens/>
              <w:ind w:left="732" w:hanging="630"/>
              <w:rPr>
                <w:ins w:id="905" w:author="Lynne Eckerle" w:date="2022-12-08T20:47:00Z"/>
                <w:rFonts w:ascii="Times New Roman" w:hAnsi="Times New Roman"/>
                <w:color w:val="000000"/>
                <w:sz w:val="22"/>
                <w:szCs w:val="22"/>
              </w:rPr>
            </w:pPr>
            <w:ins w:id="906" w:author="Lynne Eckerle" w:date="2022-12-08T20:47:00Z">
              <w:r w:rsidRPr="005E6141">
                <w:rPr>
                  <w:rFonts w:ascii="Times New Roman" w:hAnsi="Times New Roman"/>
                  <w:color w:val="000000"/>
                  <w:sz w:val="22"/>
                  <w:szCs w:val="22"/>
                </w:rPr>
                <w:t>Maintain reliable transportation.</w:t>
              </w:r>
            </w:ins>
          </w:p>
        </w:tc>
      </w:tr>
      <w:tr w:rsidR="00C126F7" w:rsidRPr="005E6141" w14:paraId="54841C97" w14:textId="77777777" w:rsidTr="00683A36">
        <w:trPr>
          <w:ins w:id="907" w:author="Lynne Eckerle" w:date="2022-12-08T20:47:00Z"/>
        </w:trPr>
        <w:tc>
          <w:tcPr>
            <w:tcW w:w="1428" w:type="dxa"/>
          </w:tcPr>
          <w:p w14:paraId="43EAD4C1" w14:textId="77777777" w:rsidR="00C126F7" w:rsidRPr="005E6141" w:rsidRDefault="00C126F7" w:rsidP="00683A36">
            <w:pPr>
              <w:tabs>
                <w:tab w:val="left" w:pos="-720"/>
              </w:tabs>
              <w:suppressAutoHyphens/>
              <w:rPr>
                <w:ins w:id="908" w:author="Lynne Eckerle" w:date="2022-12-08T20:47:00Z"/>
                <w:rFonts w:ascii="Times New Roman" w:hAnsi="Times New Roman"/>
                <w:b/>
                <w:color w:val="000000"/>
                <w:spacing w:val="-2"/>
                <w:sz w:val="22"/>
                <w:szCs w:val="22"/>
              </w:rPr>
            </w:pPr>
            <w:ins w:id="909" w:author="Lynne Eckerle" w:date="2022-12-08T20:47:00Z">
              <w:r w:rsidRPr="005E6141">
                <w:rPr>
                  <w:rFonts w:ascii="Times New Roman" w:hAnsi="Times New Roman"/>
                  <w:b/>
                  <w:color w:val="000000"/>
                  <w:spacing w:val="-2"/>
                  <w:sz w:val="22"/>
                  <w:szCs w:val="22"/>
                </w:rPr>
                <w:lastRenderedPageBreak/>
                <w:t>Critical skills, knowledge, and behaviors</w:t>
              </w:r>
            </w:ins>
          </w:p>
          <w:p w14:paraId="22F0BC51" w14:textId="77777777" w:rsidR="00C126F7" w:rsidRPr="005E6141" w:rsidRDefault="00C126F7" w:rsidP="00683A36">
            <w:pPr>
              <w:tabs>
                <w:tab w:val="left" w:pos="-720"/>
              </w:tabs>
              <w:suppressAutoHyphens/>
              <w:rPr>
                <w:ins w:id="910" w:author="Lynne Eckerle" w:date="2022-12-08T20:47:00Z"/>
                <w:rFonts w:ascii="Times New Roman" w:hAnsi="Times New Roman"/>
                <w:b/>
                <w:color w:val="000000"/>
                <w:spacing w:val="-2"/>
                <w:sz w:val="22"/>
                <w:szCs w:val="22"/>
              </w:rPr>
            </w:pPr>
          </w:p>
          <w:p w14:paraId="08753EDA" w14:textId="77777777" w:rsidR="00C126F7" w:rsidRPr="005E6141" w:rsidRDefault="00C126F7" w:rsidP="00683A36">
            <w:pPr>
              <w:tabs>
                <w:tab w:val="left" w:pos="-720"/>
              </w:tabs>
              <w:suppressAutoHyphens/>
              <w:rPr>
                <w:ins w:id="911" w:author="Lynne Eckerle" w:date="2022-12-08T20:47:00Z"/>
                <w:rFonts w:ascii="Times New Roman" w:hAnsi="Times New Roman"/>
                <w:b/>
                <w:color w:val="000000"/>
                <w:spacing w:val="-2"/>
                <w:sz w:val="22"/>
                <w:szCs w:val="22"/>
              </w:rPr>
            </w:pPr>
          </w:p>
          <w:p w14:paraId="14F8F95B" w14:textId="77777777" w:rsidR="00C126F7" w:rsidRPr="005E6141" w:rsidRDefault="00C126F7" w:rsidP="00683A36">
            <w:pPr>
              <w:tabs>
                <w:tab w:val="left" w:pos="-720"/>
              </w:tabs>
              <w:suppressAutoHyphens/>
              <w:rPr>
                <w:ins w:id="912" w:author="Lynne Eckerle" w:date="2022-12-08T20:47:00Z"/>
                <w:rFonts w:ascii="Times New Roman" w:hAnsi="Times New Roman"/>
                <w:b/>
                <w:color w:val="000000"/>
                <w:spacing w:val="-2"/>
                <w:sz w:val="22"/>
                <w:szCs w:val="22"/>
              </w:rPr>
            </w:pPr>
          </w:p>
        </w:tc>
        <w:tc>
          <w:tcPr>
            <w:tcW w:w="9000" w:type="dxa"/>
            <w:gridSpan w:val="2"/>
          </w:tcPr>
          <w:p w14:paraId="2E82C877" w14:textId="77777777" w:rsidR="00C126F7" w:rsidRPr="005E6141" w:rsidRDefault="00C126F7" w:rsidP="00683A36">
            <w:pPr>
              <w:tabs>
                <w:tab w:val="left" w:pos="2160"/>
                <w:tab w:val="left" w:pos="5040"/>
                <w:tab w:val="left" w:pos="6480"/>
              </w:tabs>
              <w:spacing w:after="120"/>
              <w:rPr>
                <w:ins w:id="913" w:author="Lynne Eckerle" w:date="2022-12-08T20:47:00Z"/>
                <w:rFonts w:ascii="Times New Roman" w:hAnsi="Times New Roman"/>
                <w:color w:val="000000"/>
                <w:sz w:val="22"/>
                <w:szCs w:val="22"/>
              </w:rPr>
            </w:pPr>
            <w:ins w:id="914" w:author="Lynne Eckerle" w:date="2022-12-08T20:47:00Z">
              <w:r w:rsidRPr="005E6141">
                <w:rPr>
                  <w:rFonts w:ascii="Times New Roman" w:hAnsi="Times New Roman"/>
                  <w:color w:val="000000"/>
                  <w:sz w:val="22"/>
                  <w:szCs w:val="22"/>
                </w:rPr>
                <w:t>Carries out responsibilities in accordance with the Agency’s policies and applicable laws.   Inspires and motivates others to supp</w:t>
              </w:r>
              <w:r>
                <w:rPr>
                  <w:rFonts w:ascii="Times New Roman" w:hAnsi="Times New Roman"/>
                  <w:color w:val="000000"/>
                  <w:sz w:val="22"/>
                  <w:szCs w:val="22"/>
                </w:rPr>
                <w:t>ort Thrive Alliance</w:t>
              </w:r>
              <w:r w:rsidRPr="005E6141">
                <w:rPr>
                  <w:rFonts w:ascii="Times New Roman" w:hAnsi="Times New Roman"/>
                  <w:color w:val="000000"/>
                  <w:sz w:val="22"/>
                  <w:szCs w:val="22"/>
                </w:rPr>
                <w:t>.</w:t>
              </w:r>
            </w:ins>
          </w:p>
          <w:p w14:paraId="6A513DBE" w14:textId="77777777" w:rsidR="00C126F7" w:rsidRPr="005E6141" w:rsidRDefault="00C126F7" w:rsidP="00683A36">
            <w:pPr>
              <w:tabs>
                <w:tab w:val="left" w:pos="-720"/>
              </w:tabs>
              <w:suppressAutoHyphens/>
              <w:spacing w:after="120"/>
              <w:rPr>
                <w:ins w:id="915" w:author="Lynne Eckerle" w:date="2022-12-08T20:47:00Z"/>
                <w:rFonts w:ascii="Times New Roman" w:hAnsi="Times New Roman"/>
                <w:color w:val="000000"/>
                <w:sz w:val="22"/>
                <w:szCs w:val="22"/>
              </w:rPr>
            </w:pPr>
            <w:ins w:id="916" w:author="Lynne Eckerle" w:date="2022-12-08T20:47:00Z">
              <w:r w:rsidRPr="005E6141">
                <w:rPr>
                  <w:rFonts w:ascii="Times New Roman" w:hAnsi="Times New Roman"/>
                  <w:color w:val="000000"/>
                  <w:sz w:val="22"/>
                  <w:szCs w:val="22"/>
                </w:rPr>
                <w:t>Ability to read and interpret documents and technical reports.  Ability to write routine reports and routine business correspondence.  Ability to speak effectively before groups of customers or employees of organizations.</w:t>
              </w:r>
            </w:ins>
          </w:p>
          <w:p w14:paraId="49BA8AEC" w14:textId="77777777" w:rsidR="00C126F7" w:rsidRPr="005E6141" w:rsidRDefault="00C126F7" w:rsidP="00683A36">
            <w:pPr>
              <w:tabs>
                <w:tab w:val="left" w:pos="0"/>
                <w:tab w:val="left" w:pos="2160"/>
                <w:tab w:val="left" w:pos="5040"/>
                <w:tab w:val="left" w:pos="6480"/>
              </w:tabs>
              <w:spacing w:after="120"/>
              <w:rPr>
                <w:ins w:id="917" w:author="Lynne Eckerle" w:date="2022-12-08T20:47:00Z"/>
                <w:rFonts w:ascii="Times New Roman" w:hAnsi="Times New Roman"/>
                <w:color w:val="000000"/>
                <w:sz w:val="22"/>
                <w:szCs w:val="22"/>
              </w:rPr>
            </w:pPr>
            <w:ins w:id="918" w:author="Lynne Eckerle" w:date="2022-12-08T20:47:00Z">
              <w:r w:rsidRPr="005E6141">
                <w:rPr>
                  <w:rFonts w:ascii="Times New Roman" w:hAnsi="Times New Roman"/>
                  <w:color w:val="000000"/>
                  <w:sz w:val="22"/>
                  <w:szCs w:val="22"/>
                </w:rPr>
                <w:t>Ability to solve practical problems and deal with a variety of concrete variables in situations where only limited standardization exists.  Ability to interpret a variety of instructions furnished in written, oral, diagram, or schedule form.</w:t>
              </w:r>
            </w:ins>
          </w:p>
          <w:p w14:paraId="147064F7" w14:textId="77777777" w:rsidR="00C126F7" w:rsidRPr="005E6141" w:rsidRDefault="00C126F7" w:rsidP="00683A36">
            <w:pPr>
              <w:tabs>
                <w:tab w:val="left" w:pos="2160"/>
                <w:tab w:val="left" w:pos="5040"/>
                <w:tab w:val="left" w:pos="6480"/>
              </w:tabs>
              <w:spacing w:after="120"/>
              <w:rPr>
                <w:ins w:id="919" w:author="Lynne Eckerle" w:date="2022-12-08T20:47:00Z"/>
                <w:rFonts w:ascii="Times New Roman" w:hAnsi="Times New Roman"/>
                <w:color w:val="000000"/>
                <w:sz w:val="22"/>
                <w:szCs w:val="22"/>
              </w:rPr>
            </w:pPr>
            <w:ins w:id="920" w:author="Lynne Eckerle" w:date="2022-12-08T20:47:00Z">
              <w:r w:rsidRPr="005E6141">
                <w:rPr>
                  <w:rFonts w:ascii="Times New Roman" w:hAnsi="Times New Roman"/>
                  <w:color w:val="000000"/>
                  <w:sz w:val="22"/>
                  <w:szCs w:val="22"/>
                </w:rPr>
                <w:t>As a representati</w:t>
              </w:r>
              <w:r>
                <w:rPr>
                  <w:rFonts w:ascii="Times New Roman" w:hAnsi="Times New Roman"/>
                  <w:color w:val="000000"/>
                  <w:sz w:val="22"/>
                  <w:szCs w:val="22"/>
                </w:rPr>
                <w:t>ve of Thrive Alliance</w:t>
              </w:r>
              <w:r w:rsidRPr="005E6141">
                <w:rPr>
                  <w:rFonts w:ascii="Times New Roman" w:hAnsi="Times New Roman"/>
                  <w:color w:val="000000"/>
                  <w:sz w:val="22"/>
                  <w:szCs w:val="22"/>
                </w:rPr>
                <w:t>, all comments, attitudes, actions and behaviors have a direct effect on the Agency’s image and perceptions of service quality.  Interaction with clients, visitors, volunteer workers, co-workers, supervisors and other employees must be in a manner that is friendly, supportive, courteous, respectful, cooperative and professional.  This behavior will promote an atmosphere of teamwork and is congruent with the Agency’s standards and guidelines to promote positive relations in the community.</w:t>
              </w:r>
            </w:ins>
          </w:p>
          <w:p w14:paraId="36DE1A6B" w14:textId="77777777" w:rsidR="00C126F7" w:rsidRPr="005E6141" w:rsidRDefault="00C126F7" w:rsidP="00683A36">
            <w:pPr>
              <w:pStyle w:val="Heading1"/>
              <w:spacing w:before="0" w:after="120"/>
              <w:rPr>
                <w:ins w:id="921" w:author="Lynne Eckerle" w:date="2022-12-08T20:47:00Z"/>
                <w:rFonts w:ascii="Times New Roman" w:hAnsi="Times New Roman"/>
                <w:b w:val="0"/>
                <w:color w:val="000000"/>
                <w:sz w:val="22"/>
                <w:szCs w:val="22"/>
              </w:rPr>
            </w:pPr>
            <w:ins w:id="922" w:author="Lynne Eckerle" w:date="2022-12-08T20:47:00Z">
              <w:r w:rsidRPr="005E6141">
                <w:rPr>
                  <w:rFonts w:ascii="Times New Roman" w:hAnsi="Times New Roman"/>
                  <w:b w:val="0"/>
                  <w:color w:val="000000"/>
                  <w:sz w:val="22"/>
                  <w:szCs w:val="22"/>
                </w:rPr>
                <w:t xml:space="preserve">Able to think logically and analytically.  Effective </w:t>
              </w:r>
            </w:ins>
            <w:ins w:id="923" w:author="Lynne Eckerle" w:date="2022-12-09T06:00:00Z">
              <w:r w:rsidR="002F2AA6" w:rsidRPr="005E6141">
                <w:rPr>
                  <w:rFonts w:ascii="Times New Roman" w:hAnsi="Times New Roman"/>
                  <w:b w:val="0"/>
                  <w:color w:val="000000"/>
                  <w:sz w:val="22"/>
                  <w:szCs w:val="22"/>
                </w:rPr>
                <w:t>problem-solving</w:t>
              </w:r>
            </w:ins>
            <w:ins w:id="924" w:author="Lynne Eckerle" w:date="2022-12-08T20:47:00Z">
              <w:r w:rsidRPr="005E6141">
                <w:rPr>
                  <w:rFonts w:ascii="Times New Roman" w:hAnsi="Times New Roman"/>
                  <w:b w:val="0"/>
                  <w:color w:val="000000"/>
                  <w:sz w:val="22"/>
                  <w:szCs w:val="22"/>
                </w:rPr>
                <w:t xml:space="preserve"> skills.</w:t>
              </w:r>
            </w:ins>
          </w:p>
          <w:p w14:paraId="01A847AD" w14:textId="77777777" w:rsidR="00C126F7" w:rsidRPr="005E6141" w:rsidRDefault="00C126F7" w:rsidP="00683A36">
            <w:pPr>
              <w:spacing w:after="120"/>
              <w:rPr>
                <w:ins w:id="925" w:author="Lynne Eckerle" w:date="2022-12-08T20:47:00Z"/>
                <w:rFonts w:ascii="Times New Roman" w:hAnsi="Times New Roman"/>
                <w:color w:val="000000"/>
                <w:sz w:val="22"/>
                <w:szCs w:val="22"/>
              </w:rPr>
            </w:pPr>
            <w:ins w:id="926" w:author="Lynne Eckerle" w:date="2022-12-08T20:47:00Z">
              <w:r w:rsidRPr="005E6141">
                <w:rPr>
                  <w:rFonts w:ascii="Times New Roman" w:hAnsi="Times New Roman"/>
                  <w:color w:val="000000"/>
                  <w:sz w:val="22"/>
                  <w:szCs w:val="22"/>
                </w:rPr>
                <w:t>Proactive in anticipating and alerting others to problems with projects or processes.</w:t>
              </w:r>
            </w:ins>
          </w:p>
          <w:p w14:paraId="2FD2724B" w14:textId="77777777" w:rsidR="00C126F7" w:rsidRPr="005E6141" w:rsidRDefault="00C126F7" w:rsidP="00683A36">
            <w:pPr>
              <w:pStyle w:val="Heading1"/>
              <w:spacing w:before="0" w:after="120"/>
              <w:rPr>
                <w:ins w:id="927" w:author="Lynne Eckerle" w:date="2022-12-08T20:47:00Z"/>
                <w:rFonts w:ascii="Times New Roman" w:hAnsi="Times New Roman"/>
                <w:b w:val="0"/>
                <w:color w:val="000000"/>
                <w:sz w:val="22"/>
                <w:szCs w:val="22"/>
              </w:rPr>
            </w:pPr>
            <w:ins w:id="928" w:author="Lynne Eckerle" w:date="2022-12-08T20:47:00Z">
              <w:r w:rsidRPr="005E6141">
                <w:rPr>
                  <w:rFonts w:ascii="Times New Roman" w:hAnsi="Times New Roman"/>
                  <w:b w:val="0"/>
                  <w:color w:val="000000"/>
                  <w:sz w:val="22"/>
                  <w:szCs w:val="22"/>
                </w:rPr>
                <w:t>High detail orientation and accuracy.</w:t>
              </w:r>
            </w:ins>
          </w:p>
          <w:p w14:paraId="377774CD" w14:textId="77777777" w:rsidR="00C126F7" w:rsidRPr="005E6141" w:rsidRDefault="00C126F7" w:rsidP="00683A36">
            <w:pPr>
              <w:spacing w:after="120"/>
              <w:rPr>
                <w:ins w:id="929" w:author="Lynne Eckerle" w:date="2022-12-08T20:47:00Z"/>
                <w:rFonts w:ascii="Times New Roman" w:hAnsi="Times New Roman"/>
                <w:color w:val="000000"/>
                <w:sz w:val="22"/>
                <w:szCs w:val="22"/>
              </w:rPr>
            </w:pPr>
            <w:ins w:id="930" w:author="Lynne Eckerle" w:date="2022-12-08T20:47:00Z">
              <w:r w:rsidRPr="005E6141">
                <w:rPr>
                  <w:rFonts w:ascii="Times New Roman" w:hAnsi="Times New Roman"/>
                  <w:color w:val="000000"/>
                  <w:sz w:val="22"/>
                  <w:szCs w:val="22"/>
                </w:rPr>
                <w:t>Takes initiative and needs little supervision.</w:t>
              </w:r>
            </w:ins>
          </w:p>
          <w:p w14:paraId="7CC89B5F" w14:textId="77777777" w:rsidR="00C126F7" w:rsidRPr="005E6141" w:rsidRDefault="00C126F7" w:rsidP="00683A36">
            <w:pPr>
              <w:spacing w:after="120"/>
              <w:rPr>
                <w:ins w:id="931" w:author="Lynne Eckerle" w:date="2022-12-08T20:47:00Z"/>
                <w:rFonts w:ascii="Times New Roman" w:hAnsi="Times New Roman"/>
                <w:color w:val="000000"/>
                <w:sz w:val="22"/>
                <w:szCs w:val="22"/>
              </w:rPr>
            </w:pPr>
            <w:ins w:id="932" w:author="Lynne Eckerle" w:date="2022-12-08T20:47:00Z">
              <w:r w:rsidRPr="005E6141">
                <w:rPr>
                  <w:rFonts w:ascii="Times New Roman" w:hAnsi="Times New Roman"/>
                  <w:color w:val="000000"/>
                  <w:sz w:val="22"/>
                  <w:szCs w:val="22"/>
                </w:rPr>
                <w:t>Able to prioritize, organize tasks and time, and follow up.</w:t>
              </w:r>
            </w:ins>
          </w:p>
          <w:p w14:paraId="36FD8B31" w14:textId="77777777" w:rsidR="00C126F7" w:rsidRPr="005E6141" w:rsidRDefault="00C126F7" w:rsidP="00683A36">
            <w:pPr>
              <w:spacing w:after="120"/>
              <w:rPr>
                <w:ins w:id="933" w:author="Lynne Eckerle" w:date="2022-12-08T20:47:00Z"/>
                <w:rFonts w:ascii="Times New Roman" w:hAnsi="Times New Roman"/>
                <w:color w:val="000000"/>
                <w:sz w:val="22"/>
                <w:szCs w:val="22"/>
              </w:rPr>
            </w:pPr>
            <w:ins w:id="934" w:author="Lynne Eckerle" w:date="2022-12-08T20:47:00Z">
              <w:r w:rsidRPr="005E6141">
                <w:rPr>
                  <w:rFonts w:ascii="Times New Roman" w:hAnsi="Times New Roman"/>
                  <w:color w:val="000000"/>
                  <w:sz w:val="22"/>
                  <w:szCs w:val="22"/>
                </w:rPr>
                <w:t>Performs responsibilities efficiently and timely.</w:t>
              </w:r>
            </w:ins>
          </w:p>
          <w:p w14:paraId="37D19E0F" w14:textId="77777777" w:rsidR="00C126F7" w:rsidRPr="005E6141" w:rsidRDefault="00C126F7" w:rsidP="00683A36">
            <w:pPr>
              <w:spacing w:after="120"/>
              <w:rPr>
                <w:ins w:id="935" w:author="Lynne Eckerle" w:date="2022-12-08T20:47:00Z"/>
                <w:rFonts w:ascii="Times New Roman" w:hAnsi="Times New Roman"/>
                <w:color w:val="000000"/>
                <w:sz w:val="22"/>
                <w:szCs w:val="22"/>
              </w:rPr>
            </w:pPr>
            <w:ins w:id="936" w:author="Lynne Eckerle" w:date="2022-12-08T20:47:00Z">
              <w:r w:rsidRPr="005E6141">
                <w:rPr>
                  <w:rFonts w:ascii="Times New Roman" w:hAnsi="Times New Roman"/>
                  <w:color w:val="000000"/>
                  <w:sz w:val="22"/>
                  <w:szCs w:val="22"/>
                </w:rPr>
                <w:t>Able to juggle multiple requests and meet multiple deadlines.</w:t>
              </w:r>
            </w:ins>
          </w:p>
          <w:p w14:paraId="7FA97552" w14:textId="77777777" w:rsidR="00C126F7" w:rsidRPr="005E6141" w:rsidRDefault="00C126F7" w:rsidP="00683A36">
            <w:pPr>
              <w:pStyle w:val="Heading1"/>
              <w:spacing w:before="0" w:after="120"/>
              <w:rPr>
                <w:ins w:id="937" w:author="Lynne Eckerle" w:date="2022-12-08T20:47:00Z"/>
                <w:rFonts w:ascii="Times New Roman" w:hAnsi="Times New Roman"/>
                <w:b w:val="0"/>
                <w:color w:val="000000"/>
                <w:sz w:val="22"/>
                <w:szCs w:val="22"/>
              </w:rPr>
            </w:pPr>
            <w:ins w:id="938" w:author="Lynne Eckerle" w:date="2022-12-08T20:47:00Z">
              <w:r w:rsidRPr="005E6141">
                <w:rPr>
                  <w:rFonts w:ascii="Times New Roman" w:hAnsi="Times New Roman"/>
                  <w:b w:val="0"/>
                  <w:color w:val="000000"/>
                  <w:sz w:val="22"/>
                  <w:szCs w:val="22"/>
                </w:rPr>
                <w:lastRenderedPageBreak/>
                <w:t>Proficient in basic computer skills, i.e. Microsoft Word, Excel, Internet usage (e-mail) and the online reporting programs used throughout the organization.</w:t>
              </w:r>
            </w:ins>
          </w:p>
          <w:p w14:paraId="2306BCC2" w14:textId="77777777" w:rsidR="00C126F7" w:rsidRPr="005E6141" w:rsidRDefault="00C126F7" w:rsidP="00683A36">
            <w:pPr>
              <w:rPr>
                <w:ins w:id="939" w:author="Lynne Eckerle" w:date="2022-12-08T20:47:00Z"/>
                <w:rFonts w:ascii="Times New Roman" w:hAnsi="Times New Roman"/>
                <w:color w:val="000000"/>
                <w:sz w:val="22"/>
                <w:szCs w:val="22"/>
              </w:rPr>
            </w:pPr>
            <w:ins w:id="940" w:author="Lynne Eckerle" w:date="2022-12-08T20:47:00Z">
              <w:r w:rsidRPr="005E6141">
                <w:rPr>
                  <w:rFonts w:ascii="Times New Roman" w:hAnsi="Times New Roman"/>
                  <w:color w:val="000000"/>
                  <w:sz w:val="22"/>
                  <w:szCs w:val="22"/>
                </w:rPr>
                <w:t>Demonstrates proficiency in basic mathematics.</w:t>
              </w:r>
            </w:ins>
          </w:p>
        </w:tc>
      </w:tr>
      <w:tr w:rsidR="00C126F7" w:rsidRPr="005E6141" w14:paraId="3B38B23C" w14:textId="77777777" w:rsidTr="00683A36">
        <w:trPr>
          <w:ins w:id="941" w:author="Lynne Eckerle" w:date="2022-12-08T20:47:00Z"/>
        </w:trPr>
        <w:tc>
          <w:tcPr>
            <w:tcW w:w="1428" w:type="dxa"/>
          </w:tcPr>
          <w:p w14:paraId="6B49BCF2" w14:textId="77777777" w:rsidR="00C126F7" w:rsidRPr="005E6141" w:rsidRDefault="00C126F7" w:rsidP="00683A36">
            <w:pPr>
              <w:tabs>
                <w:tab w:val="left" w:pos="-720"/>
              </w:tabs>
              <w:suppressAutoHyphens/>
              <w:rPr>
                <w:ins w:id="942" w:author="Lynne Eckerle" w:date="2022-12-08T20:47:00Z"/>
                <w:rFonts w:ascii="Times New Roman" w:hAnsi="Times New Roman"/>
                <w:b/>
                <w:color w:val="000000"/>
                <w:spacing w:val="-2"/>
                <w:sz w:val="22"/>
                <w:szCs w:val="22"/>
              </w:rPr>
            </w:pPr>
            <w:ins w:id="943" w:author="Lynne Eckerle" w:date="2022-12-08T20:47:00Z">
              <w:r w:rsidRPr="005E6141">
                <w:rPr>
                  <w:rFonts w:ascii="Times New Roman" w:hAnsi="Times New Roman"/>
                  <w:b/>
                  <w:color w:val="000000"/>
                  <w:spacing w:val="-2"/>
                  <w:sz w:val="22"/>
                  <w:szCs w:val="22"/>
                </w:rPr>
                <w:lastRenderedPageBreak/>
                <w:t>Experience, education, degrees, licenses</w:t>
              </w:r>
            </w:ins>
          </w:p>
        </w:tc>
        <w:tc>
          <w:tcPr>
            <w:tcW w:w="9000" w:type="dxa"/>
            <w:gridSpan w:val="2"/>
          </w:tcPr>
          <w:p w14:paraId="06E285EE" w14:textId="77777777" w:rsidR="00C126F7" w:rsidRPr="005E6141" w:rsidRDefault="00C126F7" w:rsidP="00683A36">
            <w:pPr>
              <w:rPr>
                <w:ins w:id="944" w:author="Lynne Eckerle" w:date="2022-12-08T20:47:00Z"/>
                <w:rFonts w:ascii="Times New Roman" w:hAnsi="Times New Roman"/>
                <w:color w:val="000000"/>
                <w:sz w:val="22"/>
                <w:szCs w:val="22"/>
              </w:rPr>
            </w:pPr>
            <w:ins w:id="945" w:author="Lynne Eckerle" w:date="2022-12-08T20:47:00Z">
              <w:r w:rsidRPr="005E6141">
                <w:rPr>
                  <w:rFonts w:ascii="Times New Roman" w:hAnsi="Times New Roman"/>
                  <w:color w:val="000000"/>
                  <w:sz w:val="22"/>
                  <w:szCs w:val="22"/>
                </w:rPr>
                <w:t>Minimum Baccalaureate Degree in a related area.  Must meet and maintain state licensure and credentialing requirements set forth in</w:t>
              </w:r>
              <w:r w:rsidRPr="005E6141">
                <w:rPr>
                  <w:rFonts w:ascii="Times New Roman" w:hAnsi="Times New Roman"/>
                  <w:b/>
                  <w:bCs/>
                  <w:i/>
                  <w:iCs/>
                  <w:color w:val="000000"/>
                  <w:sz w:val="22"/>
                  <w:szCs w:val="22"/>
                </w:rPr>
                <w:t xml:space="preserve"> Indiana First Steps Personnel Standards</w:t>
              </w:r>
              <w:r w:rsidRPr="005E6141">
                <w:rPr>
                  <w:rFonts w:ascii="Times New Roman" w:hAnsi="Times New Roman"/>
                  <w:color w:val="000000"/>
                  <w:sz w:val="22"/>
                  <w:szCs w:val="22"/>
                </w:rPr>
                <w:t xml:space="preserve"> and remain in good standing with the Indiana First Steps system. Valid Driver’s License and automobile liability insurance.</w:t>
              </w:r>
            </w:ins>
          </w:p>
        </w:tc>
      </w:tr>
      <w:tr w:rsidR="00C126F7" w:rsidRPr="005E6141" w14:paraId="02444FB7" w14:textId="77777777" w:rsidTr="00683A36">
        <w:trPr>
          <w:ins w:id="946" w:author="Lynne Eckerle" w:date="2022-12-08T20:47:00Z"/>
        </w:trPr>
        <w:tc>
          <w:tcPr>
            <w:tcW w:w="1428" w:type="dxa"/>
          </w:tcPr>
          <w:p w14:paraId="091A792C" w14:textId="77777777" w:rsidR="00C126F7" w:rsidRPr="005E6141" w:rsidRDefault="00C126F7" w:rsidP="00683A36">
            <w:pPr>
              <w:tabs>
                <w:tab w:val="left" w:pos="-720"/>
              </w:tabs>
              <w:suppressAutoHyphens/>
              <w:rPr>
                <w:ins w:id="947" w:author="Lynne Eckerle" w:date="2022-12-08T20:47:00Z"/>
                <w:rFonts w:ascii="Times New Roman" w:hAnsi="Times New Roman"/>
                <w:b/>
                <w:color w:val="000000"/>
                <w:spacing w:val="-2"/>
                <w:sz w:val="22"/>
                <w:szCs w:val="22"/>
              </w:rPr>
            </w:pPr>
            <w:ins w:id="948" w:author="Lynne Eckerle" w:date="2022-12-08T20:47:00Z">
              <w:r w:rsidRPr="005E6141">
                <w:rPr>
                  <w:rFonts w:ascii="Times New Roman" w:hAnsi="Times New Roman"/>
                  <w:b/>
                  <w:color w:val="000000"/>
                  <w:spacing w:val="-2"/>
                  <w:sz w:val="22"/>
                  <w:szCs w:val="22"/>
                </w:rPr>
                <w:t xml:space="preserve"> Physical demands</w:t>
              </w:r>
            </w:ins>
          </w:p>
          <w:p w14:paraId="57A74A80" w14:textId="77777777" w:rsidR="00C126F7" w:rsidRPr="005E6141" w:rsidRDefault="00C126F7" w:rsidP="00683A36">
            <w:pPr>
              <w:tabs>
                <w:tab w:val="left" w:pos="-720"/>
              </w:tabs>
              <w:suppressAutoHyphens/>
              <w:rPr>
                <w:ins w:id="949" w:author="Lynne Eckerle" w:date="2022-12-08T20:47:00Z"/>
                <w:rFonts w:ascii="Times New Roman" w:hAnsi="Times New Roman"/>
                <w:b/>
                <w:color w:val="000000"/>
                <w:spacing w:val="-2"/>
                <w:sz w:val="22"/>
                <w:szCs w:val="22"/>
              </w:rPr>
            </w:pPr>
          </w:p>
        </w:tc>
        <w:tc>
          <w:tcPr>
            <w:tcW w:w="9000" w:type="dxa"/>
            <w:gridSpan w:val="2"/>
          </w:tcPr>
          <w:p w14:paraId="47E1EF36" w14:textId="77777777" w:rsidR="00C126F7" w:rsidRPr="005E6141" w:rsidRDefault="00C126F7" w:rsidP="00683A36">
            <w:pPr>
              <w:tabs>
                <w:tab w:val="left" w:pos="2160"/>
                <w:tab w:val="left" w:pos="5040"/>
                <w:tab w:val="left" w:pos="6480"/>
              </w:tabs>
              <w:spacing w:after="120"/>
              <w:rPr>
                <w:ins w:id="950" w:author="Lynne Eckerle" w:date="2022-12-08T20:47:00Z"/>
                <w:rFonts w:ascii="Times New Roman" w:hAnsi="Times New Roman"/>
                <w:color w:val="000000"/>
                <w:sz w:val="22"/>
                <w:szCs w:val="22"/>
              </w:rPr>
            </w:pPr>
            <w:ins w:id="951" w:author="Lynne Eckerle" w:date="2022-12-08T20:47:00Z">
              <w:r w:rsidRPr="005E6141">
                <w:rPr>
                  <w:rFonts w:ascii="Times New Roman" w:hAnsi="Times New Roman"/>
                  <w:color w:val="000000"/>
                  <w:sz w:val="22"/>
                  <w:szCs w:val="22"/>
                </w:rPr>
                <w:t>The physical demands described here are representative of those that must be met by an employee to successfully perform the essential functions of this job.  Reasonable accommodations may be made to enable individuals with disabilities to perform the essential functions.</w:t>
              </w:r>
            </w:ins>
          </w:p>
          <w:p w14:paraId="41A2B4DF" w14:textId="77777777" w:rsidR="00C126F7" w:rsidRDefault="00C126F7" w:rsidP="00683A36">
            <w:pPr>
              <w:tabs>
                <w:tab w:val="left" w:pos="2160"/>
                <w:tab w:val="left" w:pos="5040"/>
                <w:tab w:val="left" w:pos="6480"/>
              </w:tabs>
              <w:spacing w:after="120"/>
              <w:rPr>
                <w:ins w:id="952" w:author="Lynne Eckerle" w:date="2022-12-08T20:47:00Z"/>
                <w:rFonts w:ascii="Times New Roman" w:hAnsi="Times New Roman"/>
                <w:color w:val="000000"/>
                <w:sz w:val="22"/>
                <w:szCs w:val="22"/>
              </w:rPr>
            </w:pPr>
            <w:ins w:id="953" w:author="Lynne Eckerle" w:date="2022-12-08T20:47:00Z">
              <w:r w:rsidRPr="005E6141">
                <w:rPr>
                  <w:rFonts w:ascii="Times New Roman" w:hAnsi="Times New Roman"/>
                  <w:color w:val="000000"/>
                  <w:sz w:val="22"/>
                  <w:szCs w:val="22"/>
                </w:rPr>
                <w:t xml:space="preserve">While performing the duties of this job, the employee is regularly required to use hands to finger, handle, or feel objects, tools, or controls.  Uses hands for writing and computer access </w:t>
              </w:r>
              <w:proofErr w:type="gramStart"/>
              <w:r w:rsidRPr="005E6141">
                <w:rPr>
                  <w:rFonts w:ascii="Times New Roman" w:hAnsi="Times New Roman"/>
                  <w:color w:val="000000"/>
                  <w:sz w:val="22"/>
                  <w:szCs w:val="22"/>
                </w:rPr>
                <w:t>and  for</w:t>
              </w:r>
              <w:proofErr w:type="gramEnd"/>
              <w:r w:rsidRPr="005E6141">
                <w:rPr>
                  <w:rFonts w:ascii="Times New Roman" w:hAnsi="Times New Roman"/>
                  <w:color w:val="000000"/>
                  <w:sz w:val="22"/>
                  <w:szCs w:val="22"/>
                </w:rPr>
                <w:t xml:space="preserve"> </w:t>
              </w:r>
              <w:r>
                <w:rPr>
                  <w:rFonts w:ascii="Times New Roman" w:hAnsi="Times New Roman"/>
                  <w:color w:val="000000"/>
                  <w:sz w:val="22"/>
                  <w:szCs w:val="22"/>
                </w:rPr>
                <w:t>manipulating papers and driving.</w:t>
              </w:r>
              <w:r w:rsidRPr="005E6141">
                <w:rPr>
                  <w:rFonts w:ascii="Times New Roman" w:hAnsi="Times New Roman"/>
                  <w:color w:val="000000"/>
                  <w:sz w:val="22"/>
                  <w:szCs w:val="22"/>
                </w:rPr>
                <w:t xml:space="preserve"> The employee frequently is required to talk or hear.  The employee is required to stand, walk, sit, reach with hands and arms, stoop, and occasionally kneel, crouch, or crawl.  </w:t>
              </w:r>
            </w:ins>
          </w:p>
          <w:p w14:paraId="1A01A914" w14:textId="77777777" w:rsidR="00C126F7" w:rsidRPr="005E6141" w:rsidRDefault="00C126F7" w:rsidP="00683A36">
            <w:pPr>
              <w:tabs>
                <w:tab w:val="left" w:pos="2160"/>
                <w:tab w:val="left" w:pos="5040"/>
                <w:tab w:val="left" w:pos="6480"/>
              </w:tabs>
              <w:spacing w:after="120"/>
              <w:rPr>
                <w:ins w:id="954" w:author="Lynne Eckerle" w:date="2022-12-08T20:47:00Z"/>
                <w:rFonts w:ascii="Times New Roman" w:hAnsi="Times New Roman"/>
                <w:color w:val="000000"/>
                <w:sz w:val="22"/>
                <w:szCs w:val="22"/>
              </w:rPr>
            </w:pPr>
            <w:ins w:id="955" w:author="Lynne Eckerle" w:date="2022-12-08T20:47:00Z">
              <w:r>
                <w:rPr>
                  <w:rFonts w:ascii="Times New Roman" w:hAnsi="Times New Roman"/>
                  <w:color w:val="000000"/>
                  <w:sz w:val="22"/>
                  <w:szCs w:val="22"/>
                </w:rPr>
                <w:t>Service Coordinators conduct in-home assessment and must be able to navigate into and around the individual homes to complete the assessment.</w:t>
              </w:r>
            </w:ins>
          </w:p>
          <w:p w14:paraId="4CC0247B" w14:textId="77777777" w:rsidR="00C126F7" w:rsidRPr="005E6141" w:rsidRDefault="00C126F7" w:rsidP="00683A36">
            <w:pPr>
              <w:tabs>
                <w:tab w:val="left" w:pos="2160"/>
                <w:tab w:val="left" w:pos="5040"/>
                <w:tab w:val="left" w:pos="6480"/>
              </w:tabs>
              <w:rPr>
                <w:ins w:id="956" w:author="Lynne Eckerle" w:date="2022-12-08T20:47:00Z"/>
                <w:rFonts w:ascii="Times New Roman" w:hAnsi="Times New Roman"/>
                <w:color w:val="000000"/>
                <w:sz w:val="22"/>
                <w:szCs w:val="22"/>
              </w:rPr>
            </w:pPr>
            <w:ins w:id="957" w:author="Lynne Eckerle" w:date="2022-12-08T20:47:00Z">
              <w:r w:rsidRPr="005E6141">
                <w:rPr>
                  <w:rFonts w:ascii="Times New Roman" w:hAnsi="Times New Roman"/>
                  <w:color w:val="000000"/>
                  <w:sz w:val="22"/>
                  <w:szCs w:val="22"/>
                </w:rPr>
                <w:t xml:space="preserve">The employee must occasionally lift and/or move up to 15 pounds.  Specific vision abilities required by this job include close vision, distance vision, color vision, peripheral vision, depth perception, and the ability to adjust focus.  </w:t>
              </w:r>
            </w:ins>
          </w:p>
        </w:tc>
      </w:tr>
      <w:tr w:rsidR="00C126F7" w:rsidRPr="005E6141" w14:paraId="75205E4B" w14:textId="77777777" w:rsidTr="00683A36">
        <w:trPr>
          <w:ins w:id="958" w:author="Lynne Eckerle" w:date="2022-12-08T20:47:00Z"/>
        </w:trPr>
        <w:tc>
          <w:tcPr>
            <w:tcW w:w="1428" w:type="dxa"/>
          </w:tcPr>
          <w:p w14:paraId="11B2C878" w14:textId="77777777" w:rsidR="00C126F7" w:rsidRPr="005E6141" w:rsidRDefault="00C126F7" w:rsidP="00683A36">
            <w:pPr>
              <w:tabs>
                <w:tab w:val="left" w:pos="-720"/>
              </w:tabs>
              <w:suppressAutoHyphens/>
              <w:rPr>
                <w:ins w:id="959" w:author="Lynne Eckerle" w:date="2022-12-08T20:47:00Z"/>
                <w:rFonts w:ascii="Times New Roman" w:hAnsi="Times New Roman"/>
                <w:b/>
                <w:color w:val="000000"/>
                <w:spacing w:val="-2"/>
                <w:sz w:val="22"/>
                <w:szCs w:val="22"/>
              </w:rPr>
            </w:pPr>
            <w:ins w:id="960" w:author="Lynne Eckerle" w:date="2022-12-08T20:47:00Z">
              <w:r w:rsidRPr="005E6141">
                <w:rPr>
                  <w:rFonts w:ascii="Times New Roman" w:hAnsi="Times New Roman"/>
                  <w:b/>
                  <w:color w:val="000000"/>
                  <w:spacing w:val="-2"/>
                  <w:sz w:val="22"/>
                  <w:szCs w:val="22"/>
                </w:rPr>
                <w:t>Work environment</w:t>
              </w:r>
            </w:ins>
          </w:p>
        </w:tc>
        <w:tc>
          <w:tcPr>
            <w:tcW w:w="9000" w:type="dxa"/>
            <w:gridSpan w:val="2"/>
          </w:tcPr>
          <w:p w14:paraId="12C164C9" w14:textId="77777777" w:rsidR="00C126F7" w:rsidRPr="005E6141" w:rsidRDefault="00C126F7" w:rsidP="00683A36">
            <w:pPr>
              <w:tabs>
                <w:tab w:val="left" w:pos="2160"/>
                <w:tab w:val="left" w:pos="5040"/>
                <w:tab w:val="left" w:pos="6480"/>
              </w:tabs>
              <w:rPr>
                <w:ins w:id="961" w:author="Lynne Eckerle" w:date="2022-12-08T20:47:00Z"/>
                <w:rFonts w:ascii="Times New Roman" w:hAnsi="Times New Roman"/>
                <w:color w:val="000000"/>
                <w:sz w:val="22"/>
                <w:szCs w:val="22"/>
              </w:rPr>
            </w:pPr>
            <w:ins w:id="962" w:author="Lynne Eckerle" w:date="2022-12-08T20:47:00Z">
              <w:r w:rsidRPr="001368FA">
                <w:rPr>
                  <w:rFonts w:ascii="Times New Roman" w:hAnsi="Times New Roman"/>
                  <w:sz w:val="22"/>
                  <w:szCs w:val="22"/>
                </w:rPr>
                <w:t xml:space="preserve">Primary work location: a residentially-based office.  Residentially-based Service Coordinators must be present in the central office or travel to a designated meeting site when requested.  Service </w:t>
              </w:r>
              <w:r w:rsidRPr="005E6141">
                <w:rPr>
                  <w:rFonts w:ascii="Times New Roman" w:hAnsi="Times New Roman"/>
                  <w:color w:val="000000"/>
                  <w:sz w:val="22"/>
                  <w:szCs w:val="22"/>
                </w:rPr>
                <w:t xml:space="preserve">Coordinators perform approximately quarter of the work time in client homes or at outside meetings, such as in the schools.           </w:t>
              </w:r>
            </w:ins>
          </w:p>
          <w:p w14:paraId="20443E8D" w14:textId="77777777" w:rsidR="00C126F7" w:rsidRPr="005E6141" w:rsidRDefault="00C126F7" w:rsidP="00683A36">
            <w:pPr>
              <w:tabs>
                <w:tab w:val="left" w:pos="2160"/>
                <w:tab w:val="left" w:pos="5040"/>
                <w:tab w:val="left" w:pos="6480"/>
              </w:tabs>
              <w:rPr>
                <w:ins w:id="963" w:author="Lynne Eckerle" w:date="2022-12-08T20:47:00Z"/>
                <w:rFonts w:ascii="Times New Roman" w:hAnsi="Times New Roman"/>
                <w:color w:val="000000"/>
                <w:sz w:val="22"/>
                <w:szCs w:val="22"/>
              </w:rPr>
            </w:pPr>
            <w:ins w:id="964" w:author="Lynne Eckerle" w:date="2022-12-08T20:47:00Z">
              <w:r w:rsidRPr="005E6141">
                <w:rPr>
                  <w:rFonts w:ascii="Times New Roman" w:hAnsi="Times New Roman"/>
                  <w:color w:val="000000"/>
                  <w:sz w:val="22"/>
                  <w:szCs w:val="22"/>
                </w:rPr>
                <w:t>The work environment characteristics described here are representative of those an employee encounters while performing the essential functions of this job.  Reasonable accommodations may be made to enable individuals with disabilities to perform the essential functions.</w:t>
              </w:r>
            </w:ins>
          </w:p>
        </w:tc>
      </w:tr>
      <w:tr w:rsidR="00C126F7" w:rsidRPr="005E6141" w14:paraId="2A88A2A6" w14:textId="77777777" w:rsidTr="00683A36">
        <w:trPr>
          <w:ins w:id="965" w:author="Lynne Eckerle" w:date="2022-12-08T20:47:00Z"/>
        </w:trPr>
        <w:tc>
          <w:tcPr>
            <w:tcW w:w="1428" w:type="dxa"/>
          </w:tcPr>
          <w:p w14:paraId="75CE507D" w14:textId="77777777" w:rsidR="00C126F7" w:rsidRPr="005E6141" w:rsidRDefault="00C126F7" w:rsidP="00683A36">
            <w:pPr>
              <w:tabs>
                <w:tab w:val="left" w:pos="-720"/>
              </w:tabs>
              <w:suppressAutoHyphens/>
              <w:rPr>
                <w:ins w:id="966" w:author="Lynne Eckerle" w:date="2022-12-08T20:47:00Z"/>
                <w:rFonts w:ascii="Times New Roman" w:hAnsi="Times New Roman"/>
                <w:b/>
                <w:color w:val="000000"/>
                <w:spacing w:val="-2"/>
                <w:sz w:val="22"/>
                <w:szCs w:val="22"/>
              </w:rPr>
            </w:pPr>
            <w:ins w:id="967" w:author="Lynne Eckerle" w:date="2022-12-08T20:47:00Z">
              <w:r w:rsidRPr="005E6141">
                <w:rPr>
                  <w:rFonts w:ascii="Times New Roman" w:hAnsi="Times New Roman"/>
                  <w:b/>
                  <w:color w:val="000000"/>
                  <w:spacing w:val="-2"/>
                  <w:sz w:val="22"/>
                  <w:szCs w:val="22"/>
                </w:rPr>
                <w:t>Travel</w:t>
              </w:r>
            </w:ins>
          </w:p>
        </w:tc>
        <w:tc>
          <w:tcPr>
            <w:tcW w:w="9000" w:type="dxa"/>
            <w:gridSpan w:val="2"/>
          </w:tcPr>
          <w:p w14:paraId="06F2C553" w14:textId="77777777" w:rsidR="00C126F7" w:rsidRPr="005E6141" w:rsidRDefault="00C126F7" w:rsidP="00683A36">
            <w:pPr>
              <w:tabs>
                <w:tab w:val="left" w:pos="2160"/>
                <w:tab w:val="left" w:pos="5040"/>
                <w:tab w:val="left" w:pos="6480"/>
              </w:tabs>
              <w:rPr>
                <w:ins w:id="968" w:author="Lynne Eckerle" w:date="2022-12-08T20:47:00Z"/>
                <w:rFonts w:ascii="Times New Roman" w:hAnsi="Times New Roman"/>
                <w:color w:val="000000"/>
                <w:spacing w:val="-2"/>
                <w:sz w:val="22"/>
                <w:szCs w:val="22"/>
              </w:rPr>
            </w:pPr>
            <w:ins w:id="969" w:author="Lynne Eckerle" w:date="2022-12-08T20:47:00Z">
              <w:r w:rsidRPr="005E6141">
                <w:rPr>
                  <w:rFonts w:ascii="Times New Roman" w:hAnsi="Times New Roman"/>
                  <w:color w:val="000000"/>
                  <w:spacing w:val="-2"/>
                  <w:sz w:val="22"/>
                  <w:szCs w:val="22"/>
                </w:rPr>
                <w:t xml:space="preserve">Requires travel to conferences and trainings, to local meetings, and to a minimum of   approximately 100 visits to client homes each quarter.  </w:t>
              </w:r>
              <w:r w:rsidRPr="001368FA">
                <w:rPr>
                  <w:rFonts w:ascii="Times New Roman" w:hAnsi="Times New Roman"/>
                  <w:spacing w:val="-2"/>
                  <w:sz w:val="22"/>
                  <w:szCs w:val="22"/>
                </w:rPr>
                <w:t xml:space="preserve">Residentially-based Service Coordinators must travel for meetings and trainings to a central location when requested.  </w:t>
              </w:r>
              <w:r>
                <w:rPr>
                  <w:rFonts w:ascii="Times New Roman" w:hAnsi="Times New Roman"/>
                  <w:color w:val="000000"/>
                  <w:spacing w:val="-2"/>
                  <w:sz w:val="22"/>
                  <w:szCs w:val="22"/>
                </w:rPr>
                <w:t>A valid driver’s license and auto insurance is required as is reliable transportation.</w:t>
              </w:r>
            </w:ins>
          </w:p>
        </w:tc>
      </w:tr>
    </w:tbl>
    <w:p w14:paraId="56D47532" w14:textId="77777777" w:rsidR="00C126F7" w:rsidRPr="005E6141" w:rsidRDefault="00C126F7" w:rsidP="00C126F7">
      <w:pPr>
        <w:pStyle w:val="Heading2"/>
        <w:rPr>
          <w:ins w:id="970" w:author="Lynne Eckerle" w:date="2022-12-08T20:47:00Z"/>
          <w:color w:val="000000"/>
          <w:spacing w:val="-3"/>
          <w:sz w:val="28"/>
          <w:szCs w:val="28"/>
        </w:rPr>
      </w:pPr>
    </w:p>
    <w:p w14:paraId="2FA0F687" w14:textId="77777777" w:rsidR="00C126F7" w:rsidRPr="005E6141" w:rsidRDefault="00C126F7" w:rsidP="00C126F7">
      <w:pPr>
        <w:rPr>
          <w:ins w:id="971" w:author="Lynne Eckerle" w:date="2022-12-08T20:47:00Z"/>
          <w:rFonts w:ascii="Times New Roman" w:hAnsi="Times New Roman"/>
          <w:color w:val="000000"/>
          <w:sz w:val="22"/>
          <w:szCs w:val="22"/>
        </w:rPr>
      </w:pPr>
      <w:ins w:id="972" w:author="Lynne Eckerle" w:date="2022-12-08T20:47:00Z">
        <w:r w:rsidRPr="005E6141">
          <w:rPr>
            <w:rFonts w:ascii="Times New Roman" w:hAnsi="Times New Roman"/>
            <w:color w:val="000000"/>
            <w:sz w:val="22"/>
            <w:szCs w:val="22"/>
          </w:rPr>
          <w:t>I have read and understand the responsibilities and requirements of my job description.</w:t>
        </w:r>
      </w:ins>
    </w:p>
    <w:p w14:paraId="4D1E5A15" w14:textId="77777777" w:rsidR="00C126F7" w:rsidRPr="005E6141" w:rsidRDefault="00C126F7" w:rsidP="00C126F7">
      <w:pPr>
        <w:rPr>
          <w:ins w:id="973" w:author="Lynne Eckerle" w:date="2022-12-08T20:47:00Z"/>
          <w:rFonts w:ascii="Times New Roman" w:hAnsi="Times New Roman"/>
          <w:color w:val="000000"/>
          <w:sz w:val="22"/>
          <w:szCs w:val="22"/>
        </w:rPr>
      </w:pPr>
    </w:p>
    <w:p w14:paraId="2072A495" w14:textId="77777777" w:rsidR="00C126F7" w:rsidRPr="005E6141" w:rsidRDefault="00C126F7" w:rsidP="00C126F7">
      <w:pPr>
        <w:rPr>
          <w:ins w:id="974" w:author="Lynne Eckerle" w:date="2022-12-08T20:47:00Z"/>
          <w:rFonts w:ascii="Times New Roman" w:hAnsi="Times New Roman"/>
          <w:color w:val="000000"/>
          <w:sz w:val="22"/>
          <w:szCs w:val="22"/>
        </w:rPr>
      </w:pPr>
    </w:p>
    <w:p w14:paraId="6920B082" w14:textId="77777777" w:rsidR="00C126F7" w:rsidRPr="005E6141" w:rsidRDefault="00C126F7" w:rsidP="00C126F7">
      <w:pPr>
        <w:pStyle w:val="NoSpacing"/>
        <w:rPr>
          <w:ins w:id="975" w:author="Lynne Eckerle" w:date="2022-12-08T20:47:00Z"/>
          <w:color w:val="000000"/>
        </w:rPr>
      </w:pPr>
      <w:ins w:id="976" w:author="Lynne Eckerle" w:date="2022-12-08T20:47:00Z">
        <w:r w:rsidRPr="005E6141">
          <w:rPr>
            <w:color w:val="000000"/>
          </w:rPr>
          <w:t>___________________________</w:t>
        </w:r>
      </w:ins>
    </w:p>
    <w:p w14:paraId="262056E7" w14:textId="77777777" w:rsidR="00C126F7" w:rsidRPr="005E6141" w:rsidRDefault="00C126F7" w:rsidP="00C126F7">
      <w:pPr>
        <w:pStyle w:val="NoSpacing"/>
        <w:rPr>
          <w:ins w:id="977" w:author="Lynne Eckerle" w:date="2022-12-08T20:47:00Z"/>
          <w:rFonts w:ascii="Times New Roman" w:hAnsi="Times New Roman"/>
          <w:color w:val="000000"/>
          <w:sz w:val="22"/>
          <w:szCs w:val="22"/>
        </w:rPr>
      </w:pPr>
      <w:ins w:id="978" w:author="Lynne Eckerle" w:date="2022-12-08T20:47:00Z">
        <w:r w:rsidRPr="005E6141">
          <w:rPr>
            <w:rFonts w:ascii="Times New Roman" w:hAnsi="Times New Roman"/>
            <w:color w:val="000000"/>
            <w:sz w:val="22"/>
            <w:szCs w:val="22"/>
          </w:rPr>
          <w:t>Employee Signature</w:t>
        </w:r>
        <w:r w:rsidRPr="005E6141">
          <w:rPr>
            <w:rFonts w:ascii="Times New Roman" w:hAnsi="Times New Roman"/>
            <w:color w:val="000000"/>
            <w:sz w:val="22"/>
            <w:szCs w:val="22"/>
          </w:rPr>
          <w:tab/>
        </w:r>
        <w:r w:rsidRPr="005E6141">
          <w:rPr>
            <w:rFonts w:ascii="Times New Roman" w:hAnsi="Times New Roman"/>
            <w:color w:val="000000"/>
            <w:sz w:val="22"/>
            <w:szCs w:val="22"/>
          </w:rPr>
          <w:tab/>
          <w:t>Date</w:t>
        </w:r>
      </w:ins>
    </w:p>
    <w:p w14:paraId="41B29011" w14:textId="77777777" w:rsidR="00C126F7" w:rsidRPr="005E6141" w:rsidRDefault="00C126F7" w:rsidP="00C126F7">
      <w:pPr>
        <w:pStyle w:val="NoSpacing"/>
        <w:rPr>
          <w:ins w:id="979" w:author="Lynne Eckerle" w:date="2022-12-08T20:47:00Z"/>
          <w:rFonts w:ascii="Times New Roman" w:hAnsi="Times New Roman"/>
          <w:color w:val="000000"/>
          <w:sz w:val="22"/>
          <w:szCs w:val="22"/>
        </w:rPr>
      </w:pPr>
    </w:p>
    <w:p w14:paraId="7A4DC632" w14:textId="77777777" w:rsidR="00C126F7" w:rsidRPr="005E6141" w:rsidRDefault="00C126F7" w:rsidP="00C126F7">
      <w:pPr>
        <w:pStyle w:val="NoSpacing"/>
        <w:rPr>
          <w:ins w:id="980" w:author="Lynne Eckerle" w:date="2022-12-08T20:47:00Z"/>
          <w:rFonts w:ascii="Times New Roman" w:hAnsi="Times New Roman"/>
          <w:color w:val="000000"/>
          <w:sz w:val="22"/>
          <w:szCs w:val="22"/>
        </w:rPr>
      </w:pPr>
    </w:p>
    <w:p w14:paraId="14B96D32" w14:textId="77777777" w:rsidR="00C126F7" w:rsidRPr="005E6141" w:rsidRDefault="00C126F7" w:rsidP="00C126F7">
      <w:pPr>
        <w:pStyle w:val="NoSpacing"/>
        <w:rPr>
          <w:ins w:id="981" w:author="Lynne Eckerle" w:date="2022-12-08T20:47:00Z"/>
          <w:rFonts w:ascii="Times New Roman" w:hAnsi="Times New Roman"/>
          <w:color w:val="000000"/>
          <w:sz w:val="22"/>
          <w:szCs w:val="22"/>
        </w:rPr>
      </w:pPr>
    </w:p>
    <w:p w14:paraId="289EC28D" w14:textId="77777777" w:rsidR="00C126F7" w:rsidRPr="005E6141" w:rsidRDefault="00C126F7" w:rsidP="00C126F7">
      <w:pPr>
        <w:pStyle w:val="NoSpacing"/>
        <w:rPr>
          <w:ins w:id="982" w:author="Lynne Eckerle" w:date="2022-12-08T20:47:00Z"/>
          <w:rFonts w:ascii="Times New Roman" w:hAnsi="Times New Roman"/>
          <w:color w:val="000000"/>
          <w:sz w:val="22"/>
          <w:szCs w:val="22"/>
        </w:rPr>
      </w:pPr>
      <w:ins w:id="983" w:author="Lynne Eckerle" w:date="2022-12-08T20:47:00Z">
        <w:r w:rsidRPr="005E6141">
          <w:rPr>
            <w:rFonts w:ascii="Times New Roman" w:hAnsi="Times New Roman"/>
            <w:color w:val="000000"/>
            <w:sz w:val="22"/>
            <w:szCs w:val="22"/>
          </w:rPr>
          <w:t>_________________________________</w:t>
        </w:r>
      </w:ins>
    </w:p>
    <w:p w14:paraId="6D9A5537" w14:textId="77777777" w:rsidR="00C126F7" w:rsidRPr="005E6141" w:rsidRDefault="00C126F7" w:rsidP="00C126F7">
      <w:pPr>
        <w:pStyle w:val="NoSpacing"/>
        <w:rPr>
          <w:ins w:id="984" w:author="Lynne Eckerle" w:date="2022-12-08T20:47:00Z"/>
          <w:rFonts w:ascii="Times New Roman" w:hAnsi="Times New Roman"/>
          <w:color w:val="000000"/>
          <w:sz w:val="22"/>
          <w:szCs w:val="22"/>
        </w:rPr>
      </w:pPr>
      <w:ins w:id="985" w:author="Lynne Eckerle" w:date="2022-12-08T20:47:00Z">
        <w:r w:rsidRPr="005E6141">
          <w:rPr>
            <w:rFonts w:ascii="Times New Roman" w:hAnsi="Times New Roman"/>
            <w:color w:val="000000"/>
            <w:sz w:val="22"/>
            <w:szCs w:val="22"/>
          </w:rPr>
          <w:t>Supervisor Signature</w:t>
        </w:r>
        <w:r w:rsidRPr="005E6141">
          <w:rPr>
            <w:rFonts w:ascii="Times New Roman" w:hAnsi="Times New Roman"/>
            <w:color w:val="000000"/>
            <w:sz w:val="22"/>
            <w:szCs w:val="22"/>
          </w:rPr>
          <w:tab/>
        </w:r>
        <w:r w:rsidRPr="005E6141">
          <w:rPr>
            <w:rFonts w:ascii="Times New Roman" w:hAnsi="Times New Roman"/>
            <w:color w:val="000000"/>
            <w:sz w:val="22"/>
            <w:szCs w:val="22"/>
          </w:rPr>
          <w:tab/>
          <w:t>Date</w:t>
        </w:r>
      </w:ins>
    </w:p>
    <w:p w14:paraId="54C40F72" w14:textId="77777777" w:rsidR="00C126F7" w:rsidRDefault="00C126F7">
      <w:pPr>
        <w:rPr>
          <w:ins w:id="986" w:author="Lynne Eckerle" w:date="2022-12-08T20:48:00Z"/>
          <w:rFonts w:ascii="Times New Roman" w:hAnsi="Times New Roman"/>
          <w:b/>
          <w:spacing w:val="-2"/>
          <w:szCs w:val="24"/>
        </w:rPr>
      </w:pPr>
      <w:ins w:id="987" w:author="Lynne Eckerle" w:date="2022-12-08T20:48:00Z">
        <w:r>
          <w:rPr>
            <w:rFonts w:ascii="Times New Roman" w:hAnsi="Times New Roman"/>
            <w:b/>
            <w:spacing w:val="-2"/>
            <w:szCs w:val="24"/>
          </w:rPr>
          <w:br w:type="page"/>
        </w:r>
      </w:ins>
    </w:p>
    <w:p w14:paraId="00917AFC" w14:textId="77777777" w:rsidR="00C126F7" w:rsidRPr="004872D5" w:rsidRDefault="00C126F7" w:rsidP="00C126F7">
      <w:pPr>
        <w:tabs>
          <w:tab w:val="left" w:pos="-720"/>
        </w:tabs>
        <w:suppressAutoHyphens/>
        <w:rPr>
          <w:ins w:id="988" w:author="Lynne Eckerle" w:date="2022-12-08T20:56:00Z"/>
          <w:rFonts w:ascii="Times New Roman" w:hAnsi="Times New Roman"/>
          <w:b/>
          <w:spacing w:val="-2"/>
          <w:szCs w:val="24"/>
        </w:rPr>
      </w:pPr>
      <w:ins w:id="989" w:author="Lynne Eckerle" w:date="2022-12-08T20:56:00Z">
        <w:r>
          <w:rPr>
            <w:rFonts w:ascii="Times New Roman" w:hAnsi="Times New Roman"/>
            <w:b/>
            <w:spacing w:val="-2"/>
            <w:szCs w:val="24"/>
          </w:rPr>
          <w:lastRenderedPageBreak/>
          <w:t xml:space="preserve">Thrive Alliance </w:t>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sidRPr="004872D5">
          <w:rPr>
            <w:rFonts w:ascii="Times New Roman" w:hAnsi="Times New Roman"/>
            <w:b/>
            <w:spacing w:val="-2"/>
            <w:szCs w:val="24"/>
          </w:rPr>
          <w:tab/>
        </w:r>
        <w:r w:rsidRPr="004872D5">
          <w:rPr>
            <w:rFonts w:ascii="Times New Roman" w:hAnsi="Times New Roman"/>
            <w:b/>
            <w:spacing w:val="-2"/>
            <w:szCs w:val="24"/>
          </w:rPr>
          <w:tab/>
        </w:r>
        <w:r w:rsidRPr="004872D5">
          <w:rPr>
            <w:rFonts w:ascii="Times New Roman" w:hAnsi="Times New Roman"/>
            <w:b/>
            <w:spacing w:val="-2"/>
            <w:szCs w:val="24"/>
          </w:rPr>
          <w:tab/>
        </w:r>
        <w:r w:rsidRPr="004872D5">
          <w:rPr>
            <w:rFonts w:ascii="Times New Roman" w:hAnsi="Times New Roman"/>
            <w:b/>
            <w:spacing w:val="-2"/>
            <w:szCs w:val="24"/>
          </w:rPr>
          <w:tab/>
          <w:t>Job Description</w:t>
        </w:r>
      </w:ins>
    </w:p>
    <w:p w14:paraId="6827BE9B" w14:textId="77777777" w:rsidR="00C126F7" w:rsidRPr="004872D5" w:rsidRDefault="00C126F7" w:rsidP="00C126F7">
      <w:pPr>
        <w:tabs>
          <w:tab w:val="left" w:pos="-720"/>
        </w:tabs>
        <w:suppressAutoHyphens/>
        <w:rPr>
          <w:ins w:id="990" w:author="Lynne Eckerle" w:date="2022-12-08T20:56:00Z"/>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5754"/>
        <w:gridCol w:w="3246"/>
      </w:tblGrid>
      <w:tr w:rsidR="00C126F7" w:rsidRPr="004872D5" w14:paraId="2D312F94" w14:textId="77777777" w:rsidTr="00683A36">
        <w:trPr>
          <w:ins w:id="991" w:author="Lynne Eckerle" w:date="2022-12-08T20:56:00Z"/>
        </w:trPr>
        <w:tc>
          <w:tcPr>
            <w:tcW w:w="1428" w:type="dxa"/>
          </w:tcPr>
          <w:p w14:paraId="57C82ED4" w14:textId="77777777" w:rsidR="00C126F7" w:rsidRPr="004872D5" w:rsidRDefault="00C126F7" w:rsidP="00683A36">
            <w:pPr>
              <w:tabs>
                <w:tab w:val="left" w:pos="-720"/>
              </w:tabs>
              <w:suppressAutoHyphens/>
              <w:rPr>
                <w:ins w:id="992" w:author="Lynne Eckerle" w:date="2022-12-08T20:56:00Z"/>
                <w:rFonts w:ascii="Times New Roman" w:hAnsi="Times New Roman"/>
                <w:b/>
                <w:spacing w:val="-2"/>
                <w:sz w:val="22"/>
                <w:szCs w:val="22"/>
              </w:rPr>
            </w:pPr>
            <w:ins w:id="993" w:author="Lynne Eckerle" w:date="2022-12-08T20:56:00Z">
              <w:r w:rsidRPr="004872D5">
                <w:rPr>
                  <w:rFonts w:ascii="Times New Roman" w:hAnsi="Times New Roman"/>
                  <w:b/>
                  <w:spacing w:val="-2"/>
                  <w:sz w:val="22"/>
                  <w:szCs w:val="22"/>
                </w:rPr>
                <w:t>Title</w:t>
              </w:r>
            </w:ins>
          </w:p>
        </w:tc>
        <w:tc>
          <w:tcPr>
            <w:tcW w:w="5754" w:type="dxa"/>
          </w:tcPr>
          <w:p w14:paraId="35B95D3F" w14:textId="77777777" w:rsidR="00C126F7" w:rsidRPr="000954AE" w:rsidRDefault="00C126F7" w:rsidP="00683A36">
            <w:pPr>
              <w:tabs>
                <w:tab w:val="left" w:pos="-720"/>
              </w:tabs>
              <w:suppressAutoHyphens/>
              <w:rPr>
                <w:ins w:id="994" w:author="Lynne Eckerle" w:date="2022-12-08T20:56:00Z"/>
                <w:rFonts w:ascii="Times New Roman" w:hAnsi="Times New Roman"/>
                <w:spacing w:val="-2"/>
                <w:sz w:val="22"/>
                <w:szCs w:val="22"/>
              </w:rPr>
            </w:pPr>
            <w:ins w:id="995" w:author="Lynne Eckerle" w:date="2022-12-08T20:56:00Z">
              <w:r w:rsidRPr="000954AE">
                <w:rPr>
                  <w:rFonts w:ascii="Times New Roman" w:hAnsi="Times New Roman"/>
                  <w:sz w:val="22"/>
                  <w:szCs w:val="22"/>
                </w:rPr>
                <w:t>First Steps – South Service Coordinator Level 2</w:t>
              </w:r>
            </w:ins>
          </w:p>
        </w:tc>
        <w:tc>
          <w:tcPr>
            <w:tcW w:w="3246" w:type="dxa"/>
          </w:tcPr>
          <w:p w14:paraId="233B18BF" w14:textId="77777777" w:rsidR="00C126F7" w:rsidRPr="004872D5" w:rsidRDefault="00C126F7" w:rsidP="00683A36">
            <w:pPr>
              <w:tabs>
                <w:tab w:val="left" w:pos="-720"/>
              </w:tabs>
              <w:suppressAutoHyphens/>
              <w:rPr>
                <w:ins w:id="996" w:author="Lynne Eckerle" w:date="2022-12-08T20:56:00Z"/>
                <w:rFonts w:ascii="Times New Roman" w:hAnsi="Times New Roman"/>
                <w:b/>
                <w:spacing w:val="-2"/>
                <w:sz w:val="22"/>
                <w:szCs w:val="22"/>
              </w:rPr>
            </w:pPr>
            <w:ins w:id="997" w:author="Lynne Eckerle" w:date="2022-12-08T20:56:00Z">
              <w:r>
                <w:rPr>
                  <w:rFonts w:ascii="Times New Roman" w:hAnsi="Times New Roman"/>
                  <w:b/>
                  <w:spacing w:val="-2"/>
                  <w:sz w:val="22"/>
                  <w:szCs w:val="22"/>
                </w:rPr>
                <w:t>Non-</w:t>
              </w:r>
              <w:r w:rsidRPr="004872D5">
                <w:rPr>
                  <w:rFonts w:ascii="Times New Roman" w:hAnsi="Times New Roman"/>
                  <w:b/>
                  <w:spacing w:val="-2"/>
                  <w:sz w:val="22"/>
                  <w:szCs w:val="22"/>
                </w:rPr>
                <w:t>Exempt</w:t>
              </w:r>
            </w:ins>
          </w:p>
        </w:tc>
      </w:tr>
      <w:tr w:rsidR="00C126F7" w:rsidRPr="004872D5" w14:paraId="44F97383" w14:textId="77777777" w:rsidTr="00683A36">
        <w:trPr>
          <w:ins w:id="998" w:author="Lynne Eckerle" w:date="2022-12-08T20:56:00Z"/>
        </w:trPr>
        <w:tc>
          <w:tcPr>
            <w:tcW w:w="1428" w:type="dxa"/>
          </w:tcPr>
          <w:p w14:paraId="52FB1296" w14:textId="77777777" w:rsidR="00C126F7" w:rsidRPr="004872D5" w:rsidRDefault="00C126F7" w:rsidP="00683A36">
            <w:pPr>
              <w:tabs>
                <w:tab w:val="left" w:pos="-720"/>
              </w:tabs>
              <w:suppressAutoHyphens/>
              <w:rPr>
                <w:ins w:id="999" w:author="Lynne Eckerle" w:date="2022-12-08T20:56:00Z"/>
                <w:rFonts w:ascii="Times New Roman" w:hAnsi="Times New Roman"/>
                <w:b/>
                <w:spacing w:val="-2"/>
                <w:sz w:val="22"/>
                <w:szCs w:val="22"/>
              </w:rPr>
            </w:pPr>
            <w:ins w:id="1000" w:author="Lynne Eckerle" w:date="2022-12-08T20:56:00Z">
              <w:r w:rsidRPr="004872D5">
                <w:rPr>
                  <w:rFonts w:ascii="Times New Roman" w:hAnsi="Times New Roman"/>
                  <w:b/>
                  <w:spacing w:val="-2"/>
                  <w:sz w:val="22"/>
                  <w:szCs w:val="22"/>
                </w:rPr>
                <w:t>Reports to</w:t>
              </w:r>
            </w:ins>
          </w:p>
          <w:p w14:paraId="0504EBD2" w14:textId="77777777" w:rsidR="00C126F7" w:rsidRPr="004872D5" w:rsidRDefault="00C126F7" w:rsidP="00683A36">
            <w:pPr>
              <w:tabs>
                <w:tab w:val="left" w:pos="-720"/>
              </w:tabs>
              <w:suppressAutoHyphens/>
              <w:rPr>
                <w:ins w:id="1001" w:author="Lynne Eckerle" w:date="2022-12-08T20:56:00Z"/>
                <w:rFonts w:ascii="Times New Roman" w:hAnsi="Times New Roman"/>
                <w:b/>
                <w:spacing w:val="-2"/>
                <w:sz w:val="22"/>
                <w:szCs w:val="22"/>
              </w:rPr>
            </w:pPr>
          </w:p>
        </w:tc>
        <w:tc>
          <w:tcPr>
            <w:tcW w:w="5754" w:type="dxa"/>
          </w:tcPr>
          <w:p w14:paraId="28D79D46" w14:textId="77777777" w:rsidR="00C126F7" w:rsidRPr="000954AE" w:rsidRDefault="00C126F7" w:rsidP="00683A36">
            <w:pPr>
              <w:tabs>
                <w:tab w:val="left" w:pos="-720"/>
              </w:tabs>
              <w:suppressAutoHyphens/>
              <w:rPr>
                <w:ins w:id="1002" w:author="Lynne Eckerle" w:date="2022-12-08T20:56:00Z"/>
                <w:rFonts w:ascii="Times New Roman" w:hAnsi="Times New Roman"/>
                <w:spacing w:val="-2"/>
                <w:sz w:val="22"/>
                <w:szCs w:val="22"/>
              </w:rPr>
            </w:pPr>
            <w:ins w:id="1003" w:author="Lynne Eckerle" w:date="2022-12-08T20:56:00Z">
              <w:r w:rsidRPr="000954AE">
                <w:rPr>
                  <w:rFonts w:ascii="Times New Roman" w:hAnsi="Times New Roman"/>
                  <w:spacing w:val="-2"/>
                  <w:sz w:val="22"/>
                  <w:szCs w:val="22"/>
                </w:rPr>
                <w:t>First Steps—South East Program Director</w:t>
              </w:r>
            </w:ins>
          </w:p>
        </w:tc>
        <w:tc>
          <w:tcPr>
            <w:tcW w:w="3246" w:type="dxa"/>
          </w:tcPr>
          <w:p w14:paraId="72B952EE" w14:textId="77777777" w:rsidR="00C126F7" w:rsidRPr="004872D5" w:rsidRDefault="00C126F7" w:rsidP="00683A36">
            <w:pPr>
              <w:tabs>
                <w:tab w:val="left" w:pos="-720"/>
              </w:tabs>
              <w:suppressAutoHyphens/>
              <w:rPr>
                <w:ins w:id="1004" w:author="Lynne Eckerle" w:date="2022-12-08T20:56:00Z"/>
                <w:rFonts w:ascii="Times New Roman" w:hAnsi="Times New Roman"/>
                <w:spacing w:val="-2"/>
                <w:sz w:val="22"/>
                <w:szCs w:val="22"/>
              </w:rPr>
            </w:pPr>
            <w:ins w:id="1005" w:author="Lynne Eckerle" w:date="2022-12-08T20:56:00Z">
              <w:r w:rsidRPr="004872D5">
                <w:rPr>
                  <w:rFonts w:ascii="Times New Roman" w:hAnsi="Times New Roman"/>
                  <w:b/>
                  <w:spacing w:val="-2"/>
                  <w:sz w:val="22"/>
                  <w:szCs w:val="22"/>
                </w:rPr>
                <w:t>Date last revised:</w:t>
              </w:r>
            </w:ins>
          </w:p>
          <w:p w14:paraId="4AAF5FC2" w14:textId="77777777" w:rsidR="00C126F7" w:rsidRPr="004872D5" w:rsidRDefault="00C126F7" w:rsidP="00683A36">
            <w:pPr>
              <w:tabs>
                <w:tab w:val="left" w:pos="-720"/>
              </w:tabs>
              <w:suppressAutoHyphens/>
              <w:rPr>
                <w:ins w:id="1006" w:author="Lynne Eckerle" w:date="2022-12-08T20:56:00Z"/>
                <w:rFonts w:ascii="Times New Roman" w:hAnsi="Times New Roman"/>
                <w:spacing w:val="-2"/>
                <w:sz w:val="22"/>
                <w:szCs w:val="22"/>
              </w:rPr>
            </w:pPr>
            <w:ins w:id="1007" w:author="Lynne Eckerle" w:date="2022-12-08T20:56:00Z">
              <w:r>
                <w:rPr>
                  <w:rFonts w:ascii="Times New Roman" w:hAnsi="Times New Roman"/>
                  <w:spacing w:val="-2"/>
                  <w:sz w:val="22"/>
                  <w:szCs w:val="22"/>
                </w:rPr>
                <w:t>June 2013</w:t>
              </w:r>
            </w:ins>
          </w:p>
        </w:tc>
      </w:tr>
      <w:tr w:rsidR="00C126F7" w:rsidRPr="004872D5" w14:paraId="52783B89" w14:textId="77777777" w:rsidTr="00683A36">
        <w:trPr>
          <w:ins w:id="1008" w:author="Lynne Eckerle" w:date="2022-12-08T20:56:00Z"/>
        </w:trPr>
        <w:tc>
          <w:tcPr>
            <w:tcW w:w="1428" w:type="dxa"/>
          </w:tcPr>
          <w:p w14:paraId="30D140DB" w14:textId="77777777" w:rsidR="00C126F7" w:rsidRPr="004872D5" w:rsidRDefault="00C126F7" w:rsidP="00683A36">
            <w:pPr>
              <w:tabs>
                <w:tab w:val="left" w:pos="-720"/>
              </w:tabs>
              <w:suppressAutoHyphens/>
              <w:rPr>
                <w:ins w:id="1009" w:author="Lynne Eckerle" w:date="2022-12-08T20:56:00Z"/>
                <w:rFonts w:ascii="Times New Roman" w:hAnsi="Times New Roman"/>
                <w:b/>
                <w:spacing w:val="-2"/>
                <w:sz w:val="22"/>
                <w:szCs w:val="22"/>
              </w:rPr>
            </w:pPr>
            <w:ins w:id="1010" w:author="Lynne Eckerle" w:date="2022-12-08T20:56:00Z">
              <w:r w:rsidRPr="004872D5">
                <w:rPr>
                  <w:rFonts w:ascii="Times New Roman" w:hAnsi="Times New Roman"/>
                  <w:b/>
                  <w:spacing w:val="-2"/>
                  <w:sz w:val="22"/>
                  <w:szCs w:val="22"/>
                </w:rPr>
                <w:t>Supervises</w:t>
              </w:r>
            </w:ins>
          </w:p>
        </w:tc>
        <w:tc>
          <w:tcPr>
            <w:tcW w:w="9000" w:type="dxa"/>
            <w:gridSpan w:val="2"/>
          </w:tcPr>
          <w:p w14:paraId="66B1EA59" w14:textId="77777777" w:rsidR="00C126F7" w:rsidRPr="004872D5" w:rsidRDefault="00C126F7" w:rsidP="00683A36">
            <w:pPr>
              <w:tabs>
                <w:tab w:val="left" w:pos="-720"/>
              </w:tabs>
              <w:suppressAutoHyphens/>
              <w:rPr>
                <w:ins w:id="1011" w:author="Lynne Eckerle" w:date="2022-12-08T20:56:00Z"/>
                <w:rFonts w:ascii="Times New Roman" w:hAnsi="Times New Roman"/>
                <w:spacing w:val="-2"/>
                <w:sz w:val="22"/>
                <w:szCs w:val="22"/>
              </w:rPr>
            </w:pPr>
            <w:ins w:id="1012" w:author="Lynne Eckerle" w:date="2022-12-08T20:56:00Z">
              <w:r w:rsidRPr="004872D5">
                <w:rPr>
                  <w:rFonts w:ascii="Times New Roman" w:hAnsi="Times New Roman"/>
                  <w:sz w:val="22"/>
                  <w:szCs w:val="22"/>
                </w:rPr>
                <w:t>No supervisory responsibilities</w:t>
              </w:r>
            </w:ins>
          </w:p>
        </w:tc>
      </w:tr>
      <w:tr w:rsidR="00C126F7" w:rsidRPr="004872D5" w14:paraId="08AE21D3" w14:textId="77777777" w:rsidTr="00683A36">
        <w:trPr>
          <w:ins w:id="1013" w:author="Lynne Eckerle" w:date="2022-12-08T20:56:00Z"/>
        </w:trPr>
        <w:tc>
          <w:tcPr>
            <w:tcW w:w="1428" w:type="dxa"/>
          </w:tcPr>
          <w:p w14:paraId="6990E37D" w14:textId="77777777" w:rsidR="00C126F7" w:rsidRPr="004872D5" w:rsidRDefault="00C126F7" w:rsidP="00683A36">
            <w:pPr>
              <w:tabs>
                <w:tab w:val="left" w:pos="-720"/>
              </w:tabs>
              <w:suppressAutoHyphens/>
              <w:rPr>
                <w:ins w:id="1014" w:author="Lynne Eckerle" w:date="2022-12-08T20:56:00Z"/>
                <w:rFonts w:ascii="Times New Roman" w:hAnsi="Times New Roman"/>
                <w:b/>
                <w:spacing w:val="-2"/>
                <w:sz w:val="22"/>
                <w:szCs w:val="22"/>
              </w:rPr>
            </w:pPr>
            <w:ins w:id="1015" w:author="Lynne Eckerle" w:date="2022-12-08T20:56:00Z">
              <w:r w:rsidRPr="004872D5">
                <w:rPr>
                  <w:rFonts w:ascii="Times New Roman" w:hAnsi="Times New Roman"/>
                  <w:b/>
                  <w:spacing w:val="-2"/>
                  <w:sz w:val="22"/>
                  <w:szCs w:val="22"/>
                </w:rPr>
                <w:t>Summary</w:t>
              </w:r>
            </w:ins>
          </w:p>
          <w:p w14:paraId="767421C0" w14:textId="77777777" w:rsidR="00C126F7" w:rsidRPr="004872D5" w:rsidRDefault="00C126F7" w:rsidP="00683A36">
            <w:pPr>
              <w:tabs>
                <w:tab w:val="left" w:pos="-720"/>
              </w:tabs>
              <w:suppressAutoHyphens/>
              <w:rPr>
                <w:ins w:id="1016" w:author="Lynne Eckerle" w:date="2022-12-08T20:56:00Z"/>
                <w:rFonts w:ascii="Times New Roman" w:hAnsi="Times New Roman"/>
                <w:b/>
                <w:spacing w:val="-2"/>
                <w:sz w:val="22"/>
                <w:szCs w:val="22"/>
              </w:rPr>
            </w:pPr>
          </w:p>
        </w:tc>
        <w:tc>
          <w:tcPr>
            <w:tcW w:w="9000" w:type="dxa"/>
            <w:gridSpan w:val="2"/>
          </w:tcPr>
          <w:p w14:paraId="603FBFCE" w14:textId="77777777" w:rsidR="00C126F7" w:rsidRPr="004872D5" w:rsidRDefault="00C126F7" w:rsidP="00683A36">
            <w:pPr>
              <w:rPr>
                <w:ins w:id="1017" w:author="Lynne Eckerle" w:date="2022-12-08T20:56:00Z"/>
                <w:rFonts w:ascii="Times New Roman" w:hAnsi="Times New Roman"/>
                <w:sz w:val="22"/>
                <w:szCs w:val="22"/>
              </w:rPr>
            </w:pPr>
            <w:ins w:id="1018" w:author="Lynne Eckerle" w:date="2022-12-08T20:56:00Z">
              <w:r w:rsidRPr="004872D5">
                <w:rPr>
                  <w:rFonts w:ascii="Times New Roman" w:hAnsi="Times New Roman"/>
                  <w:sz w:val="22"/>
                  <w:szCs w:val="22"/>
                </w:rPr>
                <w:t>Assist families in access to a community-based, comprehensive system of services, individually tailored to meet the families’ needs and provided in the child’s natural environment.   Coordinate ongoing eligibility and the Individualized Family Service Plan (IFSP), serve as the famil</w:t>
              </w:r>
              <w:r>
                <w:rPr>
                  <w:rFonts w:ascii="Times New Roman" w:hAnsi="Times New Roman"/>
                  <w:sz w:val="22"/>
                  <w:szCs w:val="22"/>
                </w:rPr>
                <w:t xml:space="preserve">y </w:t>
              </w:r>
              <w:r w:rsidRPr="004872D5">
                <w:rPr>
                  <w:rFonts w:ascii="Times New Roman" w:hAnsi="Times New Roman"/>
                  <w:sz w:val="22"/>
                  <w:szCs w:val="22"/>
                </w:rPr>
                <w:t>advocate and as the initial resource for Early Intervention services under Part C of IDEA.</w:t>
              </w:r>
              <w:r w:rsidRPr="004872D5">
                <w:rPr>
                  <w:rFonts w:ascii="Times New Roman" w:hAnsi="Times New Roman"/>
                  <w:b/>
                  <w:bCs/>
                  <w:sz w:val="22"/>
                  <w:szCs w:val="22"/>
                  <w:u w:val="single"/>
                </w:rPr>
                <w:t xml:space="preserve"> </w:t>
              </w:r>
            </w:ins>
          </w:p>
        </w:tc>
      </w:tr>
      <w:tr w:rsidR="00C126F7" w:rsidRPr="004872D5" w14:paraId="67407E31" w14:textId="77777777" w:rsidTr="00683A36">
        <w:trPr>
          <w:ins w:id="1019" w:author="Lynne Eckerle" w:date="2022-12-08T20:56:00Z"/>
        </w:trPr>
        <w:tc>
          <w:tcPr>
            <w:tcW w:w="1428" w:type="dxa"/>
          </w:tcPr>
          <w:p w14:paraId="1B5442EB" w14:textId="77777777" w:rsidR="00C126F7" w:rsidRPr="004872D5" w:rsidRDefault="00C126F7" w:rsidP="00683A36">
            <w:pPr>
              <w:tabs>
                <w:tab w:val="left" w:pos="-720"/>
              </w:tabs>
              <w:suppressAutoHyphens/>
              <w:rPr>
                <w:ins w:id="1020" w:author="Lynne Eckerle" w:date="2022-12-08T20:56:00Z"/>
                <w:rFonts w:ascii="Times New Roman" w:hAnsi="Times New Roman"/>
                <w:b/>
                <w:spacing w:val="-2"/>
                <w:sz w:val="22"/>
                <w:szCs w:val="22"/>
              </w:rPr>
            </w:pPr>
            <w:ins w:id="1021" w:author="Lynne Eckerle" w:date="2022-12-08T20:56:00Z">
              <w:r w:rsidRPr="004872D5">
                <w:rPr>
                  <w:rFonts w:ascii="Times New Roman" w:hAnsi="Times New Roman"/>
                  <w:b/>
                  <w:spacing w:val="-2"/>
                  <w:sz w:val="22"/>
                  <w:szCs w:val="22"/>
                </w:rPr>
                <w:t>Evaluation of performance</w:t>
              </w:r>
            </w:ins>
          </w:p>
          <w:p w14:paraId="0A97EBBE" w14:textId="77777777" w:rsidR="00C126F7" w:rsidRPr="004872D5" w:rsidRDefault="00C126F7" w:rsidP="00683A36">
            <w:pPr>
              <w:tabs>
                <w:tab w:val="left" w:pos="-720"/>
              </w:tabs>
              <w:suppressAutoHyphens/>
              <w:rPr>
                <w:ins w:id="1022" w:author="Lynne Eckerle" w:date="2022-12-08T20:56:00Z"/>
                <w:rFonts w:ascii="Times New Roman" w:hAnsi="Times New Roman"/>
                <w:b/>
                <w:spacing w:val="-2"/>
                <w:sz w:val="22"/>
                <w:szCs w:val="22"/>
              </w:rPr>
            </w:pPr>
          </w:p>
        </w:tc>
        <w:tc>
          <w:tcPr>
            <w:tcW w:w="9000" w:type="dxa"/>
            <w:gridSpan w:val="2"/>
          </w:tcPr>
          <w:p w14:paraId="013B9E9C" w14:textId="77777777" w:rsidR="00C126F7" w:rsidRPr="004872D5" w:rsidRDefault="00C126F7" w:rsidP="00683A36">
            <w:pPr>
              <w:tabs>
                <w:tab w:val="left" w:pos="-720"/>
              </w:tabs>
              <w:suppressAutoHyphens/>
              <w:rPr>
                <w:ins w:id="1023" w:author="Lynne Eckerle" w:date="2022-12-08T20:56:00Z"/>
                <w:rFonts w:ascii="Times New Roman" w:hAnsi="Times New Roman"/>
                <w:spacing w:val="-2"/>
                <w:sz w:val="22"/>
                <w:szCs w:val="22"/>
              </w:rPr>
            </w:pPr>
            <w:ins w:id="1024" w:author="Lynne Eckerle" w:date="2022-12-08T20:56:00Z">
              <w:r w:rsidRPr="004872D5">
                <w:rPr>
                  <w:rFonts w:ascii="Times New Roman" w:hAnsi="Times New Roman"/>
                  <w:spacing w:val="-2"/>
                  <w:sz w:val="22"/>
                  <w:szCs w:val="22"/>
                </w:rPr>
                <w:t>Performance will be evaluated based on meeting the specific goals, deadlines, and other quality indicators established for this position (technical performance), positive collaboration with other employees, and effective relationship building with clients, volunteers, and others coming into contact</w:t>
              </w:r>
              <w:r>
                <w:rPr>
                  <w:rFonts w:ascii="Times New Roman" w:hAnsi="Times New Roman"/>
                  <w:spacing w:val="-2"/>
                  <w:sz w:val="22"/>
                  <w:szCs w:val="22"/>
                </w:rPr>
                <w:t xml:space="preserve"> with Thrive Alliance.</w:t>
              </w:r>
              <w:r w:rsidRPr="004872D5">
                <w:rPr>
                  <w:rFonts w:cs="Arial"/>
                  <w:sz w:val="20"/>
                </w:rPr>
                <w:t xml:space="preserve"> </w:t>
              </w:r>
            </w:ins>
          </w:p>
        </w:tc>
      </w:tr>
      <w:tr w:rsidR="00C126F7" w:rsidRPr="004872D5" w14:paraId="03A8E965" w14:textId="77777777" w:rsidTr="00683A36">
        <w:trPr>
          <w:ins w:id="1025" w:author="Lynne Eckerle" w:date="2022-12-08T20:56:00Z"/>
        </w:trPr>
        <w:tc>
          <w:tcPr>
            <w:tcW w:w="1428" w:type="dxa"/>
          </w:tcPr>
          <w:p w14:paraId="30360E7F" w14:textId="77777777" w:rsidR="00C126F7" w:rsidRPr="004872D5" w:rsidRDefault="00C126F7" w:rsidP="00683A36">
            <w:pPr>
              <w:tabs>
                <w:tab w:val="left" w:pos="-720"/>
              </w:tabs>
              <w:suppressAutoHyphens/>
              <w:rPr>
                <w:ins w:id="1026" w:author="Lynne Eckerle" w:date="2022-12-08T20:56:00Z"/>
                <w:rFonts w:ascii="Times New Roman" w:hAnsi="Times New Roman"/>
                <w:b/>
                <w:spacing w:val="-2"/>
                <w:sz w:val="22"/>
                <w:szCs w:val="22"/>
              </w:rPr>
            </w:pPr>
            <w:ins w:id="1027" w:author="Lynne Eckerle" w:date="2022-12-08T20:56:00Z">
              <w:r w:rsidRPr="004872D5">
                <w:rPr>
                  <w:rFonts w:ascii="Times New Roman" w:hAnsi="Times New Roman"/>
                  <w:b/>
                  <w:spacing w:val="-2"/>
                  <w:sz w:val="22"/>
                  <w:szCs w:val="22"/>
                </w:rPr>
                <w:t>Key outcomes expected</w:t>
              </w:r>
            </w:ins>
          </w:p>
          <w:p w14:paraId="24D6E446" w14:textId="77777777" w:rsidR="00C126F7" w:rsidRPr="004872D5" w:rsidRDefault="00C126F7" w:rsidP="00683A36">
            <w:pPr>
              <w:tabs>
                <w:tab w:val="left" w:pos="-720"/>
              </w:tabs>
              <w:suppressAutoHyphens/>
              <w:rPr>
                <w:ins w:id="1028" w:author="Lynne Eckerle" w:date="2022-12-08T20:56:00Z"/>
                <w:rFonts w:ascii="Times New Roman" w:hAnsi="Times New Roman"/>
                <w:b/>
                <w:spacing w:val="-2"/>
                <w:sz w:val="22"/>
                <w:szCs w:val="22"/>
              </w:rPr>
            </w:pPr>
          </w:p>
          <w:p w14:paraId="63000581" w14:textId="77777777" w:rsidR="00C126F7" w:rsidRPr="004872D5" w:rsidRDefault="00C126F7" w:rsidP="00683A36">
            <w:pPr>
              <w:tabs>
                <w:tab w:val="left" w:pos="-720"/>
              </w:tabs>
              <w:suppressAutoHyphens/>
              <w:rPr>
                <w:ins w:id="1029" w:author="Lynne Eckerle" w:date="2022-12-08T20:56:00Z"/>
                <w:rFonts w:ascii="Times New Roman" w:hAnsi="Times New Roman"/>
                <w:b/>
                <w:spacing w:val="-2"/>
                <w:sz w:val="22"/>
                <w:szCs w:val="22"/>
              </w:rPr>
            </w:pPr>
          </w:p>
          <w:p w14:paraId="12E008EC" w14:textId="77777777" w:rsidR="00C126F7" w:rsidRPr="004872D5" w:rsidRDefault="00C126F7" w:rsidP="00683A36">
            <w:pPr>
              <w:tabs>
                <w:tab w:val="left" w:pos="-720"/>
              </w:tabs>
              <w:suppressAutoHyphens/>
              <w:rPr>
                <w:ins w:id="1030" w:author="Lynne Eckerle" w:date="2022-12-08T20:56:00Z"/>
                <w:rFonts w:ascii="Times New Roman" w:hAnsi="Times New Roman"/>
                <w:b/>
                <w:spacing w:val="-2"/>
                <w:sz w:val="22"/>
                <w:szCs w:val="22"/>
              </w:rPr>
            </w:pPr>
          </w:p>
          <w:p w14:paraId="37C2FE28" w14:textId="77777777" w:rsidR="00C126F7" w:rsidRPr="004872D5" w:rsidRDefault="00C126F7" w:rsidP="00683A36">
            <w:pPr>
              <w:tabs>
                <w:tab w:val="left" w:pos="-720"/>
              </w:tabs>
              <w:suppressAutoHyphens/>
              <w:rPr>
                <w:ins w:id="1031" w:author="Lynne Eckerle" w:date="2022-12-08T20:56:00Z"/>
                <w:rFonts w:ascii="Times New Roman" w:hAnsi="Times New Roman"/>
                <w:b/>
                <w:spacing w:val="-2"/>
                <w:sz w:val="22"/>
                <w:szCs w:val="22"/>
              </w:rPr>
            </w:pPr>
          </w:p>
          <w:p w14:paraId="4E9D15C1" w14:textId="77777777" w:rsidR="00C126F7" w:rsidRPr="004872D5" w:rsidRDefault="00C126F7" w:rsidP="00683A36">
            <w:pPr>
              <w:tabs>
                <w:tab w:val="left" w:pos="-720"/>
              </w:tabs>
              <w:suppressAutoHyphens/>
              <w:rPr>
                <w:ins w:id="1032" w:author="Lynne Eckerle" w:date="2022-12-08T20:56:00Z"/>
                <w:rFonts w:ascii="Times New Roman" w:hAnsi="Times New Roman"/>
                <w:b/>
                <w:spacing w:val="-2"/>
                <w:sz w:val="22"/>
                <w:szCs w:val="22"/>
              </w:rPr>
            </w:pPr>
          </w:p>
        </w:tc>
        <w:tc>
          <w:tcPr>
            <w:tcW w:w="9000" w:type="dxa"/>
            <w:gridSpan w:val="2"/>
          </w:tcPr>
          <w:p w14:paraId="7B58630E" w14:textId="77777777" w:rsidR="00C126F7" w:rsidRPr="004872D5" w:rsidRDefault="00C126F7" w:rsidP="00C126F7">
            <w:pPr>
              <w:numPr>
                <w:ilvl w:val="0"/>
                <w:numId w:val="22"/>
              </w:numPr>
              <w:tabs>
                <w:tab w:val="left" w:pos="-720"/>
              </w:tabs>
              <w:suppressAutoHyphens/>
              <w:spacing w:after="120"/>
              <w:ind w:left="372" w:hanging="270"/>
              <w:rPr>
                <w:ins w:id="1033" w:author="Lynne Eckerle" w:date="2022-12-08T20:56:00Z"/>
                <w:rFonts w:ascii="Times New Roman" w:hAnsi="Times New Roman"/>
                <w:spacing w:val="-2"/>
                <w:sz w:val="22"/>
                <w:szCs w:val="22"/>
              </w:rPr>
            </w:pPr>
            <w:ins w:id="1034" w:author="Lynne Eckerle" w:date="2022-12-08T20:56:00Z">
              <w:r w:rsidRPr="004872D5">
                <w:rPr>
                  <w:rFonts w:ascii="Times New Roman" w:hAnsi="Times New Roman"/>
                  <w:spacing w:val="-2"/>
                  <w:sz w:val="22"/>
                  <w:szCs w:val="22"/>
                </w:rPr>
                <w:t>Maintain state credentials as a Service Coordinator Specialist and remain in good standing with the State.</w:t>
              </w:r>
            </w:ins>
          </w:p>
          <w:p w14:paraId="08DCF70B" w14:textId="77777777" w:rsidR="00C126F7" w:rsidRPr="004872D5" w:rsidRDefault="00C126F7" w:rsidP="00C126F7">
            <w:pPr>
              <w:pStyle w:val="BodyText2"/>
              <w:numPr>
                <w:ilvl w:val="0"/>
                <w:numId w:val="8"/>
              </w:numPr>
              <w:tabs>
                <w:tab w:val="left" w:pos="372"/>
              </w:tabs>
              <w:spacing w:after="0" w:line="240" w:lineRule="auto"/>
              <w:ind w:left="372" w:hanging="270"/>
              <w:rPr>
                <w:ins w:id="1035" w:author="Lynne Eckerle" w:date="2022-12-08T20:56:00Z"/>
                <w:sz w:val="22"/>
                <w:szCs w:val="22"/>
              </w:rPr>
            </w:pPr>
            <w:ins w:id="1036" w:author="Lynne Eckerle" w:date="2022-12-08T20:56:00Z">
              <w:r w:rsidRPr="004872D5">
                <w:rPr>
                  <w:sz w:val="22"/>
                  <w:szCs w:val="22"/>
                </w:rPr>
                <w:t>Lead process of IFSP and teams—a minimum of family, physician, Eligibility Determination Team members, and the Service Coordinator—through problem solving strategies, the negotiation of divergent team expectations, and the resolution of conflict in order to develop team partnerships and IFSPs and Transition Plans that meet the following criteria:</w:t>
              </w:r>
            </w:ins>
          </w:p>
          <w:p w14:paraId="1FFE044A" w14:textId="77777777" w:rsidR="00C126F7" w:rsidRPr="004872D5" w:rsidRDefault="00C126F7" w:rsidP="00C126F7">
            <w:pPr>
              <w:pStyle w:val="BodyText2"/>
              <w:numPr>
                <w:ilvl w:val="1"/>
                <w:numId w:val="8"/>
              </w:numPr>
              <w:tabs>
                <w:tab w:val="left" w:pos="372"/>
              </w:tabs>
              <w:spacing w:after="0" w:line="240" w:lineRule="auto"/>
              <w:ind w:left="732"/>
              <w:rPr>
                <w:ins w:id="1037" w:author="Lynne Eckerle" w:date="2022-12-08T20:56:00Z"/>
                <w:sz w:val="22"/>
                <w:szCs w:val="22"/>
              </w:rPr>
            </w:pPr>
            <w:ins w:id="1038" w:author="Lynne Eckerle" w:date="2022-12-08T20:56:00Z">
              <w:r w:rsidRPr="004872D5">
                <w:rPr>
                  <w:sz w:val="22"/>
                  <w:szCs w:val="22"/>
                </w:rPr>
                <w:t>Compliance with all Federal and State requirements and all local policy and procedure</w:t>
              </w:r>
            </w:ins>
          </w:p>
          <w:p w14:paraId="6EF75390" w14:textId="77777777" w:rsidR="00C126F7" w:rsidRPr="004872D5" w:rsidRDefault="00C126F7" w:rsidP="00C126F7">
            <w:pPr>
              <w:pStyle w:val="BodyText2"/>
              <w:numPr>
                <w:ilvl w:val="1"/>
                <w:numId w:val="8"/>
              </w:numPr>
              <w:tabs>
                <w:tab w:val="left" w:pos="372"/>
              </w:tabs>
              <w:spacing w:after="0" w:line="240" w:lineRule="auto"/>
              <w:ind w:left="732"/>
              <w:rPr>
                <w:ins w:id="1039" w:author="Lynne Eckerle" w:date="2022-12-08T20:56:00Z"/>
                <w:sz w:val="22"/>
                <w:szCs w:val="22"/>
              </w:rPr>
            </w:pPr>
            <w:ins w:id="1040" w:author="Lynne Eckerle" w:date="2022-12-08T20:56:00Z">
              <w:r w:rsidRPr="004872D5">
                <w:rPr>
                  <w:sz w:val="22"/>
                  <w:szCs w:val="22"/>
                </w:rPr>
                <w:t xml:space="preserve">Family access to all opportunities under IDEA Part C within required timelines </w:t>
              </w:r>
            </w:ins>
          </w:p>
          <w:p w14:paraId="214D9C7F" w14:textId="77777777" w:rsidR="00C126F7" w:rsidRPr="004872D5" w:rsidRDefault="00C126F7" w:rsidP="00C126F7">
            <w:pPr>
              <w:numPr>
                <w:ilvl w:val="1"/>
                <w:numId w:val="8"/>
              </w:numPr>
              <w:tabs>
                <w:tab w:val="left" w:pos="372"/>
              </w:tabs>
              <w:ind w:left="732"/>
              <w:rPr>
                <w:ins w:id="1041" w:author="Lynne Eckerle" w:date="2022-12-08T20:56:00Z"/>
                <w:rFonts w:ascii="Times New Roman" w:hAnsi="Times New Roman"/>
                <w:sz w:val="22"/>
                <w:szCs w:val="22"/>
              </w:rPr>
            </w:pPr>
            <w:ins w:id="1042" w:author="Lynne Eckerle" w:date="2022-12-08T20:56:00Z">
              <w:r w:rsidRPr="004872D5">
                <w:rPr>
                  <w:rFonts w:ascii="Times New Roman" w:hAnsi="Times New Roman"/>
                  <w:sz w:val="22"/>
                  <w:szCs w:val="22"/>
                </w:rPr>
                <w:t>Strategies, outcome statements, transition plans, and annual plans that accurately reflect the families’ needs and desires and that are based on assessment results</w:t>
              </w:r>
            </w:ins>
          </w:p>
          <w:p w14:paraId="39797E3E" w14:textId="77777777" w:rsidR="00C126F7" w:rsidRPr="004872D5" w:rsidRDefault="00C126F7" w:rsidP="00C126F7">
            <w:pPr>
              <w:pStyle w:val="BodyText2"/>
              <w:numPr>
                <w:ilvl w:val="1"/>
                <w:numId w:val="8"/>
              </w:numPr>
              <w:tabs>
                <w:tab w:val="left" w:pos="372"/>
              </w:tabs>
              <w:spacing w:line="240" w:lineRule="auto"/>
              <w:ind w:left="732"/>
              <w:rPr>
                <w:ins w:id="1043" w:author="Lynne Eckerle" w:date="2022-12-08T20:56:00Z"/>
                <w:sz w:val="22"/>
                <w:szCs w:val="22"/>
              </w:rPr>
            </w:pPr>
            <w:ins w:id="1044" w:author="Lynne Eckerle" w:date="2022-12-08T20:56:00Z">
              <w:r w:rsidRPr="004872D5">
                <w:rPr>
                  <w:sz w:val="22"/>
                  <w:szCs w:val="22"/>
                </w:rPr>
                <w:t>Activities embedded into daily living activities and routines</w:t>
              </w:r>
            </w:ins>
          </w:p>
          <w:p w14:paraId="04ECDCA8" w14:textId="77777777" w:rsidR="00C126F7" w:rsidRPr="004872D5" w:rsidRDefault="00C126F7" w:rsidP="00C126F7">
            <w:pPr>
              <w:numPr>
                <w:ilvl w:val="0"/>
                <w:numId w:val="8"/>
              </w:numPr>
              <w:tabs>
                <w:tab w:val="left" w:pos="372"/>
              </w:tabs>
              <w:spacing w:after="120"/>
              <w:ind w:left="732" w:hanging="540"/>
              <w:rPr>
                <w:ins w:id="1045" w:author="Lynne Eckerle" w:date="2022-12-08T20:56:00Z"/>
                <w:rFonts w:ascii="Times New Roman" w:hAnsi="Times New Roman"/>
                <w:sz w:val="22"/>
                <w:szCs w:val="22"/>
              </w:rPr>
            </w:pPr>
            <w:ins w:id="1046" w:author="Lynne Eckerle" w:date="2022-12-08T20:56:00Z">
              <w:r w:rsidRPr="004872D5">
                <w:rPr>
                  <w:rFonts w:ascii="Times New Roman" w:hAnsi="Times New Roman"/>
                  <w:sz w:val="22"/>
                  <w:szCs w:val="22"/>
                </w:rPr>
                <w:t>Demonstrate competence in home visiting and family interviewing skills.</w:t>
              </w:r>
            </w:ins>
          </w:p>
          <w:p w14:paraId="0DD9BB21" w14:textId="77777777" w:rsidR="00C126F7" w:rsidRPr="004872D5" w:rsidRDefault="00C126F7" w:rsidP="00C126F7">
            <w:pPr>
              <w:numPr>
                <w:ilvl w:val="0"/>
                <w:numId w:val="8"/>
              </w:numPr>
              <w:tabs>
                <w:tab w:val="left" w:pos="372"/>
              </w:tabs>
              <w:ind w:left="372" w:hanging="180"/>
              <w:rPr>
                <w:ins w:id="1047" w:author="Lynne Eckerle" w:date="2022-12-08T20:56:00Z"/>
                <w:rFonts w:ascii="Times New Roman" w:hAnsi="Times New Roman"/>
                <w:sz w:val="22"/>
                <w:szCs w:val="22"/>
              </w:rPr>
            </w:pPr>
            <w:ins w:id="1048" w:author="Lynne Eckerle" w:date="2022-12-08T20:56:00Z">
              <w:r w:rsidRPr="004872D5">
                <w:rPr>
                  <w:rFonts w:ascii="Times New Roman" w:hAnsi="Times New Roman"/>
                  <w:sz w:val="22"/>
                  <w:szCs w:val="22"/>
                </w:rPr>
                <w:t>Collect and document client information as required by the Lead Agency (Indiana First Steps) and participate in the State Quality Review process by verifying, through the minimum of monthly file reviews, the establishment and maintenance of an early intervention record that includes:</w:t>
              </w:r>
            </w:ins>
          </w:p>
          <w:p w14:paraId="74EC86E6" w14:textId="77777777" w:rsidR="00C126F7" w:rsidRPr="004872D5" w:rsidRDefault="00C126F7" w:rsidP="00C126F7">
            <w:pPr>
              <w:numPr>
                <w:ilvl w:val="1"/>
                <w:numId w:val="8"/>
              </w:numPr>
              <w:tabs>
                <w:tab w:val="left" w:pos="372"/>
              </w:tabs>
              <w:ind w:left="732"/>
              <w:rPr>
                <w:ins w:id="1049" w:author="Lynne Eckerle" w:date="2022-12-08T20:56:00Z"/>
                <w:rFonts w:ascii="Times New Roman" w:hAnsi="Times New Roman"/>
                <w:sz w:val="22"/>
                <w:szCs w:val="22"/>
              </w:rPr>
            </w:pPr>
            <w:ins w:id="1050" w:author="Lynne Eckerle" w:date="2022-12-08T20:56:00Z">
              <w:r w:rsidRPr="004872D5">
                <w:rPr>
                  <w:rFonts w:ascii="Times New Roman" w:hAnsi="Times New Roman"/>
                  <w:sz w:val="22"/>
                  <w:szCs w:val="22"/>
                </w:rPr>
                <w:t xml:space="preserve">Accurate current documentation to support eligibility </w:t>
              </w:r>
            </w:ins>
          </w:p>
          <w:p w14:paraId="31002250" w14:textId="77777777" w:rsidR="00C126F7" w:rsidRPr="004872D5" w:rsidRDefault="00C126F7" w:rsidP="00C126F7">
            <w:pPr>
              <w:numPr>
                <w:ilvl w:val="1"/>
                <w:numId w:val="8"/>
              </w:numPr>
              <w:tabs>
                <w:tab w:val="left" w:pos="372"/>
              </w:tabs>
              <w:ind w:left="732"/>
              <w:rPr>
                <w:ins w:id="1051" w:author="Lynne Eckerle" w:date="2022-12-08T20:56:00Z"/>
                <w:rFonts w:ascii="Times New Roman" w:hAnsi="Times New Roman"/>
                <w:sz w:val="22"/>
                <w:szCs w:val="22"/>
              </w:rPr>
            </w:pPr>
            <w:ins w:id="1052" w:author="Lynne Eckerle" w:date="2022-12-08T20:56:00Z">
              <w:r w:rsidRPr="004872D5">
                <w:rPr>
                  <w:rFonts w:ascii="Times New Roman" w:hAnsi="Times New Roman"/>
                  <w:sz w:val="22"/>
                  <w:szCs w:val="22"/>
                </w:rPr>
                <w:t>Accurate current insurance and financial information</w:t>
              </w:r>
              <w:r w:rsidRPr="004872D5">
                <w:rPr>
                  <w:rFonts w:ascii="Times New Roman" w:hAnsi="Times New Roman"/>
                  <w:spacing w:val="-2"/>
                  <w:sz w:val="22"/>
                  <w:szCs w:val="22"/>
                </w:rPr>
                <w:t xml:space="preserve"> </w:t>
              </w:r>
            </w:ins>
          </w:p>
          <w:p w14:paraId="6D311B2B" w14:textId="77777777" w:rsidR="00C126F7" w:rsidRPr="004872D5" w:rsidRDefault="00C126F7" w:rsidP="00C126F7">
            <w:pPr>
              <w:numPr>
                <w:ilvl w:val="1"/>
                <w:numId w:val="8"/>
              </w:numPr>
              <w:tabs>
                <w:tab w:val="left" w:pos="372"/>
              </w:tabs>
              <w:ind w:left="732"/>
              <w:rPr>
                <w:ins w:id="1053" w:author="Lynne Eckerle" w:date="2022-12-08T20:56:00Z"/>
                <w:rFonts w:ascii="Times New Roman" w:hAnsi="Times New Roman"/>
                <w:sz w:val="22"/>
                <w:szCs w:val="22"/>
              </w:rPr>
            </w:pPr>
            <w:ins w:id="1054" w:author="Lynne Eckerle" w:date="2022-12-08T20:56:00Z">
              <w:r w:rsidRPr="004872D5">
                <w:rPr>
                  <w:rFonts w:ascii="Times New Roman" w:hAnsi="Times New Roman"/>
                  <w:spacing w:val="-2"/>
                  <w:sz w:val="22"/>
                  <w:szCs w:val="22"/>
                </w:rPr>
                <w:t xml:space="preserve">Current consents for all activities and communication related to the program   </w:t>
              </w:r>
            </w:ins>
          </w:p>
          <w:p w14:paraId="0FEC4519" w14:textId="77777777" w:rsidR="00C126F7" w:rsidRPr="004872D5" w:rsidRDefault="00C126F7" w:rsidP="00C126F7">
            <w:pPr>
              <w:numPr>
                <w:ilvl w:val="1"/>
                <w:numId w:val="8"/>
              </w:numPr>
              <w:tabs>
                <w:tab w:val="left" w:pos="372"/>
              </w:tabs>
              <w:ind w:left="732"/>
              <w:rPr>
                <w:ins w:id="1055" w:author="Lynne Eckerle" w:date="2022-12-08T20:56:00Z"/>
                <w:rFonts w:ascii="Times New Roman" w:hAnsi="Times New Roman"/>
                <w:sz w:val="22"/>
                <w:szCs w:val="22"/>
              </w:rPr>
            </w:pPr>
            <w:ins w:id="1056" w:author="Lynne Eckerle" w:date="2022-12-08T20:56:00Z">
              <w:r w:rsidRPr="004872D5">
                <w:rPr>
                  <w:rFonts w:ascii="Times New Roman" w:hAnsi="Times New Roman"/>
                  <w:spacing w:val="-2"/>
                  <w:sz w:val="22"/>
                  <w:szCs w:val="22"/>
                </w:rPr>
                <w:t xml:space="preserve">Documentation of all contacts within the specified timelines </w:t>
              </w:r>
            </w:ins>
          </w:p>
          <w:p w14:paraId="762388F3" w14:textId="77777777" w:rsidR="00C126F7" w:rsidRPr="004872D5" w:rsidRDefault="00C126F7" w:rsidP="00C126F7">
            <w:pPr>
              <w:numPr>
                <w:ilvl w:val="1"/>
                <w:numId w:val="8"/>
              </w:numPr>
              <w:tabs>
                <w:tab w:val="left" w:pos="372"/>
              </w:tabs>
              <w:ind w:left="732"/>
              <w:rPr>
                <w:ins w:id="1057" w:author="Lynne Eckerle" w:date="2022-12-08T20:56:00Z"/>
                <w:rFonts w:ascii="Times New Roman" w:hAnsi="Times New Roman"/>
                <w:sz w:val="22"/>
                <w:szCs w:val="22"/>
              </w:rPr>
            </w:pPr>
            <w:ins w:id="1058" w:author="Lynne Eckerle" w:date="2022-12-08T20:56:00Z">
              <w:r w:rsidRPr="004872D5">
                <w:rPr>
                  <w:rFonts w:ascii="Times New Roman" w:hAnsi="Times New Roman"/>
                  <w:spacing w:val="-2"/>
                  <w:sz w:val="22"/>
                  <w:szCs w:val="22"/>
                </w:rPr>
                <w:t>Up-to-date case notes</w:t>
              </w:r>
              <w:r w:rsidRPr="004872D5">
                <w:rPr>
                  <w:rFonts w:ascii="Times New Roman" w:hAnsi="Times New Roman"/>
                  <w:sz w:val="22"/>
                  <w:szCs w:val="22"/>
                </w:rPr>
                <w:t xml:space="preserve"> </w:t>
              </w:r>
            </w:ins>
          </w:p>
          <w:p w14:paraId="4C49CD4F" w14:textId="77777777" w:rsidR="00C126F7" w:rsidRPr="004872D5" w:rsidRDefault="00C126F7" w:rsidP="00C126F7">
            <w:pPr>
              <w:numPr>
                <w:ilvl w:val="1"/>
                <w:numId w:val="8"/>
              </w:numPr>
              <w:tabs>
                <w:tab w:val="left" w:pos="372"/>
              </w:tabs>
              <w:spacing w:after="120"/>
              <w:ind w:left="732"/>
              <w:rPr>
                <w:ins w:id="1059" w:author="Lynne Eckerle" w:date="2022-12-08T20:56:00Z"/>
                <w:rFonts w:ascii="Times New Roman" w:hAnsi="Times New Roman"/>
                <w:sz w:val="22"/>
                <w:szCs w:val="22"/>
              </w:rPr>
            </w:pPr>
            <w:ins w:id="1060" w:author="Lynne Eckerle" w:date="2022-12-08T20:56:00Z">
              <w:r w:rsidRPr="004872D5">
                <w:rPr>
                  <w:rFonts w:ascii="Times New Roman" w:hAnsi="Times New Roman"/>
                  <w:sz w:val="22"/>
                  <w:szCs w:val="22"/>
                </w:rPr>
                <w:t>Physician signature approval within timeframe that assures direct services are initiated within thirty days of the IFSP</w:t>
              </w:r>
            </w:ins>
          </w:p>
          <w:p w14:paraId="4656336E" w14:textId="77777777" w:rsidR="00C126F7" w:rsidRPr="004872D5" w:rsidRDefault="00C126F7" w:rsidP="00C126F7">
            <w:pPr>
              <w:numPr>
                <w:ilvl w:val="0"/>
                <w:numId w:val="8"/>
              </w:numPr>
              <w:tabs>
                <w:tab w:val="left" w:pos="372"/>
              </w:tabs>
              <w:spacing w:after="120"/>
              <w:ind w:left="732" w:hanging="630"/>
              <w:rPr>
                <w:ins w:id="1061" w:author="Lynne Eckerle" w:date="2022-12-08T20:56:00Z"/>
                <w:rFonts w:ascii="Times New Roman" w:hAnsi="Times New Roman"/>
                <w:sz w:val="22"/>
                <w:szCs w:val="22"/>
              </w:rPr>
            </w:pPr>
            <w:ins w:id="1062" w:author="Lynne Eckerle" w:date="2022-12-08T20:56:00Z">
              <w:r w:rsidRPr="004872D5">
                <w:rPr>
                  <w:rFonts w:ascii="Times New Roman" w:hAnsi="Times New Roman"/>
                  <w:sz w:val="22"/>
                  <w:szCs w:val="22"/>
                </w:rPr>
                <w:t xml:space="preserve">Present in a neutral manner the choices of provider networks to families. </w:t>
              </w:r>
            </w:ins>
          </w:p>
          <w:p w14:paraId="73FFD3BB" w14:textId="77777777" w:rsidR="00C126F7" w:rsidRPr="004872D5" w:rsidRDefault="00C126F7" w:rsidP="00C126F7">
            <w:pPr>
              <w:numPr>
                <w:ilvl w:val="0"/>
                <w:numId w:val="8"/>
              </w:numPr>
              <w:tabs>
                <w:tab w:val="left" w:pos="372"/>
              </w:tabs>
              <w:spacing w:after="120"/>
              <w:ind w:left="372" w:hanging="270"/>
              <w:rPr>
                <w:ins w:id="1063" w:author="Lynne Eckerle" w:date="2022-12-08T20:56:00Z"/>
                <w:rFonts w:ascii="Times New Roman" w:hAnsi="Times New Roman"/>
                <w:sz w:val="22"/>
                <w:szCs w:val="22"/>
              </w:rPr>
            </w:pPr>
            <w:ins w:id="1064" w:author="Lynne Eckerle" w:date="2022-12-08T20:56:00Z">
              <w:r w:rsidRPr="004872D5">
                <w:rPr>
                  <w:rFonts w:ascii="Times New Roman" w:hAnsi="Times New Roman"/>
                  <w:sz w:val="22"/>
                  <w:szCs w:val="22"/>
                </w:rPr>
                <w:t>Advocate for families through providing education and information regarding their rights, responsibilities, and procedural safeguards, ensuring that no right is violated, and providing leadership in the support of families as they advocate for their children.</w:t>
              </w:r>
            </w:ins>
          </w:p>
          <w:p w14:paraId="386AA5CB" w14:textId="77777777" w:rsidR="00C126F7" w:rsidRPr="004872D5" w:rsidRDefault="00C126F7" w:rsidP="00C126F7">
            <w:pPr>
              <w:numPr>
                <w:ilvl w:val="0"/>
                <w:numId w:val="8"/>
              </w:numPr>
              <w:tabs>
                <w:tab w:val="left" w:pos="-720"/>
                <w:tab w:val="left" w:pos="372"/>
              </w:tabs>
              <w:suppressAutoHyphens/>
              <w:spacing w:after="120"/>
              <w:ind w:left="372" w:hanging="270"/>
              <w:rPr>
                <w:ins w:id="1065" w:author="Lynne Eckerle" w:date="2022-12-08T20:56:00Z"/>
                <w:rFonts w:ascii="Times New Roman" w:hAnsi="Times New Roman"/>
                <w:sz w:val="22"/>
                <w:szCs w:val="22"/>
              </w:rPr>
            </w:pPr>
            <w:ins w:id="1066" w:author="Lynne Eckerle" w:date="2022-12-08T20:56:00Z">
              <w:r w:rsidRPr="004872D5">
                <w:rPr>
                  <w:rFonts w:ascii="Times New Roman" w:hAnsi="Times New Roman"/>
                  <w:sz w:val="22"/>
                  <w:szCs w:val="22"/>
                </w:rPr>
                <w:t>Demonstrate competence in the resource and referral process through sharing information with families about eligibility standards and methods for access to health care, financial, parent-to-parent, and child/family development resources (such as DCS, Head Start, DOE, Healthy Families, CSHCS, Medicaid) and assist in the application process.</w:t>
              </w:r>
            </w:ins>
          </w:p>
          <w:p w14:paraId="6E673622" w14:textId="77777777" w:rsidR="00C126F7" w:rsidRPr="004872D5" w:rsidRDefault="00C126F7" w:rsidP="00C126F7">
            <w:pPr>
              <w:pStyle w:val="BodyText2"/>
              <w:numPr>
                <w:ilvl w:val="0"/>
                <w:numId w:val="8"/>
              </w:numPr>
              <w:tabs>
                <w:tab w:val="left" w:pos="372"/>
              </w:tabs>
              <w:spacing w:line="240" w:lineRule="auto"/>
              <w:ind w:left="732" w:hanging="630"/>
              <w:rPr>
                <w:ins w:id="1067" w:author="Lynne Eckerle" w:date="2022-12-08T20:56:00Z"/>
                <w:sz w:val="22"/>
                <w:szCs w:val="22"/>
              </w:rPr>
            </w:pPr>
            <w:ins w:id="1068" w:author="Lynne Eckerle" w:date="2022-12-08T20:56:00Z">
              <w:r w:rsidRPr="004872D5">
                <w:rPr>
                  <w:sz w:val="22"/>
                  <w:szCs w:val="22"/>
                </w:rPr>
                <w:t>Maintain availability to meet with families at times and locations convenient to the family.</w:t>
              </w:r>
            </w:ins>
          </w:p>
          <w:p w14:paraId="0894AAF2" w14:textId="77777777" w:rsidR="00C126F7" w:rsidRPr="000954AE" w:rsidRDefault="00C126F7" w:rsidP="00C126F7">
            <w:pPr>
              <w:numPr>
                <w:ilvl w:val="0"/>
                <w:numId w:val="8"/>
              </w:numPr>
              <w:tabs>
                <w:tab w:val="left" w:pos="372"/>
              </w:tabs>
              <w:spacing w:after="120"/>
              <w:ind w:left="346" w:hanging="244"/>
              <w:rPr>
                <w:ins w:id="1069" w:author="Lynne Eckerle" w:date="2022-12-08T20:56:00Z"/>
                <w:rFonts w:ascii="Times New Roman" w:hAnsi="Times New Roman"/>
                <w:sz w:val="22"/>
                <w:szCs w:val="22"/>
              </w:rPr>
            </w:pPr>
            <w:ins w:id="1070" w:author="Lynne Eckerle" w:date="2022-12-08T20:56:00Z">
              <w:r w:rsidRPr="000954AE">
                <w:rPr>
                  <w:rFonts w:ascii="Times New Roman" w:hAnsi="Times New Roman"/>
                  <w:sz w:val="22"/>
                  <w:szCs w:val="22"/>
                </w:rPr>
                <w:t>Enter information into the data system and upload documents into the secure EI record storage site within required timelines.</w:t>
              </w:r>
            </w:ins>
          </w:p>
          <w:p w14:paraId="4A6EAB4E" w14:textId="77777777" w:rsidR="00C126F7" w:rsidRPr="004872D5" w:rsidRDefault="00C126F7" w:rsidP="00C126F7">
            <w:pPr>
              <w:numPr>
                <w:ilvl w:val="0"/>
                <w:numId w:val="8"/>
              </w:numPr>
              <w:tabs>
                <w:tab w:val="left" w:pos="372"/>
              </w:tabs>
              <w:spacing w:after="120"/>
              <w:ind w:left="372" w:hanging="270"/>
              <w:rPr>
                <w:ins w:id="1071" w:author="Lynne Eckerle" w:date="2022-12-08T20:56:00Z"/>
                <w:rFonts w:ascii="Times New Roman" w:hAnsi="Times New Roman"/>
                <w:bCs/>
                <w:sz w:val="22"/>
                <w:szCs w:val="22"/>
              </w:rPr>
            </w:pPr>
            <w:ins w:id="1072" w:author="Lynne Eckerle" w:date="2022-12-08T20:56:00Z">
              <w:r w:rsidRPr="004872D5">
                <w:rPr>
                  <w:rFonts w:ascii="Times New Roman" w:hAnsi="Times New Roman"/>
                  <w:bCs/>
                  <w:sz w:val="22"/>
                  <w:szCs w:val="22"/>
                </w:rPr>
                <w:lastRenderedPageBreak/>
                <w:t xml:space="preserve">Network in the assigned service region to promote ongoing collaborative relations, increased options for families, and coordinated non-duplicative services in the network of early intervention—to include physicians and health care providers, transition and community partners, direct service providers, Eligibility Determination Team members, and families—in order to assure coordinated services, positive working relationships, participation, and effective interagency agreements and MOAs.   </w:t>
              </w:r>
            </w:ins>
          </w:p>
          <w:p w14:paraId="12AE9B51" w14:textId="77777777" w:rsidR="00C126F7" w:rsidRPr="004872D5" w:rsidRDefault="00C126F7" w:rsidP="00C126F7">
            <w:pPr>
              <w:numPr>
                <w:ilvl w:val="0"/>
                <w:numId w:val="8"/>
              </w:numPr>
              <w:tabs>
                <w:tab w:val="left" w:pos="-720"/>
                <w:tab w:val="left" w:pos="372"/>
              </w:tabs>
              <w:suppressAutoHyphens/>
              <w:ind w:left="372" w:hanging="270"/>
              <w:rPr>
                <w:ins w:id="1073" w:author="Lynne Eckerle" w:date="2022-12-08T20:56:00Z"/>
                <w:rFonts w:ascii="Times New Roman" w:hAnsi="Times New Roman"/>
                <w:spacing w:val="-2"/>
                <w:sz w:val="22"/>
                <w:szCs w:val="22"/>
              </w:rPr>
            </w:pPr>
            <w:ins w:id="1074" w:author="Lynne Eckerle" w:date="2022-12-08T20:56:00Z">
              <w:r w:rsidRPr="004872D5">
                <w:rPr>
                  <w:rFonts w:ascii="Times New Roman" w:hAnsi="Times New Roman"/>
                  <w:sz w:val="22"/>
                  <w:szCs w:val="22"/>
                </w:rPr>
                <w:t>Understand and adhere to Fiscal Agent</w:t>
              </w:r>
              <w:r>
                <w:rPr>
                  <w:rFonts w:ascii="Times New Roman" w:hAnsi="Times New Roman"/>
                  <w:sz w:val="22"/>
                  <w:szCs w:val="22"/>
                </w:rPr>
                <w:t>’s (Thrive Alliance</w:t>
              </w:r>
              <w:r w:rsidRPr="004872D5">
                <w:rPr>
                  <w:rFonts w:ascii="Times New Roman" w:hAnsi="Times New Roman"/>
                  <w:sz w:val="22"/>
                  <w:szCs w:val="22"/>
                </w:rPr>
                <w:t xml:space="preserve">) personnel standards and policies and all applicable State and Federal regulations regarding the delivery of early intervention services including: </w:t>
              </w:r>
            </w:ins>
          </w:p>
          <w:p w14:paraId="4F892CF2" w14:textId="77777777" w:rsidR="00C126F7" w:rsidRPr="004872D5" w:rsidRDefault="00C126F7" w:rsidP="00C126F7">
            <w:pPr>
              <w:numPr>
                <w:ilvl w:val="1"/>
                <w:numId w:val="8"/>
              </w:numPr>
              <w:tabs>
                <w:tab w:val="left" w:pos="-720"/>
                <w:tab w:val="left" w:pos="372"/>
                <w:tab w:val="left" w:pos="732"/>
                <w:tab w:val="left" w:pos="1647"/>
              </w:tabs>
              <w:suppressAutoHyphens/>
              <w:ind w:left="732"/>
              <w:rPr>
                <w:ins w:id="1075" w:author="Lynne Eckerle" w:date="2022-12-08T20:56:00Z"/>
                <w:rFonts w:ascii="Times New Roman" w:hAnsi="Times New Roman"/>
                <w:sz w:val="22"/>
                <w:szCs w:val="22"/>
              </w:rPr>
            </w:pPr>
            <w:ins w:id="1076" w:author="Lynne Eckerle" w:date="2022-12-08T20:56:00Z">
              <w:r w:rsidRPr="004872D5">
                <w:rPr>
                  <w:rFonts w:ascii="Times New Roman" w:hAnsi="Times New Roman"/>
                  <w:sz w:val="22"/>
                  <w:szCs w:val="22"/>
                </w:rPr>
                <w:t>Maintenance of confidentiality (FERPA)</w:t>
              </w:r>
            </w:ins>
          </w:p>
          <w:p w14:paraId="5C8E146F" w14:textId="77777777" w:rsidR="00C126F7" w:rsidRPr="004872D5" w:rsidRDefault="00C126F7" w:rsidP="00C126F7">
            <w:pPr>
              <w:numPr>
                <w:ilvl w:val="1"/>
                <w:numId w:val="8"/>
              </w:numPr>
              <w:tabs>
                <w:tab w:val="left" w:pos="-720"/>
                <w:tab w:val="left" w:pos="372"/>
                <w:tab w:val="left" w:pos="732"/>
                <w:tab w:val="left" w:pos="1647"/>
              </w:tabs>
              <w:suppressAutoHyphens/>
              <w:ind w:left="732"/>
              <w:rPr>
                <w:ins w:id="1077" w:author="Lynne Eckerle" w:date="2022-12-08T20:56:00Z"/>
                <w:rFonts w:ascii="Times New Roman" w:hAnsi="Times New Roman"/>
                <w:sz w:val="22"/>
                <w:szCs w:val="22"/>
              </w:rPr>
            </w:pPr>
            <w:ins w:id="1078" w:author="Lynne Eckerle" w:date="2022-12-08T20:56:00Z">
              <w:r w:rsidRPr="004872D5">
                <w:rPr>
                  <w:rFonts w:ascii="Times New Roman" w:hAnsi="Times New Roman"/>
                  <w:sz w:val="22"/>
                  <w:szCs w:val="22"/>
                </w:rPr>
                <w:t>Procedural safeguards</w:t>
              </w:r>
            </w:ins>
          </w:p>
          <w:p w14:paraId="51B2BBF7" w14:textId="77777777" w:rsidR="00C126F7" w:rsidRPr="004872D5" w:rsidRDefault="00C126F7" w:rsidP="00C126F7">
            <w:pPr>
              <w:numPr>
                <w:ilvl w:val="1"/>
                <w:numId w:val="8"/>
              </w:numPr>
              <w:tabs>
                <w:tab w:val="left" w:pos="-720"/>
                <w:tab w:val="left" w:pos="372"/>
                <w:tab w:val="left" w:pos="732"/>
                <w:tab w:val="left" w:pos="1647"/>
              </w:tabs>
              <w:suppressAutoHyphens/>
              <w:ind w:left="732"/>
              <w:rPr>
                <w:ins w:id="1079" w:author="Lynne Eckerle" w:date="2022-12-08T20:56:00Z"/>
                <w:rFonts w:ascii="Times New Roman" w:hAnsi="Times New Roman"/>
                <w:sz w:val="22"/>
                <w:szCs w:val="22"/>
              </w:rPr>
            </w:pPr>
            <w:ins w:id="1080" w:author="Lynne Eckerle" w:date="2022-12-08T20:56:00Z">
              <w:r w:rsidRPr="004872D5">
                <w:rPr>
                  <w:rFonts w:ascii="Times New Roman" w:hAnsi="Times New Roman"/>
                  <w:sz w:val="22"/>
                  <w:szCs w:val="22"/>
                </w:rPr>
                <w:t>Family-centered care</w:t>
              </w:r>
            </w:ins>
          </w:p>
          <w:p w14:paraId="50E1E42C" w14:textId="77777777" w:rsidR="00C126F7" w:rsidRPr="004872D5" w:rsidRDefault="00C126F7" w:rsidP="00C126F7">
            <w:pPr>
              <w:numPr>
                <w:ilvl w:val="1"/>
                <w:numId w:val="8"/>
              </w:numPr>
              <w:tabs>
                <w:tab w:val="left" w:pos="-720"/>
                <w:tab w:val="left" w:pos="372"/>
                <w:tab w:val="left" w:pos="732"/>
                <w:tab w:val="left" w:pos="1647"/>
              </w:tabs>
              <w:suppressAutoHyphens/>
              <w:ind w:left="732"/>
              <w:rPr>
                <w:ins w:id="1081" w:author="Lynne Eckerle" w:date="2022-12-08T20:56:00Z"/>
                <w:rFonts w:ascii="Times New Roman" w:hAnsi="Times New Roman"/>
                <w:sz w:val="22"/>
                <w:szCs w:val="22"/>
              </w:rPr>
            </w:pPr>
            <w:ins w:id="1082" w:author="Lynne Eckerle" w:date="2022-12-08T20:56:00Z">
              <w:r w:rsidRPr="004872D5">
                <w:rPr>
                  <w:rFonts w:ascii="Times New Roman" w:hAnsi="Times New Roman"/>
                  <w:sz w:val="22"/>
                  <w:szCs w:val="22"/>
                </w:rPr>
                <w:t>Provision of services in natural environments</w:t>
              </w:r>
            </w:ins>
          </w:p>
          <w:p w14:paraId="04FB45FA" w14:textId="77777777" w:rsidR="00C126F7" w:rsidRPr="004872D5" w:rsidRDefault="00C126F7" w:rsidP="00C126F7">
            <w:pPr>
              <w:numPr>
                <w:ilvl w:val="1"/>
                <w:numId w:val="8"/>
              </w:numPr>
              <w:tabs>
                <w:tab w:val="left" w:pos="-720"/>
                <w:tab w:val="left" w:pos="372"/>
                <w:tab w:val="left" w:pos="732"/>
                <w:tab w:val="left" w:pos="1647"/>
              </w:tabs>
              <w:suppressAutoHyphens/>
              <w:ind w:left="732"/>
              <w:rPr>
                <w:ins w:id="1083" w:author="Lynne Eckerle" w:date="2022-12-08T20:56:00Z"/>
                <w:rFonts w:ascii="Times New Roman" w:hAnsi="Times New Roman"/>
                <w:sz w:val="22"/>
                <w:szCs w:val="22"/>
              </w:rPr>
            </w:pPr>
            <w:ins w:id="1084" w:author="Lynne Eckerle" w:date="2022-12-08T20:56:00Z">
              <w:r w:rsidRPr="004872D5">
                <w:rPr>
                  <w:rFonts w:ascii="Times New Roman" w:hAnsi="Times New Roman"/>
                  <w:sz w:val="22"/>
                  <w:szCs w:val="22"/>
                </w:rPr>
                <w:t>Due process</w:t>
              </w:r>
            </w:ins>
          </w:p>
          <w:p w14:paraId="36B84111" w14:textId="77777777" w:rsidR="00C126F7" w:rsidRPr="004872D5" w:rsidRDefault="00C126F7" w:rsidP="00C126F7">
            <w:pPr>
              <w:numPr>
                <w:ilvl w:val="1"/>
                <w:numId w:val="8"/>
              </w:numPr>
              <w:tabs>
                <w:tab w:val="left" w:pos="-720"/>
                <w:tab w:val="left" w:pos="372"/>
                <w:tab w:val="left" w:pos="732"/>
                <w:tab w:val="left" w:pos="1647"/>
              </w:tabs>
              <w:suppressAutoHyphens/>
              <w:ind w:left="732"/>
              <w:rPr>
                <w:ins w:id="1085" w:author="Lynne Eckerle" w:date="2022-12-08T20:56:00Z"/>
                <w:rFonts w:ascii="Times New Roman" w:hAnsi="Times New Roman"/>
                <w:sz w:val="22"/>
                <w:szCs w:val="22"/>
              </w:rPr>
            </w:pPr>
            <w:ins w:id="1086" w:author="Lynne Eckerle" w:date="2022-12-08T20:56:00Z">
              <w:r w:rsidRPr="004872D5">
                <w:rPr>
                  <w:rFonts w:ascii="Times New Roman" w:hAnsi="Times New Roman"/>
                  <w:sz w:val="22"/>
                  <w:szCs w:val="22"/>
                </w:rPr>
                <w:t>Early Intervention Best Practices</w:t>
              </w:r>
            </w:ins>
          </w:p>
          <w:p w14:paraId="55A4FA52" w14:textId="77777777" w:rsidR="00C126F7" w:rsidRPr="004872D5" w:rsidRDefault="00C126F7" w:rsidP="00C126F7">
            <w:pPr>
              <w:numPr>
                <w:ilvl w:val="1"/>
                <w:numId w:val="8"/>
              </w:numPr>
              <w:tabs>
                <w:tab w:val="left" w:pos="-720"/>
                <w:tab w:val="left" w:pos="372"/>
                <w:tab w:val="left" w:pos="732"/>
                <w:tab w:val="left" w:pos="1647"/>
              </w:tabs>
              <w:suppressAutoHyphens/>
              <w:spacing w:after="120"/>
              <w:ind w:left="732"/>
              <w:rPr>
                <w:ins w:id="1087" w:author="Lynne Eckerle" w:date="2022-12-08T20:56:00Z"/>
                <w:rFonts w:ascii="Times New Roman" w:hAnsi="Times New Roman"/>
                <w:spacing w:val="-2"/>
                <w:sz w:val="22"/>
                <w:szCs w:val="22"/>
              </w:rPr>
            </w:pPr>
            <w:ins w:id="1088" w:author="Lynne Eckerle" w:date="2022-12-08T20:56:00Z">
              <w:r w:rsidRPr="004872D5">
                <w:rPr>
                  <w:rFonts w:ascii="Times New Roman" w:hAnsi="Times New Roman"/>
                  <w:sz w:val="22"/>
                  <w:szCs w:val="22"/>
                </w:rPr>
                <w:t>First Steps Professional Conduct</w:t>
              </w:r>
            </w:ins>
          </w:p>
          <w:p w14:paraId="35241121" w14:textId="77777777" w:rsidR="00C126F7" w:rsidRPr="004872D5" w:rsidRDefault="00C126F7" w:rsidP="00C126F7">
            <w:pPr>
              <w:numPr>
                <w:ilvl w:val="0"/>
                <w:numId w:val="8"/>
              </w:numPr>
              <w:tabs>
                <w:tab w:val="left" w:pos="-720"/>
                <w:tab w:val="left" w:pos="372"/>
              </w:tabs>
              <w:suppressAutoHyphens/>
              <w:spacing w:after="120"/>
              <w:ind w:left="732" w:hanging="630"/>
              <w:rPr>
                <w:ins w:id="1089" w:author="Lynne Eckerle" w:date="2022-12-08T20:56:00Z"/>
                <w:rFonts w:ascii="Times New Roman" w:hAnsi="Times New Roman"/>
                <w:sz w:val="22"/>
                <w:szCs w:val="22"/>
              </w:rPr>
            </w:pPr>
            <w:ins w:id="1090" w:author="Lynne Eckerle" w:date="2022-12-08T20:56:00Z">
              <w:r w:rsidRPr="004872D5">
                <w:rPr>
                  <w:rFonts w:ascii="Times New Roman" w:hAnsi="Times New Roman"/>
                  <w:sz w:val="22"/>
                  <w:szCs w:val="22"/>
                </w:rPr>
                <w:t>Maintain and apply understanding of infant and toddler typical and atypical development.</w:t>
              </w:r>
            </w:ins>
          </w:p>
          <w:p w14:paraId="43B1E3B3" w14:textId="77777777" w:rsidR="00C126F7" w:rsidRPr="004872D5" w:rsidRDefault="00C126F7" w:rsidP="00C126F7">
            <w:pPr>
              <w:numPr>
                <w:ilvl w:val="0"/>
                <w:numId w:val="8"/>
              </w:numPr>
              <w:tabs>
                <w:tab w:val="left" w:pos="372"/>
              </w:tabs>
              <w:spacing w:after="120"/>
              <w:ind w:left="372" w:hanging="270"/>
              <w:rPr>
                <w:ins w:id="1091" w:author="Lynne Eckerle" w:date="2022-12-08T20:56:00Z"/>
                <w:rFonts w:ascii="Times New Roman" w:hAnsi="Times New Roman"/>
                <w:sz w:val="22"/>
                <w:szCs w:val="22"/>
              </w:rPr>
            </w:pPr>
            <w:ins w:id="1092" w:author="Lynne Eckerle" w:date="2022-12-08T20:56:00Z">
              <w:r w:rsidRPr="004872D5">
                <w:rPr>
                  <w:rFonts w:ascii="Times New Roman" w:hAnsi="Times New Roman"/>
                  <w:sz w:val="22"/>
                  <w:szCs w:val="22"/>
                </w:rPr>
                <w:t>Demonstrate sensitivity to family and cultural values, to unique family circumstances, and to the respect of family choices.</w:t>
              </w:r>
            </w:ins>
          </w:p>
          <w:p w14:paraId="1A791329" w14:textId="77777777" w:rsidR="00C126F7" w:rsidRPr="004872D5" w:rsidRDefault="00C126F7" w:rsidP="00C126F7">
            <w:pPr>
              <w:numPr>
                <w:ilvl w:val="0"/>
                <w:numId w:val="8"/>
              </w:numPr>
              <w:tabs>
                <w:tab w:val="left" w:pos="372"/>
              </w:tabs>
              <w:spacing w:after="120"/>
              <w:ind w:left="732" w:hanging="630"/>
              <w:rPr>
                <w:ins w:id="1093" w:author="Lynne Eckerle" w:date="2022-12-08T20:56:00Z"/>
                <w:rFonts w:ascii="Times New Roman" w:hAnsi="Times New Roman"/>
                <w:sz w:val="22"/>
                <w:szCs w:val="22"/>
              </w:rPr>
            </w:pPr>
            <w:ins w:id="1094" w:author="Lynne Eckerle" w:date="2022-12-08T20:56:00Z">
              <w:r w:rsidRPr="004872D5">
                <w:rPr>
                  <w:rFonts w:ascii="Times New Roman" w:hAnsi="Times New Roman"/>
                  <w:sz w:val="22"/>
                  <w:szCs w:val="22"/>
                </w:rPr>
                <w:t>Participate in monthly staff meetings/trainings and other required events.</w:t>
              </w:r>
            </w:ins>
          </w:p>
          <w:p w14:paraId="31E0CA29" w14:textId="77777777" w:rsidR="00C126F7" w:rsidRPr="004872D5" w:rsidRDefault="00C126F7" w:rsidP="00C126F7">
            <w:pPr>
              <w:numPr>
                <w:ilvl w:val="0"/>
                <w:numId w:val="8"/>
              </w:numPr>
              <w:tabs>
                <w:tab w:val="left" w:pos="372"/>
              </w:tabs>
              <w:spacing w:after="120"/>
              <w:ind w:left="732" w:hanging="630"/>
              <w:rPr>
                <w:ins w:id="1095" w:author="Lynne Eckerle" w:date="2022-12-08T20:56:00Z"/>
                <w:rFonts w:ascii="Times New Roman" w:hAnsi="Times New Roman"/>
                <w:sz w:val="22"/>
                <w:szCs w:val="22"/>
              </w:rPr>
            </w:pPr>
            <w:ins w:id="1096" w:author="Lynne Eckerle" w:date="2022-12-08T20:56:00Z">
              <w:r w:rsidRPr="004872D5">
                <w:rPr>
                  <w:rFonts w:ascii="Times New Roman" w:hAnsi="Times New Roman"/>
                  <w:sz w:val="22"/>
                  <w:szCs w:val="22"/>
                </w:rPr>
                <w:t>Assist with training of recently hired Service Coordinator staff.</w:t>
              </w:r>
            </w:ins>
          </w:p>
          <w:p w14:paraId="17B85E90" w14:textId="77777777" w:rsidR="00C126F7" w:rsidRPr="004872D5" w:rsidRDefault="00C126F7" w:rsidP="00C126F7">
            <w:pPr>
              <w:numPr>
                <w:ilvl w:val="0"/>
                <w:numId w:val="8"/>
              </w:numPr>
              <w:tabs>
                <w:tab w:val="left" w:pos="-720"/>
                <w:tab w:val="left" w:pos="372"/>
              </w:tabs>
              <w:suppressAutoHyphens/>
              <w:spacing w:after="120"/>
              <w:ind w:left="732" w:hanging="630"/>
              <w:rPr>
                <w:ins w:id="1097" w:author="Lynne Eckerle" w:date="2022-12-08T20:56:00Z"/>
                <w:rFonts w:ascii="Times New Roman" w:hAnsi="Times New Roman"/>
                <w:sz w:val="22"/>
                <w:szCs w:val="22"/>
              </w:rPr>
            </w:pPr>
            <w:ins w:id="1098" w:author="Lynne Eckerle" w:date="2022-12-08T20:56:00Z">
              <w:r w:rsidRPr="004872D5">
                <w:rPr>
                  <w:rFonts w:ascii="Times New Roman" w:hAnsi="Times New Roman"/>
                  <w:sz w:val="22"/>
                  <w:szCs w:val="22"/>
                </w:rPr>
                <w:t xml:space="preserve">Report immediately to Supervisor potential issues or concerns. </w:t>
              </w:r>
            </w:ins>
          </w:p>
          <w:p w14:paraId="171081B9" w14:textId="77777777" w:rsidR="00C126F7" w:rsidRPr="004872D5" w:rsidRDefault="00C126F7" w:rsidP="00C126F7">
            <w:pPr>
              <w:numPr>
                <w:ilvl w:val="0"/>
                <w:numId w:val="8"/>
              </w:numPr>
              <w:tabs>
                <w:tab w:val="left" w:pos="-720"/>
                <w:tab w:val="left" w:pos="372"/>
              </w:tabs>
              <w:suppressAutoHyphens/>
              <w:spacing w:after="120"/>
              <w:ind w:left="732" w:hanging="630"/>
              <w:rPr>
                <w:ins w:id="1099" w:author="Lynne Eckerle" w:date="2022-12-08T20:56:00Z"/>
                <w:rFonts w:ascii="Times New Roman" w:hAnsi="Times New Roman"/>
                <w:sz w:val="22"/>
                <w:szCs w:val="22"/>
              </w:rPr>
            </w:pPr>
            <w:ins w:id="1100" w:author="Lynne Eckerle" w:date="2022-12-08T20:56:00Z">
              <w:r w:rsidRPr="004872D5">
                <w:rPr>
                  <w:rFonts w:ascii="Times New Roman" w:hAnsi="Times New Roman"/>
                  <w:sz w:val="22"/>
                  <w:szCs w:val="22"/>
                </w:rPr>
                <w:t>Perform related duties as assigned.</w:t>
              </w:r>
            </w:ins>
          </w:p>
          <w:p w14:paraId="6F4D4DA7" w14:textId="77777777" w:rsidR="00C126F7" w:rsidRPr="004872D5" w:rsidRDefault="00C126F7" w:rsidP="00C126F7">
            <w:pPr>
              <w:numPr>
                <w:ilvl w:val="0"/>
                <w:numId w:val="8"/>
              </w:numPr>
              <w:tabs>
                <w:tab w:val="left" w:pos="-720"/>
                <w:tab w:val="left" w:pos="372"/>
              </w:tabs>
              <w:suppressAutoHyphens/>
              <w:ind w:left="735" w:hanging="634"/>
              <w:rPr>
                <w:ins w:id="1101" w:author="Lynne Eckerle" w:date="2022-12-08T20:56:00Z"/>
                <w:rFonts w:ascii="Times New Roman" w:hAnsi="Times New Roman"/>
                <w:sz w:val="22"/>
                <w:szCs w:val="22"/>
              </w:rPr>
            </w:pPr>
            <w:ins w:id="1102" w:author="Lynne Eckerle" w:date="2022-12-08T20:56:00Z">
              <w:r w:rsidRPr="004872D5">
                <w:rPr>
                  <w:rFonts w:ascii="Times New Roman" w:hAnsi="Times New Roman"/>
                  <w:sz w:val="22"/>
                  <w:szCs w:val="22"/>
                </w:rPr>
                <w:t>Maintain reliable transportation.</w:t>
              </w:r>
            </w:ins>
          </w:p>
        </w:tc>
      </w:tr>
      <w:tr w:rsidR="00C126F7" w:rsidRPr="004872D5" w14:paraId="2059DC83" w14:textId="77777777" w:rsidTr="00683A36">
        <w:trPr>
          <w:ins w:id="1103" w:author="Lynne Eckerle" w:date="2022-12-08T20:56:00Z"/>
        </w:trPr>
        <w:tc>
          <w:tcPr>
            <w:tcW w:w="1428" w:type="dxa"/>
          </w:tcPr>
          <w:p w14:paraId="020E868F" w14:textId="77777777" w:rsidR="00C126F7" w:rsidRPr="004872D5" w:rsidRDefault="00C126F7" w:rsidP="00683A36">
            <w:pPr>
              <w:tabs>
                <w:tab w:val="left" w:pos="-720"/>
              </w:tabs>
              <w:suppressAutoHyphens/>
              <w:rPr>
                <w:ins w:id="1104" w:author="Lynne Eckerle" w:date="2022-12-08T20:56:00Z"/>
                <w:rFonts w:ascii="Times New Roman" w:hAnsi="Times New Roman"/>
                <w:b/>
                <w:spacing w:val="-2"/>
                <w:sz w:val="22"/>
                <w:szCs w:val="22"/>
              </w:rPr>
            </w:pPr>
            <w:ins w:id="1105" w:author="Lynne Eckerle" w:date="2022-12-08T20:56:00Z">
              <w:r w:rsidRPr="004872D5">
                <w:rPr>
                  <w:rFonts w:ascii="Times New Roman" w:hAnsi="Times New Roman"/>
                  <w:b/>
                  <w:spacing w:val="-2"/>
                  <w:sz w:val="22"/>
                  <w:szCs w:val="22"/>
                </w:rPr>
                <w:lastRenderedPageBreak/>
                <w:t>Critical skills, knowledge, and behaviors</w:t>
              </w:r>
            </w:ins>
          </w:p>
          <w:p w14:paraId="024CDEA4" w14:textId="77777777" w:rsidR="00C126F7" w:rsidRPr="004872D5" w:rsidRDefault="00C126F7" w:rsidP="00683A36">
            <w:pPr>
              <w:tabs>
                <w:tab w:val="left" w:pos="-720"/>
              </w:tabs>
              <w:suppressAutoHyphens/>
              <w:rPr>
                <w:ins w:id="1106" w:author="Lynne Eckerle" w:date="2022-12-08T20:56:00Z"/>
                <w:rFonts w:ascii="Times New Roman" w:hAnsi="Times New Roman"/>
                <w:b/>
                <w:spacing w:val="-2"/>
                <w:sz w:val="22"/>
                <w:szCs w:val="22"/>
              </w:rPr>
            </w:pPr>
          </w:p>
          <w:p w14:paraId="5A05E004" w14:textId="77777777" w:rsidR="00C126F7" w:rsidRPr="004872D5" w:rsidRDefault="00C126F7" w:rsidP="00683A36">
            <w:pPr>
              <w:tabs>
                <w:tab w:val="left" w:pos="-720"/>
              </w:tabs>
              <w:suppressAutoHyphens/>
              <w:rPr>
                <w:ins w:id="1107" w:author="Lynne Eckerle" w:date="2022-12-08T20:56:00Z"/>
                <w:rFonts w:ascii="Times New Roman" w:hAnsi="Times New Roman"/>
                <w:b/>
                <w:spacing w:val="-2"/>
                <w:sz w:val="22"/>
                <w:szCs w:val="22"/>
              </w:rPr>
            </w:pPr>
          </w:p>
          <w:p w14:paraId="2E6FF143" w14:textId="77777777" w:rsidR="00C126F7" w:rsidRPr="004872D5" w:rsidRDefault="00C126F7" w:rsidP="00683A36">
            <w:pPr>
              <w:tabs>
                <w:tab w:val="left" w:pos="-720"/>
              </w:tabs>
              <w:suppressAutoHyphens/>
              <w:rPr>
                <w:ins w:id="1108" w:author="Lynne Eckerle" w:date="2022-12-08T20:56:00Z"/>
                <w:rFonts w:ascii="Times New Roman" w:hAnsi="Times New Roman"/>
                <w:b/>
                <w:spacing w:val="-2"/>
                <w:sz w:val="22"/>
                <w:szCs w:val="22"/>
              </w:rPr>
            </w:pPr>
          </w:p>
        </w:tc>
        <w:tc>
          <w:tcPr>
            <w:tcW w:w="9000" w:type="dxa"/>
            <w:gridSpan w:val="2"/>
          </w:tcPr>
          <w:p w14:paraId="1787542F" w14:textId="77777777" w:rsidR="00C126F7" w:rsidRPr="004872D5" w:rsidRDefault="00C126F7" w:rsidP="00683A36">
            <w:pPr>
              <w:tabs>
                <w:tab w:val="left" w:pos="2160"/>
                <w:tab w:val="left" w:pos="5040"/>
                <w:tab w:val="left" w:pos="6480"/>
              </w:tabs>
              <w:spacing w:after="120"/>
              <w:rPr>
                <w:ins w:id="1109" w:author="Lynne Eckerle" w:date="2022-12-08T20:56:00Z"/>
                <w:rFonts w:ascii="Times New Roman" w:hAnsi="Times New Roman"/>
                <w:sz w:val="22"/>
                <w:szCs w:val="22"/>
              </w:rPr>
            </w:pPr>
            <w:ins w:id="1110" w:author="Lynne Eckerle" w:date="2022-12-08T20:56:00Z">
              <w:r w:rsidRPr="004872D5">
                <w:rPr>
                  <w:rFonts w:ascii="Times New Roman" w:hAnsi="Times New Roman"/>
                  <w:sz w:val="22"/>
                  <w:szCs w:val="22"/>
                </w:rPr>
                <w:t>Carries out responsibilities in accordance with the Agency’s policies and applicable laws.   Inspires and motivates others to su</w:t>
              </w:r>
              <w:r>
                <w:rPr>
                  <w:rFonts w:ascii="Times New Roman" w:hAnsi="Times New Roman"/>
                  <w:sz w:val="22"/>
                  <w:szCs w:val="22"/>
                </w:rPr>
                <w:t>pport Thrive Alliance</w:t>
              </w:r>
              <w:r w:rsidRPr="004872D5">
                <w:rPr>
                  <w:rFonts w:ascii="Times New Roman" w:hAnsi="Times New Roman"/>
                  <w:sz w:val="22"/>
                  <w:szCs w:val="22"/>
                </w:rPr>
                <w:t>.</w:t>
              </w:r>
            </w:ins>
          </w:p>
          <w:p w14:paraId="3DB5556F" w14:textId="77777777" w:rsidR="00C126F7" w:rsidRPr="004872D5" w:rsidRDefault="00C126F7" w:rsidP="00683A36">
            <w:pPr>
              <w:tabs>
                <w:tab w:val="left" w:pos="-720"/>
              </w:tabs>
              <w:suppressAutoHyphens/>
              <w:spacing w:after="120"/>
              <w:rPr>
                <w:ins w:id="1111" w:author="Lynne Eckerle" w:date="2022-12-08T20:56:00Z"/>
                <w:rFonts w:ascii="Times New Roman" w:hAnsi="Times New Roman"/>
                <w:sz w:val="22"/>
                <w:szCs w:val="22"/>
              </w:rPr>
            </w:pPr>
            <w:ins w:id="1112" w:author="Lynne Eckerle" w:date="2022-12-08T20:56:00Z">
              <w:r w:rsidRPr="004872D5">
                <w:rPr>
                  <w:rFonts w:ascii="Times New Roman" w:hAnsi="Times New Roman"/>
                  <w:sz w:val="22"/>
                  <w:szCs w:val="22"/>
                </w:rPr>
                <w:t>Ability to read and interpret documents and technical reports.  Ability to write routine reports and routine business correspondence.  Ability to speak effectively before groups of customers or employees of organizations.</w:t>
              </w:r>
            </w:ins>
          </w:p>
          <w:p w14:paraId="709B4C4D" w14:textId="77777777" w:rsidR="00C126F7" w:rsidRPr="004872D5" w:rsidRDefault="00C126F7" w:rsidP="00683A36">
            <w:pPr>
              <w:tabs>
                <w:tab w:val="left" w:pos="0"/>
                <w:tab w:val="left" w:pos="2160"/>
                <w:tab w:val="left" w:pos="5040"/>
                <w:tab w:val="left" w:pos="6480"/>
              </w:tabs>
              <w:spacing w:after="120"/>
              <w:rPr>
                <w:ins w:id="1113" w:author="Lynne Eckerle" w:date="2022-12-08T20:56:00Z"/>
                <w:rFonts w:ascii="Times New Roman" w:hAnsi="Times New Roman"/>
                <w:sz w:val="22"/>
                <w:szCs w:val="22"/>
              </w:rPr>
            </w:pPr>
            <w:ins w:id="1114" w:author="Lynne Eckerle" w:date="2022-12-08T20:56:00Z">
              <w:r w:rsidRPr="004872D5">
                <w:rPr>
                  <w:rFonts w:ascii="Times New Roman" w:hAnsi="Times New Roman"/>
                  <w:sz w:val="22"/>
                  <w:szCs w:val="22"/>
                </w:rPr>
                <w:t>Ability to solve practical problems and deal with a variety of concrete variables in situations where only limited standardization exists.  Ability to interpret a variety of instructions furnished in written, oral, diagram, or schedule form.</w:t>
              </w:r>
            </w:ins>
          </w:p>
          <w:p w14:paraId="10CB2308" w14:textId="77777777" w:rsidR="00C126F7" w:rsidRPr="004872D5" w:rsidRDefault="00C126F7" w:rsidP="00683A36">
            <w:pPr>
              <w:tabs>
                <w:tab w:val="left" w:pos="2160"/>
                <w:tab w:val="left" w:pos="5040"/>
                <w:tab w:val="left" w:pos="6480"/>
              </w:tabs>
              <w:spacing w:after="120"/>
              <w:rPr>
                <w:ins w:id="1115" w:author="Lynne Eckerle" w:date="2022-12-08T20:56:00Z"/>
                <w:rFonts w:ascii="Times New Roman" w:hAnsi="Times New Roman"/>
                <w:sz w:val="22"/>
                <w:szCs w:val="22"/>
              </w:rPr>
            </w:pPr>
            <w:ins w:id="1116" w:author="Lynne Eckerle" w:date="2022-12-08T20:56:00Z">
              <w:r w:rsidRPr="004872D5">
                <w:rPr>
                  <w:rFonts w:ascii="Times New Roman" w:hAnsi="Times New Roman"/>
                  <w:sz w:val="22"/>
                  <w:szCs w:val="22"/>
                </w:rPr>
                <w:t>As a representati</w:t>
              </w:r>
              <w:r>
                <w:rPr>
                  <w:rFonts w:ascii="Times New Roman" w:hAnsi="Times New Roman"/>
                  <w:sz w:val="22"/>
                  <w:szCs w:val="22"/>
                </w:rPr>
                <w:t>ve of Thrive Alliance</w:t>
              </w:r>
              <w:r w:rsidRPr="004872D5">
                <w:rPr>
                  <w:rFonts w:ascii="Times New Roman" w:hAnsi="Times New Roman"/>
                  <w:sz w:val="22"/>
                  <w:szCs w:val="22"/>
                </w:rPr>
                <w:t>, all comments, attitudes, actions and behaviors have a direct effect on the Agency’s image and perceptions of service quality.  Interaction with clients, visitors, volunteer workers, co-workers, supervisors and other employees must be in a manner that is friendly, supportive, courteous, respectful, cooperative and professional.  This behavior will promote an atmosphere of teamwork and is congruent with the Agency’s standards and guidelines to promote positive relations in the community.</w:t>
              </w:r>
            </w:ins>
          </w:p>
          <w:p w14:paraId="5C0BA386" w14:textId="77777777" w:rsidR="00C126F7" w:rsidRPr="004872D5" w:rsidRDefault="00C126F7" w:rsidP="00683A36">
            <w:pPr>
              <w:pStyle w:val="Heading1"/>
              <w:spacing w:before="0" w:after="120"/>
              <w:rPr>
                <w:ins w:id="1117" w:author="Lynne Eckerle" w:date="2022-12-08T20:56:00Z"/>
                <w:rFonts w:ascii="Times New Roman" w:hAnsi="Times New Roman"/>
                <w:b w:val="0"/>
                <w:sz w:val="22"/>
                <w:szCs w:val="22"/>
              </w:rPr>
            </w:pPr>
            <w:ins w:id="1118" w:author="Lynne Eckerle" w:date="2022-12-08T20:56:00Z">
              <w:r w:rsidRPr="004872D5">
                <w:rPr>
                  <w:rFonts w:ascii="Times New Roman" w:hAnsi="Times New Roman"/>
                  <w:b w:val="0"/>
                  <w:sz w:val="22"/>
                  <w:szCs w:val="22"/>
                </w:rPr>
                <w:t>Able to think logically and analytically.  Effective problem-solving skills.</w:t>
              </w:r>
            </w:ins>
          </w:p>
          <w:p w14:paraId="458D3FAB" w14:textId="77777777" w:rsidR="00C126F7" w:rsidRPr="004872D5" w:rsidRDefault="00C126F7" w:rsidP="00683A36">
            <w:pPr>
              <w:spacing w:after="120"/>
              <w:rPr>
                <w:ins w:id="1119" w:author="Lynne Eckerle" w:date="2022-12-08T20:56:00Z"/>
                <w:rFonts w:ascii="Times New Roman" w:hAnsi="Times New Roman"/>
                <w:sz w:val="22"/>
                <w:szCs w:val="22"/>
              </w:rPr>
            </w:pPr>
            <w:ins w:id="1120" w:author="Lynne Eckerle" w:date="2022-12-08T20:56:00Z">
              <w:r w:rsidRPr="004872D5">
                <w:rPr>
                  <w:rFonts w:ascii="Times New Roman" w:hAnsi="Times New Roman"/>
                  <w:sz w:val="22"/>
                  <w:szCs w:val="22"/>
                </w:rPr>
                <w:t>Proactive in anticipating and alerting others to problems with projects or processes.</w:t>
              </w:r>
            </w:ins>
          </w:p>
          <w:p w14:paraId="56D063DA" w14:textId="77777777" w:rsidR="00C126F7" w:rsidRPr="004872D5" w:rsidRDefault="00C126F7" w:rsidP="00683A36">
            <w:pPr>
              <w:pStyle w:val="Heading1"/>
              <w:spacing w:before="0" w:after="120"/>
              <w:rPr>
                <w:ins w:id="1121" w:author="Lynne Eckerle" w:date="2022-12-08T20:56:00Z"/>
                <w:rFonts w:ascii="Times New Roman" w:hAnsi="Times New Roman"/>
                <w:b w:val="0"/>
                <w:sz w:val="22"/>
                <w:szCs w:val="22"/>
              </w:rPr>
            </w:pPr>
            <w:ins w:id="1122" w:author="Lynne Eckerle" w:date="2022-12-08T20:56:00Z">
              <w:r w:rsidRPr="004872D5">
                <w:rPr>
                  <w:rFonts w:ascii="Times New Roman" w:hAnsi="Times New Roman"/>
                  <w:b w:val="0"/>
                  <w:sz w:val="22"/>
                  <w:szCs w:val="22"/>
                </w:rPr>
                <w:t>High detail orientation and accuracy.</w:t>
              </w:r>
            </w:ins>
          </w:p>
          <w:p w14:paraId="13938F25" w14:textId="77777777" w:rsidR="00C126F7" w:rsidRPr="004872D5" w:rsidRDefault="00C126F7" w:rsidP="00683A36">
            <w:pPr>
              <w:spacing w:after="120"/>
              <w:rPr>
                <w:ins w:id="1123" w:author="Lynne Eckerle" w:date="2022-12-08T20:56:00Z"/>
                <w:rFonts w:ascii="Times New Roman" w:hAnsi="Times New Roman"/>
                <w:sz w:val="22"/>
                <w:szCs w:val="22"/>
              </w:rPr>
            </w:pPr>
            <w:ins w:id="1124" w:author="Lynne Eckerle" w:date="2022-12-08T20:56:00Z">
              <w:r w:rsidRPr="004872D5">
                <w:rPr>
                  <w:rFonts w:ascii="Times New Roman" w:hAnsi="Times New Roman"/>
                  <w:sz w:val="22"/>
                  <w:szCs w:val="22"/>
                </w:rPr>
                <w:t>Takes initiative and needs little supervision.</w:t>
              </w:r>
            </w:ins>
          </w:p>
          <w:p w14:paraId="1EE735F7" w14:textId="77777777" w:rsidR="00C126F7" w:rsidRPr="004872D5" w:rsidRDefault="00C126F7" w:rsidP="00683A36">
            <w:pPr>
              <w:spacing w:after="120"/>
              <w:rPr>
                <w:ins w:id="1125" w:author="Lynne Eckerle" w:date="2022-12-08T20:56:00Z"/>
                <w:rFonts w:ascii="Times New Roman" w:hAnsi="Times New Roman"/>
                <w:sz w:val="22"/>
                <w:szCs w:val="22"/>
              </w:rPr>
            </w:pPr>
            <w:ins w:id="1126" w:author="Lynne Eckerle" w:date="2022-12-08T20:56:00Z">
              <w:r w:rsidRPr="004872D5">
                <w:rPr>
                  <w:rFonts w:ascii="Times New Roman" w:hAnsi="Times New Roman"/>
                  <w:sz w:val="22"/>
                  <w:szCs w:val="22"/>
                </w:rPr>
                <w:t>Able to prioritize, organize tasks and time, and follow up.</w:t>
              </w:r>
            </w:ins>
          </w:p>
          <w:p w14:paraId="270E0F10" w14:textId="77777777" w:rsidR="00C126F7" w:rsidRPr="004872D5" w:rsidRDefault="00C126F7" w:rsidP="00683A36">
            <w:pPr>
              <w:spacing w:after="120"/>
              <w:rPr>
                <w:ins w:id="1127" w:author="Lynne Eckerle" w:date="2022-12-08T20:56:00Z"/>
                <w:rFonts w:ascii="Times New Roman" w:hAnsi="Times New Roman"/>
                <w:sz w:val="22"/>
                <w:szCs w:val="22"/>
              </w:rPr>
            </w:pPr>
            <w:ins w:id="1128" w:author="Lynne Eckerle" w:date="2022-12-08T20:56:00Z">
              <w:r w:rsidRPr="004872D5">
                <w:rPr>
                  <w:rFonts w:ascii="Times New Roman" w:hAnsi="Times New Roman"/>
                  <w:sz w:val="22"/>
                  <w:szCs w:val="22"/>
                </w:rPr>
                <w:t>Performs responsibilities efficiently and timely.</w:t>
              </w:r>
            </w:ins>
          </w:p>
          <w:p w14:paraId="6164937B" w14:textId="77777777" w:rsidR="00C126F7" w:rsidRPr="004872D5" w:rsidRDefault="00C126F7" w:rsidP="00683A36">
            <w:pPr>
              <w:spacing w:after="120"/>
              <w:rPr>
                <w:ins w:id="1129" w:author="Lynne Eckerle" w:date="2022-12-08T20:56:00Z"/>
                <w:rFonts w:ascii="Times New Roman" w:hAnsi="Times New Roman"/>
                <w:sz w:val="22"/>
                <w:szCs w:val="22"/>
              </w:rPr>
            </w:pPr>
            <w:ins w:id="1130" w:author="Lynne Eckerle" w:date="2022-12-08T20:56:00Z">
              <w:r w:rsidRPr="004872D5">
                <w:rPr>
                  <w:rFonts w:ascii="Times New Roman" w:hAnsi="Times New Roman"/>
                  <w:sz w:val="22"/>
                  <w:szCs w:val="22"/>
                </w:rPr>
                <w:lastRenderedPageBreak/>
                <w:t>Able to juggle multiple requests and meet multiple deadlines.</w:t>
              </w:r>
            </w:ins>
          </w:p>
          <w:p w14:paraId="6A7AB823" w14:textId="77777777" w:rsidR="00C126F7" w:rsidRPr="004872D5" w:rsidRDefault="00C126F7" w:rsidP="00683A36">
            <w:pPr>
              <w:pStyle w:val="Heading1"/>
              <w:spacing w:before="0" w:after="120"/>
              <w:rPr>
                <w:ins w:id="1131" w:author="Lynne Eckerle" w:date="2022-12-08T20:56:00Z"/>
                <w:rFonts w:ascii="Times New Roman" w:hAnsi="Times New Roman"/>
                <w:b w:val="0"/>
                <w:sz w:val="22"/>
                <w:szCs w:val="22"/>
              </w:rPr>
            </w:pPr>
            <w:ins w:id="1132" w:author="Lynne Eckerle" w:date="2022-12-08T20:56:00Z">
              <w:r w:rsidRPr="004872D5">
                <w:rPr>
                  <w:rFonts w:ascii="Times New Roman" w:hAnsi="Times New Roman"/>
                  <w:b w:val="0"/>
                  <w:sz w:val="22"/>
                  <w:szCs w:val="22"/>
                </w:rPr>
                <w:t>Proficient in basic computer skills, i.e. Microsoft Word, Excel, Internet usage (e-mail) and the online reporting programs used throughout the organization.</w:t>
              </w:r>
            </w:ins>
          </w:p>
          <w:p w14:paraId="00F70A7C" w14:textId="77777777" w:rsidR="00C126F7" w:rsidRPr="004872D5" w:rsidRDefault="00C126F7" w:rsidP="00683A36">
            <w:pPr>
              <w:rPr>
                <w:ins w:id="1133" w:author="Lynne Eckerle" w:date="2022-12-08T20:56:00Z"/>
                <w:rFonts w:ascii="Times New Roman" w:hAnsi="Times New Roman"/>
                <w:sz w:val="22"/>
                <w:szCs w:val="22"/>
              </w:rPr>
            </w:pPr>
            <w:ins w:id="1134" w:author="Lynne Eckerle" w:date="2022-12-08T20:56:00Z">
              <w:r w:rsidRPr="004872D5">
                <w:rPr>
                  <w:rFonts w:ascii="Times New Roman" w:hAnsi="Times New Roman"/>
                  <w:sz w:val="22"/>
                  <w:szCs w:val="22"/>
                </w:rPr>
                <w:t>Demonstrates proficiency in basic mathematics.</w:t>
              </w:r>
            </w:ins>
          </w:p>
        </w:tc>
      </w:tr>
      <w:tr w:rsidR="00C126F7" w:rsidRPr="004872D5" w14:paraId="64942672" w14:textId="77777777" w:rsidTr="00683A36">
        <w:trPr>
          <w:ins w:id="1135" w:author="Lynne Eckerle" w:date="2022-12-08T20:56:00Z"/>
        </w:trPr>
        <w:tc>
          <w:tcPr>
            <w:tcW w:w="1428" w:type="dxa"/>
          </w:tcPr>
          <w:p w14:paraId="326D608A" w14:textId="77777777" w:rsidR="00C126F7" w:rsidRPr="004872D5" w:rsidRDefault="00C126F7" w:rsidP="00683A36">
            <w:pPr>
              <w:tabs>
                <w:tab w:val="left" w:pos="-720"/>
              </w:tabs>
              <w:suppressAutoHyphens/>
              <w:rPr>
                <w:ins w:id="1136" w:author="Lynne Eckerle" w:date="2022-12-08T20:56:00Z"/>
                <w:rFonts w:ascii="Times New Roman" w:hAnsi="Times New Roman"/>
                <w:b/>
                <w:spacing w:val="-2"/>
                <w:sz w:val="22"/>
                <w:szCs w:val="22"/>
              </w:rPr>
            </w:pPr>
            <w:ins w:id="1137" w:author="Lynne Eckerle" w:date="2022-12-08T20:56:00Z">
              <w:r w:rsidRPr="004872D5">
                <w:rPr>
                  <w:rFonts w:ascii="Times New Roman" w:hAnsi="Times New Roman"/>
                  <w:b/>
                  <w:spacing w:val="-2"/>
                  <w:sz w:val="22"/>
                  <w:szCs w:val="22"/>
                </w:rPr>
                <w:lastRenderedPageBreak/>
                <w:t>Experience, education, degrees, licenses</w:t>
              </w:r>
            </w:ins>
          </w:p>
        </w:tc>
        <w:tc>
          <w:tcPr>
            <w:tcW w:w="9000" w:type="dxa"/>
            <w:gridSpan w:val="2"/>
          </w:tcPr>
          <w:p w14:paraId="291D5009" w14:textId="77777777" w:rsidR="00C126F7" w:rsidRPr="004872D5" w:rsidRDefault="00C126F7" w:rsidP="00683A36">
            <w:pPr>
              <w:spacing w:after="120"/>
              <w:rPr>
                <w:ins w:id="1138" w:author="Lynne Eckerle" w:date="2022-12-08T20:56:00Z"/>
                <w:rFonts w:ascii="Times New Roman" w:hAnsi="Times New Roman"/>
                <w:sz w:val="22"/>
                <w:szCs w:val="22"/>
              </w:rPr>
            </w:pPr>
            <w:ins w:id="1139" w:author="Lynne Eckerle" w:date="2022-12-08T20:56:00Z">
              <w:r w:rsidRPr="004872D5">
                <w:rPr>
                  <w:rFonts w:ascii="Times New Roman" w:hAnsi="Times New Roman"/>
                  <w:sz w:val="22"/>
                  <w:szCs w:val="22"/>
                </w:rPr>
                <w:t>Minimum Baccalaureate Degree in a related area.    Must meet and maintain state licensure and credentialing requirements set forth in</w:t>
              </w:r>
              <w:r w:rsidRPr="004872D5">
                <w:rPr>
                  <w:rFonts w:ascii="Times New Roman" w:hAnsi="Times New Roman"/>
                  <w:b/>
                  <w:bCs/>
                  <w:i/>
                  <w:iCs/>
                  <w:sz w:val="22"/>
                  <w:szCs w:val="22"/>
                </w:rPr>
                <w:t xml:space="preserve"> Indiana First Steps Personnel Standards</w:t>
              </w:r>
              <w:r w:rsidRPr="004872D5">
                <w:rPr>
                  <w:rFonts w:ascii="Times New Roman" w:hAnsi="Times New Roman"/>
                  <w:sz w:val="22"/>
                  <w:szCs w:val="22"/>
                </w:rPr>
                <w:t xml:space="preserve"> and remain in good standing with the Indiana First Steps system.  Valid Driver’s License and automobile liability insurance.</w:t>
              </w:r>
            </w:ins>
          </w:p>
        </w:tc>
      </w:tr>
      <w:tr w:rsidR="00C126F7" w:rsidRPr="004872D5" w14:paraId="388ECF37" w14:textId="77777777" w:rsidTr="00683A36">
        <w:trPr>
          <w:ins w:id="1140" w:author="Lynne Eckerle" w:date="2022-12-08T20:56:00Z"/>
        </w:trPr>
        <w:tc>
          <w:tcPr>
            <w:tcW w:w="1428" w:type="dxa"/>
          </w:tcPr>
          <w:p w14:paraId="2293DC50" w14:textId="77777777" w:rsidR="00C126F7" w:rsidRPr="004872D5" w:rsidRDefault="00C126F7" w:rsidP="00683A36">
            <w:pPr>
              <w:tabs>
                <w:tab w:val="left" w:pos="-720"/>
              </w:tabs>
              <w:suppressAutoHyphens/>
              <w:rPr>
                <w:ins w:id="1141" w:author="Lynne Eckerle" w:date="2022-12-08T20:56:00Z"/>
                <w:rFonts w:ascii="Times New Roman" w:hAnsi="Times New Roman"/>
                <w:b/>
                <w:spacing w:val="-2"/>
                <w:sz w:val="22"/>
                <w:szCs w:val="22"/>
              </w:rPr>
            </w:pPr>
            <w:ins w:id="1142" w:author="Lynne Eckerle" w:date="2022-12-08T20:56:00Z">
              <w:r w:rsidRPr="004872D5">
                <w:rPr>
                  <w:rFonts w:ascii="Times New Roman" w:hAnsi="Times New Roman"/>
                  <w:b/>
                  <w:spacing w:val="-2"/>
                  <w:sz w:val="22"/>
                  <w:szCs w:val="22"/>
                </w:rPr>
                <w:t xml:space="preserve"> Physical demands</w:t>
              </w:r>
            </w:ins>
          </w:p>
          <w:p w14:paraId="1D77B2A5" w14:textId="77777777" w:rsidR="00C126F7" w:rsidRPr="004872D5" w:rsidRDefault="00C126F7" w:rsidP="00683A36">
            <w:pPr>
              <w:tabs>
                <w:tab w:val="left" w:pos="-720"/>
              </w:tabs>
              <w:suppressAutoHyphens/>
              <w:rPr>
                <w:ins w:id="1143" w:author="Lynne Eckerle" w:date="2022-12-08T20:56:00Z"/>
                <w:rFonts w:ascii="Times New Roman" w:hAnsi="Times New Roman"/>
                <w:b/>
                <w:spacing w:val="-2"/>
                <w:sz w:val="22"/>
                <w:szCs w:val="22"/>
              </w:rPr>
            </w:pPr>
          </w:p>
        </w:tc>
        <w:tc>
          <w:tcPr>
            <w:tcW w:w="9000" w:type="dxa"/>
            <w:gridSpan w:val="2"/>
          </w:tcPr>
          <w:p w14:paraId="140D25A8" w14:textId="77777777" w:rsidR="00C126F7" w:rsidRPr="004872D5" w:rsidRDefault="00C126F7" w:rsidP="00683A36">
            <w:pPr>
              <w:tabs>
                <w:tab w:val="left" w:pos="2160"/>
                <w:tab w:val="left" w:pos="5040"/>
                <w:tab w:val="left" w:pos="6480"/>
              </w:tabs>
              <w:spacing w:after="120"/>
              <w:rPr>
                <w:ins w:id="1144" w:author="Lynne Eckerle" w:date="2022-12-08T20:56:00Z"/>
                <w:rFonts w:ascii="Times New Roman" w:hAnsi="Times New Roman"/>
                <w:sz w:val="22"/>
                <w:szCs w:val="22"/>
              </w:rPr>
            </w:pPr>
            <w:ins w:id="1145" w:author="Lynne Eckerle" w:date="2022-12-08T20:56:00Z">
              <w:r w:rsidRPr="004872D5">
                <w:rPr>
                  <w:rFonts w:ascii="Times New Roman" w:hAnsi="Times New Roman"/>
                  <w:sz w:val="22"/>
                  <w:szCs w:val="22"/>
                </w:rPr>
                <w:t>The physical demands described here are representative of those that must be met by an employee to successfully perform the essential functions of this job.  Reasonable accommodations may be made to enable individuals with disabilities to perform the essential functions.</w:t>
              </w:r>
            </w:ins>
          </w:p>
          <w:p w14:paraId="576A5CF8" w14:textId="77777777" w:rsidR="00C126F7" w:rsidRDefault="00C126F7" w:rsidP="00683A36">
            <w:pPr>
              <w:tabs>
                <w:tab w:val="left" w:pos="2160"/>
                <w:tab w:val="left" w:pos="5040"/>
                <w:tab w:val="left" w:pos="6480"/>
              </w:tabs>
              <w:spacing w:after="120"/>
              <w:rPr>
                <w:ins w:id="1146" w:author="Lynne Eckerle" w:date="2022-12-08T20:56:00Z"/>
                <w:rFonts w:ascii="Times New Roman" w:hAnsi="Times New Roman"/>
                <w:sz w:val="22"/>
                <w:szCs w:val="22"/>
              </w:rPr>
            </w:pPr>
            <w:ins w:id="1147" w:author="Lynne Eckerle" w:date="2022-12-08T20:56:00Z">
              <w:r w:rsidRPr="004872D5">
                <w:rPr>
                  <w:rFonts w:ascii="Times New Roman" w:hAnsi="Times New Roman"/>
                  <w:sz w:val="22"/>
                  <w:szCs w:val="22"/>
                </w:rPr>
                <w:t xml:space="preserve">While performing the duties of this job, the employee is regularly required to use hands to finger, handle, or feel objects, tools, or controls.  Uses hands for writing and computer access </w:t>
              </w:r>
            </w:ins>
            <w:ins w:id="1148" w:author="Lynne Eckerle" w:date="2022-12-08T21:07:00Z">
              <w:r w:rsidR="00683A36" w:rsidRPr="004872D5">
                <w:rPr>
                  <w:rFonts w:ascii="Times New Roman" w:hAnsi="Times New Roman"/>
                  <w:sz w:val="22"/>
                  <w:szCs w:val="22"/>
                </w:rPr>
                <w:t>and for</w:t>
              </w:r>
            </w:ins>
            <w:ins w:id="1149" w:author="Lynne Eckerle" w:date="2022-12-08T20:56:00Z">
              <w:r w:rsidRPr="004872D5">
                <w:rPr>
                  <w:rFonts w:ascii="Times New Roman" w:hAnsi="Times New Roman"/>
                  <w:sz w:val="22"/>
                  <w:szCs w:val="22"/>
                </w:rPr>
                <w:t xml:space="preserve"> manipulating papers and driving</w:t>
              </w:r>
              <w:r>
                <w:rPr>
                  <w:rFonts w:ascii="Times New Roman" w:hAnsi="Times New Roman"/>
                  <w:sz w:val="22"/>
                  <w:szCs w:val="22"/>
                </w:rPr>
                <w:t xml:space="preserve">. </w:t>
              </w:r>
              <w:r w:rsidRPr="004872D5">
                <w:rPr>
                  <w:rFonts w:ascii="Times New Roman" w:hAnsi="Times New Roman"/>
                  <w:sz w:val="22"/>
                  <w:szCs w:val="22"/>
                </w:rPr>
                <w:t xml:space="preserve"> The employee frequently is required to talk or hear.  The employee is required to stand, walk, sit, reach with hands and arms, stoop, and occasionally kneel, crouch, or crawl.  </w:t>
              </w:r>
            </w:ins>
          </w:p>
          <w:p w14:paraId="267D861D" w14:textId="77777777" w:rsidR="00C126F7" w:rsidRPr="004872D5" w:rsidRDefault="00C126F7" w:rsidP="00683A36">
            <w:pPr>
              <w:tabs>
                <w:tab w:val="left" w:pos="2160"/>
                <w:tab w:val="left" w:pos="5040"/>
                <w:tab w:val="left" w:pos="6480"/>
              </w:tabs>
              <w:spacing w:after="120"/>
              <w:rPr>
                <w:ins w:id="1150" w:author="Lynne Eckerle" w:date="2022-12-08T20:56:00Z"/>
                <w:rFonts w:ascii="Times New Roman" w:hAnsi="Times New Roman"/>
                <w:sz w:val="22"/>
                <w:szCs w:val="22"/>
              </w:rPr>
            </w:pPr>
            <w:ins w:id="1151" w:author="Lynne Eckerle" w:date="2022-12-08T20:56:00Z">
              <w:r w:rsidRPr="004872D5">
                <w:rPr>
                  <w:rFonts w:ascii="Times New Roman" w:hAnsi="Times New Roman"/>
                  <w:sz w:val="22"/>
                  <w:szCs w:val="22"/>
                </w:rPr>
                <w:t xml:space="preserve">The employee must occasionally lift and/or move up to 15 pounds.  Specific vision abilities required by this job include close vision, distance vision, color vision, peripheral vision, depth perception, and the ability to adjust focus. </w:t>
              </w:r>
            </w:ins>
          </w:p>
        </w:tc>
      </w:tr>
      <w:tr w:rsidR="00C126F7" w:rsidRPr="004872D5" w14:paraId="175F7593" w14:textId="77777777" w:rsidTr="00683A36">
        <w:trPr>
          <w:ins w:id="1152" w:author="Lynne Eckerle" w:date="2022-12-08T20:56:00Z"/>
        </w:trPr>
        <w:tc>
          <w:tcPr>
            <w:tcW w:w="1428" w:type="dxa"/>
          </w:tcPr>
          <w:p w14:paraId="59B05229" w14:textId="77777777" w:rsidR="00C126F7" w:rsidRPr="004872D5" w:rsidRDefault="00C126F7" w:rsidP="00683A36">
            <w:pPr>
              <w:tabs>
                <w:tab w:val="left" w:pos="-720"/>
              </w:tabs>
              <w:suppressAutoHyphens/>
              <w:rPr>
                <w:ins w:id="1153" w:author="Lynne Eckerle" w:date="2022-12-08T20:56:00Z"/>
                <w:rFonts w:ascii="Times New Roman" w:hAnsi="Times New Roman"/>
                <w:b/>
                <w:spacing w:val="-2"/>
                <w:sz w:val="22"/>
                <w:szCs w:val="22"/>
              </w:rPr>
            </w:pPr>
            <w:ins w:id="1154" w:author="Lynne Eckerle" w:date="2022-12-08T20:56:00Z">
              <w:r w:rsidRPr="004872D5">
                <w:rPr>
                  <w:rFonts w:ascii="Times New Roman" w:hAnsi="Times New Roman"/>
                  <w:b/>
                  <w:spacing w:val="-2"/>
                  <w:sz w:val="22"/>
                  <w:szCs w:val="22"/>
                </w:rPr>
                <w:t>Work environment</w:t>
              </w:r>
            </w:ins>
          </w:p>
        </w:tc>
        <w:tc>
          <w:tcPr>
            <w:tcW w:w="9000" w:type="dxa"/>
            <w:gridSpan w:val="2"/>
          </w:tcPr>
          <w:p w14:paraId="5C4CDF49" w14:textId="77777777" w:rsidR="00C126F7" w:rsidRPr="000954AE" w:rsidRDefault="00C126F7" w:rsidP="00683A36">
            <w:pPr>
              <w:tabs>
                <w:tab w:val="left" w:pos="2160"/>
                <w:tab w:val="left" w:pos="5040"/>
                <w:tab w:val="left" w:pos="6480"/>
              </w:tabs>
              <w:rPr>
                <w:ins w:id="1155" w:author="Lynne Eckerle" w:date="2022-12-08T20:56:00Z"/>
                <w:rFonts w:ascii="Times New Roman" w:hAnsi="Times New Roman"/>
                <w:sz w:val="22"/>
                <w:szCs w:val="22"/>
              </w:rPr>
            </w:pPr>
            <w:ins w:id="1156" w:author="Lynne Eckerle" w:date="2022-12-08T20:56:00Z">
              <w:r w:rsidRPr="000954AE">
                <w:rPr>
                  <w:rFonts w:ascii="Times New Roman" w:hAnsi="Times New Roman"/>
                  <w:sz w:val="22"/>
                  <w:szCs w:val="22"/>
                </w:rPr>
                <w:t xml:space="preserve">Primary work location: a residentially-based office.   Residentially-based Service Coordinators must be present in the central office or travel to a central meeting location when </w:t>
              </w:r>
            </w:ins>
            <w:ins w:id="1157" w:author="Lynne Eckerle" w:date="2022-12-08T21:07:00Z">
              <w:r w:rsidR="00683A36" w:rsidRPr="000954AE">
                <w:rPr>
                  <w:rFonts w:ascii="Times New Roman" w:hAnsi="Times New Roman"/>
                  <w:sz w:val="22"/>
                  <w:szCs w:val="22"/>
                </w:rPr>
                <w:t>requested, Service</w:t>
              </w:r>
            </w:ins>
            <w:ins w:id="1158" w:author="Lynne Eckerle" w:date="2022-12-08T20:56:00Z">
              <w:r w:rsidRPr="000954AE">
                <w:rPr>
                  <w:rFonts w:ascii="Times New Roman" w:hAnsi="Times New Roman"/>
                  <w:sz w:val="22"/>
                  <w:szCs w:val="22"/>
                </w:rPr>
                <w:t xml:space="preserve"> Coordinators perform approximately quarter of the work time in client homes or at outside meetings, such as in the schools.           </w:t>
              </w:r>
            </w:ins>
          </w:p>
          <w:p w14:paraId="0C1EDF0C" w14:textId="77777777" w:rsidR="00C126F7" w:rsidRPr="000954AE" w:rsidRDefault="00C126F7" w:rsidP="00683A36">
            <w:pPr>
              <w:tabs>
                <w:tab w:val="left" w:pos="2160"/>
                <w:tab w:val="left" w:pos="5040"/>
                <w:tab w:val="left" w:pos="6480"/>
              </w:tabs>
              <w:rPr>
                <w:ins w:id="1159" w:author="Lynne Eckerle" w:date="2022-12-08T20:56:00Z"/>
                <w:rFonts w:ascii="Times New Roman" w:hAnsi="Times New Roman"/>
                <w:sz w:val="22"/>
                <w:szCs w:val="22"/>
              </w:rPr>
            </w:pPr>
            <w:ins w:id="1160" w:author="Lynne Eckerle" w:date="2022-12-08T20:56:00Z">
              <w:r w:rsidRPr="000954AE">
                <w:rPr>
                  <w:rFonts w:ascii="Times New Roman" w:hAnsi="Times New Roman"/>
                  <w:sz w:val="22"/>
                  <w:szCs w:val="22"/>
                </w:rPr>
                <w:t>The work environment characteristics described here are representative of those an employee encounters while performing the essential functions of this job.  Reasonable accommodations may be made to enable individuals with disabilities to perform the essential functions.</w:t>
              </w:r>
            </w:ins>
          </w:p>
        </w:tc>
      </w:tr>
      <w:tr w:rsidR="00C126F7" w:rsidRPr="004872D5" w14:paraId="7FE085E3" w14:textId="77777777" w:rsidTr="00683A36">
        <w:trPr>
          <w:ins w:id="1161" w:author="Lynne Eckerle" w:date="2022-12-08T20:56:00Z"/>
        </w:trPr>
        <w:tc>
          <w:tcPr>
            <w:tcW w:w="1428" w:type="dxa"/>
          </w:tcPr>
          <w:p w14:paraId="442E544E" w14:textId="77777777" w:rsidR="00C126F7" w:rsidRPr="004872D5" w:rsidRDefault="00C126F7" w:rsidP="00683A36">
            <w:pPr>
              <w:tabs>
                <w:tab w:val="left" w:pos="-720"/>
              </w:tabs>
              <w:suppressAutoHyphens/>
              <w:rPr>
                <w:ins w:id="1162" w:author="Lynne Eckerle" w:date="2022-12-08T20:56:00Z"/>
                <w:rFonts w:ascii="Times New Roman" w:hAnsi="Times New Roman"/>
                <w:b/>
                <w:spacing w:val="-2"/>
                <w:sz w:val="22"/>
                <w:szCs w:val="22"/>
              </w:rPr>
            </w:pPr>
            <w:ins w:id="1163" w:author="Lynne Eckerle" w:date="2022-12-08T20:56:00Z">
              <w:r w:rsidRPr="004872D5">
                <w:rPr>
                  <w:rFonts w:ascii="Times New Roman" w:hAnsi="Times New Roman"/>
                  <w:b/>
                  <w:spacing w:val="-2"/>
                  <w:sz w:val="22"/>
                  <w:szCs w:val="22"/>
                </w:rPr>
                <w:t>Travel</w:t>
              </w:r>
            </w:ins>
          </w:p>
        </w:tc>
        <w:tc>
          <w:tcPr>
            <w:tcW w:w="9000" w:type="dxa"/>
            <w:gridSpan w:val="2"/>
          </w:tcPr>
          <w:p w14:paraId="40650E40" w14:textId="77777777" w:rsidR="00C126F7" w:rsidRPr="004872D5" w:rsidRDefault="00C126F7" w:rsidP="00683A36">
            <w:pPr>
              <w:tabs>
                <w:tab w:val="left" w:pos="2160"/>
                <w:tab w:val="left" w:pos="5040"/>
                <w:tab w:val="left" w:pos="6480"/>
              </w:tabs>
              <w:rPr>
                <w:ins w:id="1164" w:author="Lynne Eckerle" w:date="2022-12-08T20:56:00Z"/>
                <w:rFonts w:ascii="Times New Roman" w:hAnsi="Times New Roman"/>
                <w:spacing w:val="-2"/>
                <w:sz w:val="22"/>
                <w:szCs w:val="22"/>
              </w:rPr>
            </w:pPr>
            <w:ins w:id="1165" w:author="Lynne Eckerle" w:date="2022-12-08T20:56:00Z">
              <w:r w:rsidRPr="004872D5">
                <w:rPr>
                  <w:rFonts w:ascii="Times New Roman" w:hAnsi="Times New Roman"/>
                  <w:spacing w:val="-2"/>
                  <w:sz w:val="22"/>
                  <w:szCs w:val="22"/>
                </w:rPr>
                <w:t xml:space="preserve">Requires travel to conferences and trainings, to local meetings, and to a minimum of   approximately 100 visits to client homes each quarter.  Residentially-based Service Coordinators must travel </w:t>
              </w:r>
              <w:r>
                <w:rPr>
                  <w:rFonts w:ascii="Times New Roman" w:hAnsi="Times New Roman"/>
                  <w:spacing w:val="-2"/>
                  <w:sz w:val="22"/>
                  <w:szCs w:val="22"/>
                </w:rPr>
                <w:t xml:space="preserve">for meetings </w:t>
              </w:r>
              <w:r w:rsidRPr="004872D5">
                <w:rPr>
                  <w:rFonts w:ascii="Times New Roman" w:hAnsi="Times New Roman"/>
                  <w:spacing w:val="-2"/>
                  <w:sz w:val="22"/>
                  <w:szCs w:val="22"/>
                </w:rPr>
                <w:t>to</w:t>
              </w:r>
              <w:r>
                <w:rPr>
                  <w:rFonts w:ascii="Times New Roman" w:hAnsi="Times New Roman"/>
                  <w:spacing w:val="-2"/>
                  <w:sz w:val="22"/>
                  <w:szCs w:val="22"/>
                </w:rPr>
                <w:t xml:space="preserve"> a central location when requested.</w:t>
              </w:r>
              <w:r w:rsidRPr="004872D5">
                <w:rPr>
                  <w:rFonts w:ascii="Times New Roman" w:hAnsi="Times New Roman"/>
                  <w:spacing w:val="-2"/>
                  <w:sz w:val="22"/>
                  <w:szCs w:val="22"/>
                </w:rPr>
                <w:t xml:space="preserve"> </w:t>
              </w:r>
            </w:ins>
          </w:p>
        </w:tc>
      </w:tr>
    </w:tbl>
    <w:p w14:paraId="637D5118" w14:textId="77777777" w:rsidR="00C126F7" w:rsidRPr="004872D5" w:rsidRDefault="00C126F7" w:rsidP="00C126F7">
      <w:pPr>
        <w:pStyle w:val="Heading2"/>
        <w:rPr>
          <w:ins w:id="1166" w:author="Lynne Eckerle" w:date="2022-12-08T20:56:00Z"/>
          <w:spacing w:val="-3"/>
          <w:sz w:val="28"/>
          <w:szCs w:val="28"/>
        </w:rPr>
      </w:pPr>
    </w:p>
    <w:p w14:paraId="599CFAD5" w14:textId="77777777" w:rsidR="00C126F7" w:rsidRPr="004872D5" w:rsidRDefault="00C126F7" w:rsidP="00C126F7">
      <w:pPr>
        <w:rPr>
          <w:ins w:id="1167" w:author="Lynne Eckerle" w:date="2022-12-08T20:56:00Z"/>
          <w:rFonts w:ascii="Times New Roman" w:hAnsi="Times New Roman"/>
          <w:sz w:val="22"/>
          <w:szCs w:val="22"/>
        </w:rPr>
      </w:pPr>
      <w:ins w:id="1168" w:author="Lynne Eckerle" w:date="2022-12-08T20:56:00Z">
        <w:r w:rsidRPr="004872D5">
          <w:rPr>
            <w:rFonts w:ascii="Times New Roman" w:hAnsi="Times New Roman"/>
            <w:sz w:val="22"/>
            <w:szCs w:val="22"/>
          </w:rPr>
          <w:t>I have read and understand the responsibilities and requirements of my job description.</w:t>
        </w:r>
      </w:ins>
    </w:p>
    <w:p w14:paraId="764F938B" w14:textId="77777777" w:rsidR="00C126F7" w:rsidRPr="004872D5" w:rsidRDefault="00C126F7" w:rsidP="00C126F7">
      <w:pPr>
        <w:rPr>
          <w:ins w:id="1169" w:author="Lynne Eckerle" w:date="2022-12-08T20:56:00Z"/>
          <w:rFonts w:ascii="Times New Roman" w:hAnsi="Times New Roman"/>
          <w:sz w:val="22"/>
          <w:szCs w:val="22"/>
        </w:rPr>
      </w:pPr>
    </w:p>
    <w:p w14:paraId="65DC375A" w14:textId="77777777" w:rsidR="00C126F7" w:rsidRPr="004872D5" w:rsidRDefault="00C126F7" w:rsidP="00C126F7">
      <w:pPr>
        <w:rPr>
          <w:ins w:id="1170" w:author="Lynne Eckerle" w:date="2022-12-08T20:56:00Z"/>
          <w:rFonts w:ascii="Times New Roman" w:hAnsi="Times New Roman"/>
          <w:sz w:val="22"/>
          <w:szCs w:val="22"/>
        </w:rPr>
      </w:pPr>
    </w:p>
    <w:p w14:paraId="4C445B46" w14:textId="77777777" w:rsidR="00C126F7" w:rsidRPr="004872D5" w:rsidRDefault="00C126F7" w:rsidP="00C126F7">
      <w:pPr>
        <w:pStyle w:val="NoSpacing"/>
        <w:rPr>
          <w:ins w:id="1171" w:author="Lynne Eckerle" w:date="2022-12-08T20:56:00Z"/>
        </w:rPr>
      </w:pPr>
      <w:ins w:id="1172" w:author="Lynne Eckerle" w:date="2022-12-08T20:56:00Z">
        <w:r w:rsidRPr="004872D5">
          <w:t>___________________________</w:t>
        </w:r>
      </w:ins>
    </w:p>
    <w:p w14:paraId="756E75A0" w14:textId="77777777" w:rsidR="00C126F7" w:rsidRPr="004872D5" w:rsidRDefault="00C126F7" w:rsidP="00C126F7">
      <w:pPr>
        <w:pStyle w:val="NoSpacing"/>
        <w:rPr>
          <w:ins w:id="1173" w:author="Lynne Eckerle" w:date="2022-12-08T20:56:00Z"/>
          <w:rFonts w:ascii="Times New Roman" w:hAnsi="Times New Roman"/>
          <w:sz w:val="22"/>
          <w:szCs w:val="22"/>
        </w:rPr>
      </w:pPr>
      <w:ins w:id="1174" w:author="Lynne Eckerle" w:date="2022-12-08T20:56:00Z">
        <w:r w:rsidRPr="004872D5">
          <w:rPr>
            <w:rFonts w:ascii="Times New Roman" w:hAnsi="Times New Roman"/>
            <w:sz w:val="22"/>
            <w:szCs w:val="22"/>
          </w:rPr>
          <w:t>Employee Signature</w:t>
        </w:r>
        <w:r w:rsidRPr="004872D5">
          <w:rPr>
            <w:rFonts w:ascii="Times New Roman" w:hAnsi="Times New Roman"/>
            <w:sz w:val="22"/>
            <w:szCs w:val="22"/>
          </w:rPr>
          <w:tab/>
        </w:r>
        <w:r w:rsidRPr="004872D5">
          <w:rPr>
            <w:rFonts w:ascii="Times New Roman" w:hAnsi="Times New Roman"/>
            <w:sz w:val="22"/>
            <w:szCs w:val="22"/>
          </w:rPr>
          <w:tab/>
          <w:t>Date</w:t>
        </w:r>
      </w:ins>
    </w:p>
    <w:p w14:paraId="29A37C3A" w14:textId="77777777" w:rsidR="00C126F7" w:rsidRPr="004872D5" w:rsidRDefault="00C126F7" w:rsidP="00C126F7">
      <w:pPr>
        <w:pStyle w:val="NoSpacing"/>
        <w:rPr>
          <w:ins w:id="1175" w:author="Lynne Eckerle" w:date="2022-12-08T20:56:00Z"/>
          <w:rFonts w:ascii="Times New Roman" w:hAnsi="Times New Roman"/>
          <w:sz w:val="22"/>
          <w:szCs w:val="22"/>
        </w:rPr>
      </w:pPr>
    </w:p>
    <w:p w14:paraId="7FE195B5" w14:textId="77777777" w:rsidR="00C126F7" w:rsidRPr="004872D5" w:rsidRDefault="00C126F7" w:rsidP="00C126F7">
      <w:pPr>
        <w:pStyle w:val="NoSpacing"/>
        <w:rPr>
          <w:ins w:id="1176" w:author="Lynne Eckerle" w:date="2022-12-08T20:56:00Z"/>
          <w:rFonts w:ascii="Times New Roman" w:hAnsi="Times New Roman"/>
          <w:sz w:val="22"/>
          <w:szCs w:val="22"/>
        </w:rPr>
      </w:pPr>
    </w:p>
    <w:p w14:paraId="0C393C64" w14:textId="77777777" w:rsidR="00C126F7" w:rsidRPr="004872D5" w:rsidRDefault="00C126F7" w:rsidP="00C126F7">
      <w:pPr>
        <w:pStyle w:val="NoSpacing"/>
        <w:rPr>
          <w:ins w:id="1177" w:author="Lynne Eckerle" w:date="2022-12-08T20:56:00Z"/>
          <w:rFonts w:ascii="Times New Roman" w:hAnsi="Times New Roman"/>
          <w:sz w:val="22"/>
          <w:szCs w:val="22"/>
        </w:rPr>
      </w:pPr>
    </w:p>
    <w:p w14:paraId="0ACE70B8" w14:textId="77777777" w:rsidR="00C126F7" w:rsidRPr="004872D5" w:rsidRDefault="00C126F7" w:rsidP="00C126F7">
      <w:pPr>
        <w:pStyle w:val="NoSpacing"/>
        <w:rPr>
          <w:ins w:id="1178" w:author="Lynne Eckerle" w:date="2022-12-08T20:56:00Z"/>
          <w:rFonts w:ascii="Times New Roman" w:hAnsi="Times New Roman"/>
          <w:sz w:val="22"/>
          <w:szCs w:val="22"/>
        </w:rPr>
      </w:pPr>
      <w:ins w:id="1179" w:author="Lynne Eckerle" w:date="2022-12-08T20:56:00Z">
        <w:r w:rsidRPr="004872D5">
          <w:rPr>
            <w:rFonts w:ascii="Times New Roman" w:hAnsi="Times New Roman"/>
            <w:sz w:val="22"/>
            <w:szCs w:val="22"/>
          </w:rPr>
          <w:t>_________________________________</w:t>
        </w:r>
      </w:ins>
    </w:p>
    <w:p w14:paraId="2CC6F2A6" w14:textId="77777777" w:rsidR="00C126F7" w:rsidRPr="004872D5" w:rsidRDefault="00C126F7" w:rsidP="00C126F7">
      <w:pPr>
        <w:pStyle w:val="NoSpacing"/>
        <w:rPr>
          <w:ins w:id="1180" w:author="Lynne Eckerle" w:date="2022-12-08T20:56:00Z"/>
          <w:rFonts w:ascii="Times New Roman" w:hAnsi="Times New Roman"/>
          <w:sz w:val="22"/>
          <w:szCs w:val="22"/>
        </w:rPr>
      </w:pPr>
      <w:ins w:id="1181" w:author="Lynne Eckerle" w:date="2022-12-08T20:56:00Z">
        <w:r w:rsidRPr="004872D5">
          <w:rPr>
            <w:rFonts w:ascii="Times New Roman" w:hAnsi="Times New Roman"/>
            <w:sz w:val="22"/>
            <w:szCs w:val="22"/>
          </w:rPr>
          <w:t>Supervisor Signature</w:t>
        </w:r>
        <w:r w:rsidRPr="004872D5">
          <w:rPr>
            <w:rFonts w:ascii="Times New Roman" w:hAnsi="Times New Roman"/>
            <w:sz w:val="22"/>
            <w:szCs w:val="22"/>
          </w:rPr>
          <w:tab/>
        </w:r>
        <w:r w:rsidRPr="004872D5">
          <w:rPr>
            <w:rFonts w:ascii="Times New Roman" w:hAnsi="Times New Roman"/>
            <w:sz w:val="22"/>
            <w:szCs w:val="22"/>
          </w:rPr>
          <w:tab/>
          <w:t>Date</w:t>
        </w:r>
      </w:ins>
    </w:p>
    <w:p w14:paraId="67579FCC" w14:textId="77777777" w:rsidR="00C126F7" w:rsidRDefault="00C126F7">
      <w:pPr>
        <w:rPr>
          <w:ins w:id="1182" w:author="Lynne Eckerle" w:date="2022-12-08T20:56:00Z"/>
          <w:rFonts w:ascii="Times New Roman" w:hAnsi="Times New Roman"/>
          <w:b/>
          <w:spacing w:val="-2"/>
          <w:szCs w:val="24"/>
        </w:rPr>
      </w:pPr>
      <w:ins w:id="1183" w:author="Lynne Eckerle" w:date="2022-12-08T20:56:00Z">
        <w:r>
          <w:rPr>
            <w:rFonts w:ascii="Times New Roman" w:hAnsi="Times New Roman"/>
            <w:b/>
            <w:spacing w:val="-2"/>
            <w:szCs w:val="24"/>
          </w:rPr>
          <w:br w:type="page"/>
        </w:r>
      </w:ins>
    </w:p>
    <w:p w14:paraId="279A389E" w14:textId="77777777" w:rsidR="00571611" w:rsidRPr="00F448A5" w:rsidRDefault="00571611" w:rsidP="00571611">
      <w:pPr>
        <w:tabs>
          <w:tab w:val="left" w:pos="-720"/>
        </w:tabs>
        <w:suppressAutoHyphens/>
        <w:rPr>
          <w:ins w:id="1184" w:author="Lynne Eckerle" w:date="2022-12-08T21:13:00Z"/>
          <w:rFonts w:ascii="Times New Roman" w:hAnsi="Times New Roman"/>
          <w:b/>
          <w:spacing w:val="-2"/>
          <w:szCs w:val="24"/>
        </w:rPr>
      </w:pPr>
      <w:ins w:id="1185" w:author="Lynne Eckerle" w:date="2022-12-08T21:13:00Z">
        <w:r>
          <w:rPr>
            <w:rFonts w:ascii="Times New Roman" w:hAnsi="Times New Roman"/>
            <w:b/>
            <w:spacing w:val="-2"/>
            <w:szCs w:val="24"/>
          </w:rPr>
          <w:lastRenderedPageBreak/>
          <w:t>Thrive Alliance</w:t>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sidRPr="00F448A5">
          <w:rPr>
            <w:rFonts w:ascii="Times New Roman" w:hAnsi="Times New Roman"/>
            <w:b/>
            <w:spacing w:val="-2"/>
            <w:szCs w:val="24"/>
          </w:rPr>
          <w:tab/>
        </w:r>
        <w:r w:rsidRPr="00F448A5">
          <w:rPr>
            <w:rFonts w:ascii="Times New Roman" w:hAnsi="Times New Roman"/>
            <w:b/>
            <w:spacing w:val="-2"/>
            <w:szCs w:val="24"/>
          </w:rPr>
          <w:tab/>
        </w:r>
        <w:r w:rsidRPr="00F448A5">
          <w:rPr>
            <w:rFonts w:ascii="Times New Roman" w:hAnsi="Times New Roman"/>
            <w:b/>
            <w:spacing w:val="-2"/>
            <w:szCs w:val="24"/>
          </w:rPr>
          <w:tab/>
        </w:r>
        <w:r w:rsidRPr="00F448A5">
          <w:rPr>
            <w:rFonts w:ascii="Times New Roman" w:hAnsi="Times New Roman"/>
            <w:b/>
            <w:spacing w:val="-2"/>
            <w:szCs w:val="24"/>
          </w:rPr>
          <w:tab/>
          <w:t>Job Description</w:t>
        </w:r>
      </w:ins>
    </w:p>
    <w:p w14:paraId="627AC144" w14:textId="77777777" w:rsidR="00571611" w:rsidRPr="00F448A5" w:rsidRDefault="00571611" w:rsidP="00571611">
      <w:pPr>
        <w:tabs>
          <w:tab w:val="left" w:pos="-720"/>
        </w:tabs>
        <w:suppressAutoHyphens/>
        <w:rPr>
          <w:ins w:id="1186" w:author="Lynne Eckerle" w:date="2022-12-08T21:13:00Z"/>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5754"/>
        <w:gridCol w:w="3246"/>
      </w:tblGrid>
      <w:tr w:rsidR="00571611" w:rsidRPr="00F448A5" w14:paraId="594596E6" w14:textId="77777777" w:rsidTr="009B2BF4">
        <w:trPr>
          <w:ins w:id="1187" w:author="Lynne Eckerle" w:date="2022-12-08T21:13:00Z"/>
        </w:trPr>
        <w:tc>
          <w:tcPr>
            <w:tcW w:w="1428" w:type="dxa"/>
          </w:tcPr>
          <w:p w14:paraId="1A552C91" w14:textId="77777777" w:rsidR="00571611" w:rsidRPr="00F448A5" w:rsidRDefault="00571611" w:rsidP="009B2BF4">
            <w:pPr>
              <w:tabs>
                <w:tab w:val="left" w:pos="-720"/>
              </w:tabs>
              <w:suppressAutoHyphens/>
              <w:rPr>
                <w:ins w:id="1188" w:author="Lynne Eckerle" w:date="2022-12-08T21:13:00Z"/>
                <w:rFonts w:ascii="Times New Roman" w:hAnsi="Times New Roman"/>
                <w:b/>
                <w:spacing w:val="-2"/>
                <w:sz w:val="22"/>
                <w:szCs w:val="22"/>
              </w:rPr>
            </w:pPr>
            <w:ins w:id="1189" w:author="Lynne Eckerle" w:date="2022-12-08T21:13:00Z">
              <w:r w:rsidRPr="00F448A5">
                <w:rPr>
                  <w:rFonts w:ascii="Times New Roman" w:hAnsi="Times New Roman"/>
                  <w:b/>
                  <w:spacing w:val="-2"/>
                  <w:sz w:val="22"/>
                  <w:szCs w:val="22"/>
                </w:rPr>
                <w:t>Title</w:t>
              </w:r>
            </w:ins>
          </w:p>
        </w:tc>
        <w:tc>
          <w:tcPr>
            <w:tcW w:w="5754" w:type="dxa"/>
          </w:tcPr>
          <w:p w14:paraId="509B6881" w14:textId="77777777" w:rsidR="00571611" w:rsidRPr="00F448A5" w:rsidRDefault="00571611" w:rsidP="009B2BF4">
            <w:pPr>
              <w:tabs>
                <w:tab w:val="left" w:pos="-720"/>
              </w:tabs>
              <w:suppressAutoHyphens/>
              <w:rPr>
                <w:ins w:id="1190" w:author="Lynne Eckerle" w:date="2022-12-08T21:13:00Z"/>
                <w:rFonts w:ascii="Times New Roman" w:hAnsi="Times New Roman"/>
                <w:spacing w:val="-2"/>
                <w:sz w:val="22"/>
                <w:szCs w:val="22"/>
              </w:rPr>
            </w:pPr>
            <w:ins w:id="1191" w:author="Lynne Eckerle" w:date="2022-12-08T21:13:00Z">
              <w:r w:rsidRPr="00F448A5">
                <w:rPr>
                  <w:rFonts w:ascii="Times New Roman" w:hAnsi="Times New Roman"/>
                  <w:sz w:val="22"/>
                  <w:szCs w:val="22"/>
                </w:rPr>
                <w:t>First Steps – South East Service Coordinator</w:t>
              </w:r>
              <w:r>
                <w:rPr>
                  <w:rFonts w:ascii="Times New Roman" w:hAnsi="Times New Roman"/>
                  <w:sz w:val="22"/>
                  <w:szCs w:val="22"/>
                </w:rPr>
                <w:t xml:space="preserve"> </w:t>
              </w:r>
              <w:r w:rsidRPr="0018748F">
                <w:rPr>
                  <w:rFonts w:ascii="Times New Roman" w:hAnsi="Times New Roman"/>
                  <w:sz w:val="22"/>
                  <w:szCs w:val="22"/>
                </w:rPr>
                <w:t>Level 3</w:t>
              </w:r>
            </w:ins>
          </w:p>
        </w:tc>
        <w:tc>
          <w:tcPr>
            <w:tcW w:w="3246" w:type="dxa"/>
          </w:tcPr>
          <w:p w14:paraId="7504EEAF" w14:textId="77777777" w:rsidR="00571611" w:rsidRPr="00F448A5" w:rsidRDefault="00571611" w:rsidP="009B2BF4">
            <w:pPr>
              <w:tabs>
                <w:tab w:val="left" w:pos="-720"/>
              </w:tabs>
              <w:suppressAutoHyphens/>
              <w:rPr>
                <w:ins w:id="1192" w:author="Lynne Eckerle" w:date="2022-12-08T21:13:00Z"/>
                <w:rFonts w:ascii="Times New Roman" w:hAnsi="Times New Roman"/>
                <w:b/>
                <w:spacing w:val="-2"/>
                <w:sz w:val="22"/>
                <w:szCs w:val="22"/>
              </w:rPr>
            </w:pPr>
            <w:ins w:id="1193" w:author="Lynne Eckerle" w:date="2022-12-08T21:13:00Z">
              <w:r w:rsidRPr="00F448A5">
                <w:rPr>
                  <w:rFonts w:ascii="Times New Roman" w:hAnsi="Times New Roman"/>
                  <w:b/>
                  <w:spacing w:val="-2"/>
                  <w:sz w:val="22"/>
                  <w:szCs w:val="22"/>
                </w:rPr>
                <w:t>Exempt</w:t>
              </w:r>
            </w:ins>
          </w:p>
        </w:tc>
      </w:tr>
      <w:tr w:rsidR="00571611" w:rsidRPr="00F448A5" w14:paraId="1252F262" w14:textId="77777777" w:rsidTr="009B2BF4">
        <w:trPr>
          <w:ins w:id="1194" w:author="Lynne Eckerle" w:date="2022-12-08T21:13:00Z"/>
        </w:trPr>
        <w:tc>
          <w:tcPr>
            <w:tcW w:w="1428" w:type="dxa"/>
          </w:tcPr>
          <w:p w14:paraId="5DBAE1F9" w14:textId="77777777" w:rsidR="00571611" w:rsidRPr="00F448A5" w:rsidRDefault="00571611" w:rsidP="009B2BF4">
            <w:pPr>
              <w:tabs>
                <w:tab w:val="left" w:pos="-720"/>
              </w:tabs>
              <w:suppressAutoHyphens/>
              <w:rPr>
                <w:ins w:id="1195" w:author="Lynne Eckerle" w:date="2022-12-08T21:13:00Z"/>
                <w:rFonts w:ascii="Times New Roman" w:hAnsi="Times New Roman"/>
                <w:b/>
                <w:spacing w:val="-2"/>
                <w:sz w:val="22"/>
                <w:szCs w:val="22"/>
              </w:rPr>
            </w:pPr>
            <w:ins w:id="1196" w:author="Lynne Eckerle" w:date="2022-12-08T21:13:00Z">
              <w:r w:rsidRPr="00F448A5">
                <w:rPr>
                  <w:rFonts w:ascii="Times New Roman" w:hAnsi="Times New Roman"/>
                  <w:b/>
                  <w:spacing w:val="-2"/>
                  <w:sz w:val="22"/>
                  <w:szCs w:val="22"/>
                </w:rPr>
                <w:t>Reports to</w:t>
              </w:r>
            </w:ins>
          </w:p>
          <w:p w14:paraId="657C074A" w14:textId="77777777" w:rsidR="00571611" w:rsidRPr="00F448A5" w:rsidRDefault="00571611" w:rsidP="009B2BF4">
            <w:pPr>
              <w:tabs>
                <w:tab w:val="left" w:pos="-720"/>
              </w:tabs>
              <w:suppressAutoHyphens/>
              <w:rPr>
                <w:ins w:id="1197" w:author="Lynne Eckerle" w:date="2022-12-08T21:13:00Z"/>
                <w:rFonts w:ascii="Times New Roman" w:hAnsi="Times New Roman"/>
                <w:b/>
                <w:spacing w:val="-2"/>
                <w:sz w:val="22"/>
                <w:szCs w:val="22"/>
              </w:rPr>
            </w:pPr>
          </w:p>
        </w:tc>
        <w:tc>
          <w:tcPr>
            <w:tcW w:w="5754" w:type="dxa"/>
          </w:tcPr>
          <w:p w14:paraId="6230890F" w14:textId="77777777" w:rsidR="00571611" w:rsidRPr="00F448A5" w:rsidRDefault="00571611" w:rsidP="009B2BF4">
            <w:pPr>
              <w:tabs>
                <w:tab w:val="left" w:pos="-720"/>
              </w:tabs>
              <w:suppressAutoHyphens/>
              <w:rPr>
                <w:ins w:id="1198" w:author="Lynne Eckerle" w:date="2022-12-08T21:13:00Z"/>
                <w:rFonts w:ascii="Times New Roman" w:hAnsi="Times New Roman"/>
                <w:spacing w:val="-2"/>
                <w:sz w:val="22"/>
                <w:szCs w:val="22"/>
              </w:rPr>
            </w:pPr>
            <w:ins w:id="1199" w:author="Lynne Eckerle" w:date="2022-12-08T21:13:00Z">
              <w:r w:rsidRPr="00F448A5">
                <w:rPr>
                  <w:rFonts w:ascii="Times New Roman" w:hAnsi="Times New Roman"/>
                  <w:spacing w:val="-2"/>
                  <w:sz w:val="22"/>
                  <w:szCs w:val="22"/>
                </w:rPr>
                <w:t>First Steps—South East Program Director</w:t>
              </w:r>
            </w:ins>
          </w:p>
        </w:tc>
        <w:tc>
          <w:tcPr>
            <w:tcW w:w="3246" w:type="dxa"/>
          </w:tcPr>
          <w:p w14:paraId="7B06E2DB" w14:textId="77777777" w:rsidR="00571611" w:rsidRPr="00F448A5" w:rsidRDefault="00571611" w:rsidP="009B2BF4">
            <w:pPr>
              <w:tabs>
                <w:tab w:val="left" w:pos="-720"/>
              </w:tabs>
              <w:suppressAutoHyphens/>
              <w:rPr>
                <w:ins w:id="1200" w:author="Lynne Eckerle" w:date="2022-12-08T21:13:00Z"/>
                <w:rFonts w:ascii="Times New Roman" w:hAnsi="Times New Roman"/>
                <w:spacing w:val="-2"/>
                <w:sz w:val="22"/>
                <w:szCs w:val="22"/>
              </w:rPr>
            </w:pPr>
            <w:ins w:id="1201" w:author="Lynne Eckerle" w:date="2022-12-08T21:13:00Z">
              <w:r w:rsidRPr="00F448A5">
                <w:rPr>
                  <w:rFonts w:ascii="Times New Roman" w:hAnsi="Times New Roman"/>
                  <w:b/>
                  <w:spacing w:val="-2"/>
                  <w:sz w:val="22"/>
                  <w:szCs w:val="22"/>
                </w:rPr>
                <w:t>Date last revised:</w:t>
              </w:r>
            </w:ins>
          </w:p>
          <w:p w14:paraId="5239E6AA" w14:textId="77777777" w:rsidR="00571611" w:rsidRPr="00F448A5" w:rsidRDefault="00571611" w:rsidP="009B2BF4">
            <w:pPr>
              <w:tabs>
                <w:tab w:val="left" w:pos="-720"/>
              </w:tabs>
              <w:suppressAutoHyphens/>
              <w:rPr>
                <w:ins w:id="1202" w:author="Lynne Eckerle" w:date="2022-12-08T21:13:00Z"/>
                <w:rFonts w:ascii="Times New Roman" w:hAnsi="Times New Roman"/>
                <w:spacing w:val="-2"/>
                <w:sz w:val="22"/>
                <w:szCs w:val="22"/>
              </w:rPr>
            </w:pPr>
            <w:ins w:id="1203" w:author="Lynne Eckerle" w:date="2022-12-08T21:13:00Z">
              <w:r>
                <w:rPr>
                  <w:rFonts w:ascii="Times New Roman" w:hAnsi="Times New Roman"/>
                  <w:spacing w:val="-2"/>
                  <w:sz w:val="22"/>
                  <w:szCs w:val="22"/>
                </w:rPr>
                <w:t>June 2013</w:t>
              </w:r>
            </w:ins>
          </w:p>
        </w:tc>
      </w:tr>
      <w:tr w:rsidR="00571611" w:rsidRPr="00F448A5" w14:paraId="71EC5901" w14:textId="77777777" w:rsidTr="009B2BF4">
        <w:trPr>
          <w:ins w:id="1204" w:author="Lynne Eckerle" w:date="2022-12-08T21:13:00Z"/>
        </w:trPr>
        <w:tc>
          <w:tcPr>
            <w:tcW w:w="1428" w:type="dxa"/>
          </w:tcPr>
          <w:p w14:paraId="13295F4A" w14:textId="77777777" w:rsidR="00571611" w:rsidRPr="00F448A5" w:rsidRDefault="00571611" w:rsidP="009B2BF4">
            <w:pPr>
              <w:tabs>
                <w:tab w:val="left" w:pos="-720"/>
              </w:tabs>
              <w:suppressAutoHyphens/>
              <w:rPr>
                <w:ins w:id="1205" w:author="Lynne Eckerle" w:date="2022-12-08T21:13:00Z"/>
                <w:rFonts w:ascii="Times New Roman" w:hAnsi="Times New Roman"/>
                <w:b/>
                <w:spacing w:val="-2"/>
                <w:sz w:val="22"/>
                <w:szCs w:val="22"/>
              </w:rPr>
            </w:pPr>
            <w:ins w:id="1206" w:author="Lynne Eckerle" w:date="2022-12-08T21:13:00Z">
              <w:r w:rsidRPr="00F448A5">
                <w:rPr>
                  <w:rFonts w:ascii="Times New Roman" w:hAnsi="Times New Roman"/>
                  <w:b/>
                  <w:spacing w:val="-2"/>
                  <w:sz w:val="22"/>
                  <w:szCs w:val="22"/>
                </w:rPr>
                <w:t>Supervises</w:t>
              </w:r>
            </w:ins>
          </w:p>
        </w:tc>
        <w:tc>
          <w:tcPr>
            <w:tcW w:w="9000" w:type="dxa"/>
            <w:gridSpan w:val="2"/>
          </w:tcPr>
          <w:p w14:paraId="35394A83" w14:textId="77777777" w:rsidR="00571611" w:rsidRPr="00F448A5" w:rsidRDefault="00571611" w:rsidP="009B2BF4">
            <w:pPr>
              <w:tabs>
                <w:tab w:val="left" w:pos="-720"/>
              </w:tabs>
              <w:suppressAutoHyphens/>
              <w:rPr>
                <w:ins w:id="1207" w:author="Lynne Eckerle" w:date="2022-12-08T21:13:00Z"/>
                <w:rFonts w:ascii="Times New Roman" w:hAnsi="Times New Roman"/>
                <w:spacing w:val="-2"/>
                <w:sz w:val="22"/>
                <w:szCs w:val="22"/>
              </w:rPr>
            </w:pPr>
            <w:ins w:id="1208" w:author="Lynne Eckerle" w:date="2022-12-08T21:13:00Z">
              <w:r>
                <w:rPr>
                  <w:rFonts w:ascii="Times New Roman" w:hAnsi="Times New Roman"/>
                  <w:spacing w:val="-2"/>
                  <w:sz w:val="22"/>
                  <w:szCs w:val="22"/>
                </w:rPr>
                <w:t>Possible supervisory responsibilities</w:t>
              </w:r>
            </w:ins>
          </w:p>
        </w:tc>
      </w:tr>
      <w:tr w:rsidR="00571611" w:rsidRPr="00F448A5" w14:paraId="57D89E9F" w14:textId="77777777" w:rsidTr="009B2BF4">
        <w:trPr>
          <w:ins w:id="1209" w:author="Lynne Eckerle" w:date="2022-12-08T21:13:00Z"/>
        </w:trPr>
        <w:tc>
          <w:tcPr>
            <w:tcW w:w="1428" w:type="dxa"/>
          </w:tcPr>
          <w:p w14:paraId="131F7E44" w14:textId="77777777" w:rsidR="00571611" w:rsidRPr="00F448A5" w:rsidRDefault="00571611" w:rsidP="009B2BF4">
            <w:pPr>
              <w:tabs>
                <w:tab w:val="left" w:pos="-720"/>
              </w:tabs>
              <w:suppressAutoHyphens/>
              <w:rPr>
                <w:ins w:id="1210" w:author="Lynne Eckerle" w:date="2022-12-08T21:13:00Z"/>
                <w:rFonts w:ascii="Times New Roman" w:hAnsi="Times New Roman"/>
                <w:b/>
                <w:spacing w:val="-2"/>
                <w:sz w:val="22"/>
                <w:szCs w:val="22"/>
              </w:rPr>
            </w:pPr>
            <w:ins w:id="1211" w:author="Lynne Eckerle" w:date="2022-12-08T21:13:00Z">
              <w:r w:rsidRPr="00F448A5">
                <w:rPr>
                  <w:rFonts w:ascii="Times New Roman" w:hAnsi="Times New Roman"/>
                  <w:b/>
                  <w:spacing w:val="-2"/>
                  <w:sz w:val="22"/>
                  <w:szCs w:val="22"/>
                </w:rPr>
                <w:t>Summary</w:t>
              </w:r>
            </w:ins>
          </w:p>
          <w:p w14:paraId="3A3BB6C4" w14:textId="77777777" w:rsidR="00571611" w:rsidRPr="00F448A5" w:rsidRDefault="00571611" w:rsidP="009B2BF4">
            <w:pPr>
              <w:tabs>
                <w:tab w:val="left" w:pos="-720"/>
              </w:tabs>
              <w:suppressAutoHyphens/>
              <w:rPr>
                <w:ins w:id="1212" w:author="Lynne Eckerle" w:date="2022-12-08T21:13:00Z"/>
                <w:rFonts w:ascii="Times New Roman" w:hAnsi="Times New Roman"/>
                <w:b/>
                <w:spacing w:val="-2"/>
                <w:sz w:val="22"/>
                <w:szCs w:val="22"/>
              </w:rPr>
            </w:pPr>
          </w:p>
        </w:tc>
        <w:tc>
          <w:tcPr>
            <w:tcW w:w="9000" w:type="dxa"/>
            <w:gridSpan w:val="2"/>
          </w:tcPr>
          <w:p w14:paraId="1FDF62A9" w14:textId="77777777" w:rsidR="00571611" w:rsidRPr="00F448A5" w:rsidRDefault="00571611" w:rsidP="009B2BF4">
            <w:pPr>
              <w:rPr>
                <w:ins w:id="1213" w:author="Lynne Eckerle" w:date="2022-12-08T21:13:00Z"/>
                <w:rFonts w:ascii="Times New Roman" w:hAnsi="Times New Roman"/>
                <w:sz w:val="22"/>
                <w:szCs w:val="22"/>
              </w:rPr>
            </w:pPr>
            <w:ins w:id="1214" w:author="Lynne Eckerle" w:date="2022-12-08T21:13:00Z">
              <w:r w:rsidRPr="00F448A5">
                <w:rPr>
                  <w:rFonts w:ascii="Times New Roman" w:hAnsi="Times New Roman"/>
                  <w:sz w:val="22"/>
                  <w:szCs w:val="22"/>
                </w:rPr>
                <w:t>Assist families in access to a community-based, comprehensive system of services, individually tailored to meet the families’ needs and provided in the child’s natural environment.   Coordinate ongoing eligibility and the Individualized Family Service Plan (IFSP), serve as the famil</w:t>
              </w:r>
              <w:r>
                <w:rPr>
                  <w:rFonts w:ascii="Times New Roman" w:hAnsi="Times New Roman"/>
                  <w:sz w:val="22"/>
                  <w:szCs w:val="22"/>
                </w:rPr>
                <w:t xml:space="preserve">y </w:t>
              </w:r>
              <w:r w:rsidRPr="00F448A5">
                <w:rPr>
                  <w:rFonts w:ascii="Times New Roman" w:hAnsi="Times New Roman"/>
                  <w:sz w:val="22"/>
                  <w:szCs w:val="22"/>
                </w:rPr>
                <w:t>advocate and as the initial resource for Early Intervention services under Part C of IDEA.</w:t>
              </w:r>
              <w:r w:rsidRPr="00F448A5">
                <w:rPr>
                  <w:rFonts w:ascii="Times New Roman" w:hAnsi="Times New Roman"/>
                  <w:b/>
                  <w:bCs/>
                  <w:sz w:val="22"/>
                  <w:szCs w:val="22"/>
                  <w:u w:val="single"/>
                </w:rPr>
                <w:t xml:space="preserve"> </w:t>
              </w:r>
              <w:r w:rsidRPr="00F448A5">
                <w:rPr>
                  <w:rFonts w:ascii="Times New Roman" w:hAnsi="Times New Roman"/>
                  <w:sz w:val="22"/>
                  <w:szCs w:val="22"/>
                </w:rPr>
                <w:t xml:space="preserve">Help manage work flow and train Service Coordinators under supervision of First Steps – South East Program Director. </w:t>
              </w:r>
            </w:ins>
          </w:p>
        </w:tc>
      </w:tr>
      <w:tr w:rsidR="00571611" w:rsidRPr="00F448A5" w14:paraId="2D7020B0" w14:textId="77777777" w:rsidTr="009B2BF4">
        <w:trPr>
          <w:ins w:id="1215" w:author="Lynne Eckerle" w:date="2022-12-08T21:13:00Z"/>
        </w:trPr>
        <w:tc>
          <w:tcPr>
            <w:tcW w:w="1428" w:type="dxa"/>
          </w:tcPr>
          <w:p w14:paraId="2C4A2091" w14:textId="77777777" w:rsidR="00571611" w:rsidRPr="00F448A5" w:rsidRDefault="00571611" w:rsidP="009B2BF4">
            <w:pPr>
              <w:tabs>
                <w:tab w:val="left" w:pos="-720"/>
              </w:tabs>
              <w:suppressAutoHyphens/>
              <w:rPr>
                <w:ins w:id="1216" w:author="Lynne Eckerle" w:date="2022-12-08T21:13:00Z"/>
                <w:rFonts w:ascii="Times New Roman" w:hAnsi="Times New Roman"/>
                <w:b/>
                <w:spacing w:val="-2"/>
                <w:sz w:val="22"/>
                <w:szCs w:val="22"/>
              </w:rPr>
            </w:pPr>
            <w:ins w:id="1217" w:author="Lynne Eckerle" w:date="2022-12-08T21:13:00Z">
              <w:r w:rsidRPr="00F448A5">
                <w:rPr>
                  <w:rFonts w:ascii="Times New Roman" w:hAnsi="Times New Roman"/>
                  <w:b/>
                  <w:spacing w:val="-2"/>
                  <w:sz w:val="22"/>
                  <w:szCs w:val="22"/>
                </w:rPr>
                <w:t>Evaluation of performance</w:t>
              </w:r>
            </w:ins>
          </w:p>
          <w:p w14:paraId="32D0163F" w14:textId="77777777" w:rsidR="00571611" w:rsidRPr="00F448A5" w:rsidRDefault="00571611" w:rsidP="009B2BF4">
            <w:pPr>
              <w:tabs>
                <w:tab w:val="left" w:pos="-720"/>
              </w:tabs>
              <w:suppressAutoHyphens/>
              <w:rPr>
                <w:ins w:id="1218" w:author="Lynne Eckerle" w:date="2022-12-08T21:13:00Z"/>
                <w:rFonts w:ascii="Times New Roman" w:hAnsi="Times New Roman"/>
                <w:b/>
                <w:spacing w:val="-2"/>
                <w:sz w:val="22"/>
                <w:szCs w:val="22"/>
              </w:rPr>
            </w:pPr>
          </w:p>
        </w:tc>
        <w:tc>
          <w:tcPr>
            <w:tcW w:w="9000" w:type="dxa"/>
            <w:gridSpan w:val="2"/>
          </w:tcPr>
          <w:p w14:paraId="73F231DF" w14:textId="77777777" w:rsidR="00571611" w:rsidRPr="00F448A5" w:rsidRDefault="00571611" w:rsidP="009B2BF4">
            <w:pPr>
              <w:tabs>
                <w:tab w:val="left" w:pos="-720"/>
              </w:tabs>
              <w:suppressAutoHyphens/>
              <w:rPr>
                <w:ins w:id="1219" w:author="Lynne Eckerle" w:date="2022-12-08T21:13:00Z"/>
                <w:rFonts w:ascii="Times New Roman" w:hAnsi="Times New Roman"/>
                <w:spacing w:val="-2"/>
                <w:sz w:val="22"/>
                <w:szCs w:val="22"/>
              </w:rPr>
            </w:pPr>
            <w:ins w:id="1220" w:author="Lynne Eckerle" w:date="2022-12-08T21:13:00Z">
              <w:r w:rsidRPr="00F448A5">
                <w:rPr>
                  <w:rFonts w:ascii="Times New Roman" w:hAnsi="Times New Roman"/>
                  <w:spacing w:val="-2"/>
                  <w:sz w:val="22"/>
                  <w:szCs w:val="22"/>
                </w:rPr>
                <w:t xml:space="preserve">Performance will be evaluated based on meeting the specific goals, deadlines, and other quality indicators established for this position (technical performance), positive collaboration with other employees, and effective relationship building with clients, volunteers, and others coming into contact with </w:t>
              </w:r>
              <w:r>
                <w:rPr>
                  <w:rFonts w:ascii="Times New Roman" w:hAnsi="Times New Roman"/>
                  <w:spacing w:val="-2"/>
                  <w:sz w:val="22"/>
                  <w:szCs w:val="22"/>
                </w:rPr>
                <w:t>Thrive Alliance</w:t>
              </w:r>
              <w:r w:rsidRPr="00F448A5">
                <w:rPr>
                  <w:rFonts w:ascii="Times New Roman" w:hAnsi="Times New Roman"/>
                  <w:spacing w:val="-2"/>
                  <w:sz w:val="22"/>
                  <w:szCs w:val="22"/>
                </w:rPr>
                <w:t>.</w:t>
              </w:r>
              <w:r w:rsidRPr="00F448A5">
                <w:rPr>
                  <w:rFonts w:cs="Arial"/>
                  <w:sz w:val="20"/>
                </w:rPr>
                <w:t xml:space="preserve"> </w:t>
              </w:r>
            </w:ins>
          </w:p>
        </w:tc>
      </w:tr>
      <w:tr w:rsidR="00571611" w:rsidRPr="00F448A5" w14:paraId="7A885E43" w14:textId="77777777" w:rsidTr="009B2BF4">
        <w:trPr>
          <w:ins w:id="1221" w:author="Lynne Eckerle" w:date="2022-12-08T21:13:00Z"/>
        </w:trPr>
        <w:tc>
          <w:tcPr>
            <w:tcW w:w="1428" w:type="dxa"/>
          </w:tcPr>
          <w:p w14:paraId="41A2D056" w14:textId="77777777" w:rsidR="00571611" w:rsidRPr="00F448A5" w:rsidRDefault="00571611" w:rsidP="009B2BF4">
            <w:pPr>
              <w:tabs>
                <w:tab w:val="left" w:pos="-720"/>
              </w:tabs>
              <w:suppressAutoHyphens/>
              <w:rPr>
                <w:ins w:id="1222" w:author="Lynne Eckerle" w:date="2022-12-08T21:13:00Z"/>
                <w:rFonts w:ascii="Times New Roman" w:hAnsi="Times New Roman"/>
                <w:b/>
                <w:spacing w:val="-2"/>
                <w:sz w:val="22"/>
                <w:szCs w:val="22"/>
              </w:rPr>
            </w:pPr>
            <w:ins w:id="1223" w:author="Lynne Eckerle" w:date="2022-12-08T21:13:00Z">
              <w:r w:rsidRPr="00F448A5">
                <w:rPr>
                  <w:rFonts w:ascii="Times New Roman" w:hAnsi="Times New Roman"/>
                  <w:b/>
                  <w:spacing w:val="-2"/>
                  <w:sz w:val="22"/>
                  <w:szCs w:val="22"/>
                </w:rPr>
                <w:t>Key outcomes expected</w:t>
              </w:r>
            </w:ins>
          </w:p>
          <w:p w14:paraId="1E1F4943" w14:textId="77777777" w:rsidR="00571611" w:rsidRPr="00F448A5" w:rsidRDefault="00571611" w:rsidP="009B2BF4">
            <w:pPr>
              <w:tabs>
                <w:tab w:val="left" w:pos="-720"/>
              </w:tabs>
              <w:suppressAutoHyphens/>
              <w:rPr>
                <w:ins w:id="1224" w:author="Lynne Eckerle" w:date="2022-12-08T21:13:00Z"/>
                <w:rFonts w:ascii="Times New Roman" w:hAnsi="Times New Roman"/>
                <w:b/>
                <w:spacing w:val="-2"/>
                <w:sz w:val="22"/>
                <w:szCs w:val="22"/>
              </w:rPr>
            </w:pPr>
          </w:p>
          <w:p w14:paraId="314A56E6" w14:textId="77777777" w:rsidR="00571611" w:rsidRPr="00F448A5" w:rsidRDefault="00571611" w:rsidP="009B2BF4">
            <w:pPr>
              <w:tabs>
                <w:tab w:val="left" w:pos="-720"/>
              </w:tabs>
              <w:suppressAutoHyphens/>
              <w:rPr>
                <w:ins w:id="1225" w:author="Lynne Eckerle" w:date="2022-12-08T21:13:00Z"/>
                <w:rFonts w:ascii="Times New Roman" w:hAnsi="Times New Roman"/>
                <w:b/>
                <w:spacing w:val="-2"/>
                <w:sz w:val="22"/>
                <w:szCs w:val="22"/>
              </w:rPr>
            </w:pPr>
          </w:p>
          <w:p w14:paraId="0BF47AF1" w14:textId="77777777" w:rsidR="00571611" w:rsidRPr="00F448A5" w:rsidRDefault="00571611" w:rsidP="009B2BF4">
            <w:pPr>
              <w:tabs>
                <w:tab w:val="left" w:pos="-720"/>
              </w:tabs>
              <w:suppressAutoHyphens/>
              <w:rPr>
                <w:ins w:id="1226" w:author="Lynne Eckerle" w:date="2022-12-08T21:13:00Z"/>
                <w:rFonts w:ascii="Times New Roman" w:hAnsi="Times New Roman"/>
                <w:b/>
                <w:spacing w:val="-2"/>
                <w:sz w:val="22"/>
                <w:szCs w:val="22"/>
              </w:rPr>
            </w:pPr>
          </w:p>
          <w:p w14:paraId="3D1D2AAB" w14:textId="77777777" w:rsidR="00571611" w:rsidRPr="00F448A5" w:rsidRDefault="00571611" w:rsidP="009B2BF4">
            <w:pPr>
              <w:tabs>
                <w:tab w:val="left" w:pos="-720"/>
              </w:tabs>
              <w:suppressAutoHyphens/>
              <w:rPr>
                <w:ins w:id="1227" w:author="Lynne Eckerle" w:date="2022-12-08T21:13:00Z"/>
                <w:rFonts w:ascii="Times New Roman" w:hAnsi="Times New Roman"/>
                <w:b/>
                <w:spacing w:val="-2"/>
                <w:sz w:val="22"/>
                <w:szCs w:val="22"/>
              </w:rPr>
            </w:pPr>
          </w:p>
          <w:p w14:paraId="22FAC807" w14:textId="77777777" w:rsidR="00571611" w:rsidRPr="00F448A5" w:rsidRDefault="00571611" w:rsidP="009B2BF4">
            <w:pPr>
              <w:tabs>
                <w:tab w:val="left" w:pos="-720"/>
              </w:tabs>
              <w:suppressAutoHyphens/>
              <w:rPr>
                <w:ins w:id="1228" w:author="Lynne Eckerle" w:date="2022-12-08T21:13:00Z"/>
                <w:rFonts w:ascii="Times New Roman" w:hAnsi="Times New Roman"/>
                <w:b/>
                <w:spacing w:val="-2"/>
                <w:sz w:val="22"/>
                <w:szCs w:val="22"/>
              </w:rPr>
            </w:pPr>
          </w:p>
        </w:tc>
        <w:tc>
          <w:tcPr>
            <w:tcW w:w="9000" w:type="dxa"/>
            <w:gridSpan w:val="2"/>
          </w:tcPr>
          <w:p w14:paraId="09D86939" w14:textId="77777777" w:rsidR="00571611" w:rsidRPr="00F448A5" w:rsidRDefault="00571611" w:rsidP="00571611">
            <w:pPr>
              <w:numPr>
                <w:ilvl w:val="0"/>
                <w:numId w:val="17"/>
              </w:numPr>
              <w:tabs>
                <w:tab w:val="left" w:pos="-720"/>
              </w:tabs>
              <w:suppressAutoHyphens/>
              <w:spacing w:after="120"/>
              <w:ind w:left="372" w:hanging="270"/>
              <w:rPr>
                <w:ins w:id="1229" w:author="Lynne Eckerle" w:date="2022-12-08T21:13:00Z"/>
                <w:rFonts w:ascii="Times New Roman" w:hAnsi="Times New Roman"/>
                <w:spacing w:val="-2"/>
                <w:sz w:val="22"/>
                <w:szCs w:val="22"/>
              </w:rPr>
            </w:pPr>
            <w:ins w:id="1230" w:author="Lynne Eckerle" w:date="2022-12-08T21:13:00Z">
              <w:r w:rsidRPr="00F448A5">
                <w:rPr>
                  <w:rFonts w:ascii="Times New Roman" w:hAnsi="Times New Roman"/>
                  <w:spacing w:val="-2"/>
                  <w:sz w:val="22"/>
                  <w:szCs w:val="22"/>
                </w:rPr>
                <w:t>Maintain state credentials as a Service Coordinator Specialist and remain in good standing with the State.</w:t>
              </w:r>
            </w:ins>
          </w:p>
          <w:p w14:paraId="4E49576B" w14:textId="77777777" w:rsidR="00571611" w:rsidRPr="00F448A5" w:rsidRDefault="00571611" w:rsidP="00571611">
            <w:pPr>
              <w:pStyle w:val="BodyText2"/>
              <w:numPr>
                <w:ilvl w:val="0"/>
                <w:numId w:val="8"/>
              </w:numPr>
              <w:tabs>
                <w:tab w:val="left" w:pos="372"/>
              </w:tabs>
              <w:spacing w:after="0" w:line="240" w:lineRule="auto"/>
              <w:ind w:left="372" w:hanging="270"/>
              <w:rPr>
                <w:ins w:id="1231" w:author="Lynne Eckerle" w:date="2022-12-08T21:13:00Z"/>
                <w:sz w:val="22"/>
                <w:szCs w:val="22"/>
              </w:rPr>
            </w:pPr>
            <w:ins w:id="1232" w:author="Lynne Eckerle" w:date="2022-12-08T21:13:00Z">
              <w:r w:rsidRPr="00F448A5">
                <w:rPr>
                  <w:sz w:val="22"/>
                  <w:szCs w:val="22"/>
                </w:rPr>
                <w:t>Lead process of IFSP and teams—a minimum of family, physician, Eligibility Determination Team members, and the Service Coordinator—through problem solving strategies, the negotiation of divergent team expectations, and the resolution of conflict in order to develop team participation and IFSPs and Transition Plans that meet the following criteria:</w:t>
              </w:r>
            </w:ins>
          </w:p>
          <w:p w14:paraId="6EAB880C" w14:textId="77777777" w:rsidR="00571611" w:rsidRPr="00F448A5" w:rsidRDefault="00571611" w:rsidP="00571611">
            <w:pPr>
              <w:pStyle w:val="BodyText2"/>
              <w:numPr>
                <w:ilvl w:val="1"/>
                <w:numId w:val="8"/>
              </w:numPr>
              <w:tabs>
                <w:tab w:val="left" w:pos="372"/>
              </w:tabs>
              <w:spacing w:after="0" w:line="240" w:lineRule="auto"/>
              <w:ind w:left="732"/>
              <w:rPr>
                <w:ins w:id="1233" w:author="Lynne Eckerle" w:date="2022-12-08T21:13:00Z"/>
                <w:sz w:val="22"/>
                <w:szCs w:val="22"/>
              </w:rPr>
            </w:pPr>
            <w:ins w:id="1234" w:author="Lynne Eckerle" w:date="2022-12-08T21:13:00Z">
              <w:r w:rsidRPr="00F448A5">
                <w:rPr>
                  <w:sz w:val="22"/>
                  <w:szCs w:val="22"/>
                </w:rPr>
                <w:t>Compliance with all Federal and State requirements and all local policy and procedure</w:t>
              </w:r>
            </w:ins>
          </w:p>
          <w:p w14:paraId="458F2EF1" w14:textId="77777777" w:rsidR="00571611" w:rsidRPr="00F448A5" w:rsidRDefault="00571611" w:rsidP="00571611">
            <w:pPr>
              <w:pStyle w:val="BodyText2"/>
              <w:numPr>
                <w:ilvl w:val="1"/>
                <w:numId w:val="8"/>
              </w:numPr>
              <w:tabs>
                <w:tab w:val="left" w:pos="372"/>
              </w:tabs>
              <w:spacing w:after="0" w:line="240" w:lineRule="auto"/>
              <w:ind w:left="732"/>
              <w:rPr>
                <w:ins w:id="1235" w:author="Lynne Eckerle" w:date="2022-12-08T21:13:00Z"/>
                <w:sz w:val="22"/>
                <w:szCs w:val="22"/>
              </w:rPr>
            </w:pPr>
            <w:ins w:id="1236" w:author="Lynne Eckerle" w:date="2022-12-08T21:13:00Z">
              <w:r w:rsidRPr="00F448A5">
                <w:rPr>
                  <w:sz w:val="22"/>
                  <w:szCs w:val="22"/>
                </w:rPr>
                <w:t xml:space="preserve">Family access to all opportunities under IDEA Part </w:t>
              </w:r>
            </w:ins>
            <w:ins w:id="1237" w:author="Lynne Eckerle" w:date="2022-12-08T21:14:00Z">
              <w:r w:rsidRPr="00F448A5">
                <w:rPr>
                  <w:sz w:val="22"/>
                  <w:szCs w:val="22"/>
                </w:rPr>
                <w:t>C within</w:t>
              </w:r>
            </w:ins>
            <w:ins w:id="1238" w:author="Lynne Eckerle" w:date="2022-12-08T21:13:00Z">
              <w:r w:rsidRPr="00F448A5">
                <w:rPr>
                  <w:sz w:val="22"/>
                  <w:szCs w:val="22"/>
                </w:rPr>
                <w:t xml:space="preserve"> required timelines </w:t>
              </w:r>
            </w:ins>
          </w:p>
          <w:p w14:paraId="2108B3B0" w14:textId="77777777" w:rsidR="00571611" w:rsidRPr="00F448A5" w:rsidRDefault="00571611" w:rsidP="00571611">
            <w:pPr>
              <w:numPr>
                <w:ilvl w:val="1"/>
                <w:numId w:val="8"/>
              </w:numPr>
              <w:tabs>
                <w:tab w:val="left" w:pos="372"/>
              </w:tabs>
              <w:ind w:left="732"/>
              <w:rPr>
                <w:ins w:id="1239" w:author="Lynne Eckerle" w:date="2022-12-08T21:13:00Z"/>
                <w:rFonts w:ascii="Times New Roman" w:hAnsi="Times New Roman"/>
                <w:sz w:val="22"/>
                <w:szCs w:val="22"/>
              </w:rPr>
            </w:pPr>
            <w:ins w:id="1240" w:author="Lynne Eckerle" w:date="2022-12-08T21:13:00Z">
              <w:r w:rsidRPr="00F448A5">
                <w:rPr>
                  <w:rFonts w:ascii="Times New Roman" w:hAnsi="Times New Roman"/>
                  <w:sz w:val="22"/>
                  <w:szCs w:val="22"/>
                </w:rPr>
                <w:t xml:space="preserve">Strategies, outcome statements, transition </w:t>
              </w:r>
            </w:ins>
            <w:ins w:id="1241" w:author="Lynne Eckerle" w:date="2022-12-08T21:14:00Z">
              <w:r w:rsidRPr="00F448A5">
                <w:rPr>
                  <w:rFonts w:ascii="Times New Roman" w:hAnsi="Times New Roman"/>
                  <w:sz w:val="22"/>
                  <w:szCs w:val="22"/>
                </w:rPr>
                <w:t>plans, and</w:t>
              </w:r>
            </w:ins>
            <w:ins w:id="1242" w:author="Lynne Eckerle" w:date="2022-12-08T21:13:00Z">
              <w:r w:rsidRPr="00F448A5">
                <w:rPr>
                  <w:rFonts w:ascii="Times New Roman" w:hAnsi="Times New Roman"/>
                  <w:sz w:val="22"/>
                  <w:szCs w:val="22"/>
                </w:rPr>
                <w:t xml:space="preserve"> annual plans </w:t>
              </w:r>
            </w:ins>
            <w:ins w:id="1243" w:author="Lynne Eckerle" w:date="2022-12-08T21:14:00Z">
              <w:r w:rsidRPr="00F448A5">
                <w:rPr>
                  <w:rFonts w:ascii="Times New Roman" w:hAnsi="Times New Roman"/>
                  <w:sz w:val="22"/>
                  <w:szCs w:val="22"/>
                </w:rPr>
                <w:t>that accurately</w:t>
              </w:r>
            </w:ins>
            <w:ins w:id="1244" w:author="Lynne Eckerle" w:date="2022-12-08T21:13:00Z">
              <w:r w:rsidRPr="00F448A5">
                <w:rPr>
                  <w:rFonts w:ascii="Times New Roman" w:hAnsi="Times New Roman"/>
                  <w:sz w:val="22"/>
                  <w:szCs w:val="22"/>
                </w:rPr>
                <w:t xml:space="preserve"> reflect the families’ needs and desires and that are based on assessment results</w:t>
              </w:r>
            </w:ins>
          </w:p>
          <w:p w14:paraId="65E21C22" w14:textId="77777777" w:rsidR="00571611" w:rsidRPr="00F448A5" w:rsidRDefault="00571611" w:rsidP="00571611">
            <w:pPr>
              <w:pStyle w:val="BodyText2"/>
              <w:numPr>
                <w:ilvl w:val="1"/>
                <w:numId w:val="8"/>
              </w:numPr>
              <w:tabs>
                <w:tab w:val="left" w:pos="372"/>
              </w:tabs>
              <w:spacing w:line="240" w:lineRule="auto"/>
              <w:ind w:left="734"/>
              <w:rPr>
                <w:ins w:id="1245" w:author="Lynne Eckerle" w:date="2022-12-08T21:13:00Z"/>
                <w:sz w:val="22"/>
                <w:szCs w:val="22"/>
              </w:rPr>
            </w:pPr>
            <w:ins w:id="1246" w:author="Lynne Eckerle" w:date="2022-12-08T21:13:00Z">
              <w:r w:rsidRPr="00F448A5">
                <w:rPr>
                  <w:sz w:val="22"/>
                  <w:szCs w:val="22"/>
                </w:rPr>
                <w:t>Activities embedded into daily living activities and routines</w:t>
              </w:r>
            </w:ins>
          </w:p>
          <w:p w14:paraId="2E5E4335" w14:textId="77777777" w:rsidR="00571611" w:rsidRPr="00F448A5" w:rsidRDefault="00571611" w:rsidP="00571611">
            <w:pPr>
              <w:numPr>
                <w:ilvl w:val="0"/>
                <w:numId w:val="8"/>
              </w:numPr>
              <w:tabs>
                <w:tab w:val="left" w:pos="372"/>
              </w:tabs>
              <w:spacing w:after="120"/>
              <w:ind w:left="734" w:hanging="547"/>
              <w:rPr>
                <w:ins w:id="1247" w:author="Lynne Eckerle" w:date="2022-12-08T21:13:00Z"/>
                <w:rFonts w:ascii="Times New Roman" w:hAnsi="Times New Roman"/>
                <w:sz w:val="22"/>
                <w:szCs w:val="22"/>
              </w:rPr>
            </w:pPr>
            <w:ins w:id="1248" w:author="Lynne Eckerle" w:date="2022-12-08T21:13:00Z">
              <w:r w:rsidRPr="00F448A5">
                <w:rPr>
                  <w:rFonts w:ascii="Times New Roman" w:hAnsi="Times New Roman"/>
                  <w:sz w:val="22"/>
                  <w:szCs w:val="22"/>
                </w:rPr>
                <w:t>Demonstrate competence in home visiting and family interviewing skills.</w:t>
              </w:r>
            </w:ins>
          </w:p>
          <w:p w14:paraId="71450F95" w14:textId="77777777" w:rsidR="00571611" w:rsidRPr="00F448A5" w:rsidRDefault="00571611" w:rsidP="00571611">
            <w:pPr>
              <w:numPr>
                <w:ilvl w:val="0"/>
                <w:numId w:val="8"/>
              </w:numPr>
              <w:tabs>
                <w:tab w:val="left" w:pos="372"/>
              </w:tabs>
              <w:ind w:left="372" w:hanging="180"/>
              <w:rPr>
                <w:ins w:id="1249" w:author="Lynne Eckerle" w:date="2022-12-08T21:13:00Z"/>
                <w:rFonts w:ascii="Times New Roman" w:hAnsi="Times New Roman"/>
                <w:sz w:val="22"/>
                <w:szCs w:val="22"/>
              </w:rPr>
            </w:pPr>
            <w:ins w:id="1250" w:author="Lynne Eckerle" w:date="2022-12-08T21:13:00Z">
              <w:r w:rsidRPr="00F448A5">
                <w:rPr>
                  <w:rFonts w:ascii="Times New Roman" w:hAnsi="Times New Roman"/>
                  <w:sz w:val="22"/>
                  <w:szCs w:val="22"/>
                </w:rPr>
                <w:t>Collect and document client information as required by the Lead Agency (Indiana First Steps) and participate in the State Quality Review process by verifying, through the minimum of monthly file reviews, the establishment and maintenance of an early intervention record that includes:</w:t>
              </w:r>
            </w:ins>
          </w:p>
          <w:p w14:paraId="0173C457" w14:textId="77777777" w:rsidR="00571611" w:rsidRPr="00F448A5" w:rsidRDefault="00571611" w:rsidP="00571611">
            <w:pPr>
              <w:numPr>
                <w:ilvl w:val="1"/>
                <w:numId w:val="8"/>
              </w:numPr>
              <w:tabs>
                <w:tab w:val="left" w:pos="372"/>
              </w:tabs>
              <w:ind w:left="732"/>
              <w:rPr>
                <w:ins w:id="1251" w:author="Lynne Eckerle" w:date="2022-12-08T21:13:00Z"/>
                <w:rFonts w:ascii="Times New Roman" w:hAnsi="Times New Roman"/>
                <w:sz w:val="22"/>
                <w:szCs w:val="22"/>
              </w:rPr>
            </w:pPr>
            <w:ins w:id="1252" w:author="Lynne Eckerle" w:date="2022-12-08T21:13:00Z">
              <w:r w:rsidRPr="00F448A5">
                <w:rPr>
                  <w:rFonts w:ascii="Times New Roman" w:hAnsi="Times New Roman"/>
                  <w:sz w:val="22"/>
                  <w:szCs w:val="22"/>
                </w:rPr>
                <w:t xml:space="preserve">Accurate current documentation to support eligibility </w:t>
              </w:r>
            </w:ins>
          </w:p>
          <w:p w14:paraId="513FDECC" w14:textId="77777777" w:rsidR="00571611" w:rsidRPr="00F448A5" w:rsidRDefault="00571611" w:rsidP="00571611">
            <w:pPr>
              <w:numPr>
                <w:ilvl w:val="1"/>
                <w:numId w:val="8"/>
              </w:numPr>
              <w:tabs>
                <w:tab w:val="left" w:pos="372"/>
              </w:tabs>
              <w:ind w:left="732"/>
              <w:rPr>
                <w:ins w:id="1253" w:author="Lynne Eckerle" w:date="2022-12-08T21:13:00Z"/>
                <w:rFonts w:ascii="Times New Roman" w:hAnsi="Times New Roman"/>
                <w:sz w:val="22"/>
                <w:szCs w:val="22"/>
              </w:rPr>
            </w:pPr>
            <w:ins w:id="1254" w:author="Lynne Eckerle" w:date="2022-12-08T21:13:00Z">
              <w:r w:rsidRPr="00F448A5">
                <w:rPr>
                  <w:rFonts w:ascii="Times New Roman" w:hAnsi="Times New Roman"/>
                  <w:sz w:val="22"/>
                  <w:szCs w:val="22"/>
                </w:rPr>
                <w:t>Accurate current insurance and financial information</w:t>
              </w:r>
              <w:r w:rsidRPr="00F448A5">
                <w:rPr>
                  <w:rFonts w:ascii="Times New Roman" w:hAnsi="Times New Roman"/>
                  <w:spacing w:val="-2"/>
                  <w:sz w:val="22"/>
                  <w:szCs w:val="22"/>
                </w:rPr>
                <w:t xml:space="preserve"> </w:t>
              </w:r>
            </w:ins>
          </w:p>
          <w:p w14:paraId="1A5323DC" w14:textId="77777777" w:rsidR="00571611" w:rsidRPr="00F448A5" w:rsidRDefault="00571611" w:rsidP="00571611">
            <w:pPr>
              <w:numPr>
                <w:ilvl w:val="1"/>
                <w:numId w:val="8"/>
              </w:numPr>
              <w:tabs>
                <w:tab w:val="left" w:pos="372"/>
              </w:tabs>
              <w:ind w:left="732"/>
              <w:rPr>
                <w:ins w:id="1255" w:author="Lynne Eckerle" w:date="2022-12-08T21:13:00Z"/>
                <w:rFonts w:ascii="Times New Roman" w:hAnsi="Times New Roman"/>
                <w:sz w:val="22"/>
                <w:szCs w:val="22"/>
              </w:rPr>
            </w:pPr>
            <w:ins w:id="1256" w:author="Lynne Eckerle" w:date="2022-12-08T21:13:00Z">
              <w:r w:rsidRPr="00F448A5">
                <w:rPr>
                  <w:rFonts w:ascii="Times New Roman" w:hAnsi="Times New Roman"/>
                  <w:spacing w:val="-2"/>
                  <w:sz w:val="22"/>
                  <w:szCs w:val="22"/>
                </w:rPr>
                <w:t xml:space="preserve">Current consents for all activities and communication related to the program   </w:t>
              </w:r>
            </w:ins>
          </w:p>
          <w:p w14:paraId="02937582" w14:textId="77777777" w:rsidR="00571611" w:rsidRPr="00F448A5" w:rsidRDefault="00571611" w:rsidP="00571611">
            <w:pPr>
              <w:numPr>
                <w:ilvl w:val="1"/>
                <w:numId w:val="8"/>
              </w:numPr>
              <w:tabs>
                <w:tab w:val="left" w:pos="372"/>
              </w:tabs>
              <w:ind w:left="732"/>
              <w:rPr>
                <w:ins w:id="1257" w:author="Lynne Eckerle" w:date="2022-12-08T21:13:00Z"/>
                <w:rFonts w:ascii="Times New Roman" w:hAnsi="Times New Roman"/>
                <w:sz w:val="22"/>
                <w:szCs w:val="22"/>
              </w:rPr>
            </w:pPr>
            <w:ins w:id="1258" w:author="Lynne Eckerle" w:date="2022-12-08T21:13:00Z">
              <w:r w:rsidRPr="00F448A5">
                <w:rPr>
                  <w:rFonts w:ascii="Times New Roman" w:hAnsi="Times New Roman"/>
                  <w:spacing w:val="-2"/>
                  <w:sz w:val="22"/>
                  <w:szCs w:val="22"/>
                </w:rPr>
                <w:t xml:space="preserve">Documentation of all contacts within the specified timelines </w:t>
              </w:r>
            </w:ins>
          </w:p>
          <w:p w14:paraId="6E0FB3BF" w14:textId="77777777" w:rsidR="00571611" w:rsidRPr="00F448A5" w:rsidRDefault="00571611" w:rsidP="00571611">
            <w:pPr>
              <w:numPr>
                <w:ilvl w:val="1"/>
                <w:numId w:val="8"/>
              </w:numPr>
              <w:tabs>
                <w:tab w:val="left" w:pos="372"/>
              </w:tabs>
              <w:ind w:left="732"/>
              <w:rPr>
                <w:ins w:id="1259" w:author="Lynne Eckerle" w:date="2022-12-08T21:13:00Z"/>
                <w:rFonts w:ascii="Times New Roman" w:hAnsi="Times New Roman"/>
                <w:sz w:val="22"/>
                <w:szCs w:val="22"/>
              </w:rPr>
            </w:pPr>
            <w:ins w:id="1260" w:author="Lynne Eckerle" w:date="2022-12-08T21:13:00Z">
              <w:r w:rsidRPr="00F448A5">
                <w:rPr>
                  <w:rFonts w:ascii="Times New Roman" w:hAnsi="Times New Roman"/>
                  <w:spacing w:val="-2"/>
                  <w:sz w:val="22"/>
                  <w:szCs w:val="22"/>
                </w:rPr>
                <w:t>Up-to-date case notes</w:t>
              </w:r>
              <w:r w:rsidRPr="00F448A5">
                <w:rPr>
                  <w:rFonts w:ascii="Times New Roman" w:hAnsi="Times New Roman"/>
                  <w:sz w:val="22"/>
                  <w:szCs w:val="22"/>
                </w:rPr>
                <w:t xml:space="preserve"> </w:t>
              </w:r>
            </w:ins>
          </w:p>
          <w:p w14:paraId="6B6F9714" w14:textId="77777777" w:rsidR="00571611" w:rsidRPr="00F448A5" w:rsidRDefault="00571611" w:rsidP="00571611">
            <w:pPr>
              <w:numPr>
                <w:ilvl w:val="1"/>
                <w:numId w:val="8"/>
              </w:numPr>
              <w:tabs>
                <w:tab w:val="left" w:pos="372"/>
              </w:tabs>
              <w:spacing w:after="120"/>
              <w:ind w:left="734"/>
              <w:rPr>
                <w:ins w:id="1261" w:author="Lynne Eckerle" w:date="2022-12-08T21:13:00Z"/>
                <w:rFonts w:ascii="Times New Roman" w:hAnsi="Times New Roman"/>
                <w:sz w:val="22"/>
                <w:szCs w:val="22"/>
              </w:rPr>
            </w:pPr>
            <w:ins w:id="1262" w:author="Lynne Eckerle" w:date="2022-12-08T21:13:00Z">
              <w:r w:rsidRPr="00F448A5">
                <w:rPr>
                  <w:rFonts w:ascii="Times New Roman" w:hAnsi="Times New Roman"/>
                  <w:sz w:val="22"/>
                  <w:szCs w:val="22"/>
                </w:rPr>
                <w:t>Physician signature approval within timeframe that assures direct services are initiated within thirty days of the IFSP</w:t>
              </w:r>
            </w:ins>
          </w:p>
          <w:p w14:paraId="3303D260" w14:textId="77777777" w:rsidR="00571611" w:rsidRPr="00F448A5" w:rsidRDefault="00571611" w:rsidP="00571611">
            <w:pPr>
              <w:numPr>
                <w:ilvl w:val="0"/>
                <w:numId w:val="8"/>
              </w:numPr>
              <w:tabs>
                <w:tab w:val="left" w:pos="372"/>
              </w:tabs>
              <w:spacing w:after="120"/>
              <w:ind w:left="732" w:hanging="630"/>
              <w:rPr>
                <w:ins w:id="1263" w:author="Lynne Eckerle" w:date="2022-12-08T21:13:00Z"/>
                <w:rFonts w:ascii="Times New Roman" w:hAnsi="Times New Roman"/>
                <w:sz w:val="22"/>
                <w:szCs w:val="22"/>
              </w:rPr>
            </w:pPr>
            <w:ins w:id="1264" w:author="Lynne Eckerle" w:date="2022-12-08T21:13:00Z">
              <w:r w:rsidRPr="00F448A5">
                <w:rPr>
                  <w:rFonts w:ascii="Times New Roman" w:hAnsi="Times New Roman"/>
                  <w:sz w:val="22"/>
                  <w:szCs w:val="22"/>
                </w:rPr>
                <w:t xml:space="preserve">Present in a neutral manner the choices of provider networks to families. </w:t>
              </w:r>
            </w:ins>
          </w:p>
          <w:p w14:paraId="34AA8D4F" w14:textId="77777777" w:rsidR="00571611" w:rsidRPr="00F448A5" w:rsidRDefault="00571611" w:rsidP="00571611">
            <w:pPr>
              <w:numPr>
                <w:ilvl w:val="0"/>
                <w:numId w:val="8"/>
              </w:numPr>
              <w:tabs>
                <w:tab w:val="left" w:pos="372"/>
              </w:tabs>
              <w:spacing w:after="120"/>
              <w:ind w:left="372" w:hanging="270"/>
              <w:rPr>
                <w:ins w:id="1265" w:author="Lynne Eckerle" w:date="2022-12-08T21:13:00Z"/>
                <w:rFonts w:ascii="Times New Roman" w:hAnsi="Times New Roman"/>
                <w:sz w:val="22"/>
                <w:szCs w:val="22"/>
              </w:rPr>
            </w:pPr>
            <w:ins w:id="1266" w:author="Lynne Eckerle" w:date="2022-12-08T21:13:00Z">
              <w:r w:rsidRPr="00F448A5">
                <w:rPr>
                  <w:rFonts w:ascii="Times New Roman" w:hAnsi="Times New Roman"/>
                  <w:sz w:val="22"/>
                  <w:szCs w:val="22"/>
                </w:rPr>
                <w:t>Advocate for families through providing education and information regarding their rights, responsibilities, and procedural safeguards, ensuring that no right is violated, and providing leadership in the support of families as they advocate for their children.</w:t>
              </w:r>
            </w:ins>
          </w:p>
          <w:p w14:paraId="0DFBE0C6" w14:textId="77777777" w:rsidR="00571611" w:rsidRPr="00F448A5" w:rsidRDefault="00571611" w:rsidP="00571611">
            <w:pPr>
              <w:numPr>
                <w:ilvl w:val="0"/>
                <w:numId w:val="8"/>
              </w:numPr>
              <w:tabs>
                <w:tab w:val="left" w:pos="372"/>
              </w:tabs>
              <w:spacing w:after="120"/>
              <w:ind w:left="372"/>
              <w:rPr>
                <w:ins w:id="1267" w:author="Lynne Eckerle" w:date="2022-12-08T21:13:00Z"/>
                <w:rFonts w:ascii="Times New Roman" w:hAnsi="Times New Roman"/>
                <w:sz w:val="22"/>
                <w:szCs w:val="22"/>
              </w:rPr>
            </w:pPr>
            <w:ins w:id="1268" w:author="Lynne Eckerle" w:date="2022-12-08T21:13:00Z">
              <w:r w:rsidRPr="00F448A5">
                <w:rPr>
                  <w:rFonts w:ascii="Times New Roman" w:hAnsi="Times New Roman"/>
                  <w:sz w:val="22"/>
                  <w:szCs w:val="22"/>
                </w:rPr>
                <w:t>Demonstrate competence in the resource and referral process through sharing information with families about eligibility standards and methods for access to health care, financial, parent-to-parent, and child/family development resources (such as DCS, Head Start, DOE, Healthy Families, CSHCS, Medicaid) and assist in the application process.</w:t>
              </w:r>
            </w:ins>
          </w:p>
          <w:p w14:paraId="12EAD3F0" w14:textId="77777777" w:rsidR="00571611" w:rsidRPr="00F448A5" w:rsidRDefault="00571611" w:rsidP="00571611">
            <w:pPr>
              <w:pStyle w:val="BodyText2"/>
              <w:numPr>
                <w:ilvl w:val="0"/>
                <w:numId w:val="8"/>
              </w:numPr>
              <w:tabs>
                <w:tab w:val="left" w:pos="372"/>
              </w:tabs>
              <w:spacing w:line="240" w:lineRule="auto"/>
              <w:ind w:left="732" w:hanging="630"/>
              <w:rPr>
                <w:ins w:id="1269" w:author="Lynne Eckerle" w:date="2022-12-08T21:13:00Z"/>
                <w:sz w:val="22"/>
                <w:szCs w:val="22"/>
              </w:rPr>
            </w:pPr>
            <w:ins w:id="1270" w:author="Lynne Eckerle" w:date="2022-12-08T21:13:00Z">
              <w:r w:rsidRPr="00F448A5">
                <w:rPr>
                  <w:sz w:val="22"/>
                  <w:szCs w:val="22"/>
                </w:rPr>
                <w:t>Maintain availability to meet with families at times and locations convenient to the family.</w:t>
              </w:r>
            </w:ins>
          </w:p>
          <w:p w14:paraId="55D16704" w14:textId="77777777" w:rsidR="00571611" w:rsidRPr="0018748F" w:rsidRDefault="00571611" w:rsidP="00571611">
            <w:pPr>
              <w:numPr>
                <w:ilvl w:val="0"/>
                <w:numId w:val="8"/>
              </w:numPr>
              <w:tabs>
                <w:tab w:val="left" w:pos="372"/>
              </w:tabs>
              <w:spacing w:after="120"/>
              <w:ind w:left="256" w:hanging="154"/>
              <w:rPr>
                <w:ins w:id="1271" w:author="Lynne Eckerle" w:date="2022-12-08T21:13:00Z"/>
                <w:rFonts w:ascii="Times New Roman" w:hAnsi="Times New Roman"/>
                <w:sz w:val="22"/>
                <w:szCs w:val="22"/>
              </w:rPr>
            </w:pPr>
            <w:ins w:id="1272" w:author="Lynne Eckerle" w:date="2022-12-08T21:13:00Z">
              <w:r w:rsidRPr="0018748F">
                <w:rPr>
                  <w:rFonts w:ascii="Times New Roman" w:hAnsi="Times New Roman"/>
                  <w:sz w:val="22"/>
                  <w:szCs w:val="22"/>
                </w:rPr>
                <w:lastRenderedPageBreak/>
                <w:t xml:space="preserve">Enter information into the data system and upload documents into the secure EI record storage site within required timelines.  </w:t>
              </w:r>
            </w:ins>
          </w:p>
          <w:p w14:paraId="5D69F392" w14:textId="77777777" w:rsidR="00571611" w:rsidRPr="00F448A5" w:rsidRDefault="00571611" w:rsidP="00571611">
            <w:pPr>
              <w:numPr>
                <w:ilvl w:val="0"/>
                <w:numId w:val="8"/>
              </w:numPr>
              <w:tabs>
                <w:tab w:val="left" w:pos="372"/>
              </w:tabs>
              <w:spacing w:after="120"/>
              <w:ind w:left="372" w:hanging="270"/>
              <w:rPr>
                <w:ins w:id="1273" w:author="Lynne Eckerle" w:date="2022-12-08T21:13:00Z"/>
                <w:rFonts w:ascii="Times New Roman" w:hAnsi="Times New Roman"/>
                <w:bCs/>
                <w:sz w:val="22"/>
                <w:szCs w:val="22"/>
              </w:rPr>
            </w:pPr>
            <w:ins w:id="1274" w:author="Lynne Eckerle" w:date="2022-12-08T21:13:00Z">
              <w:r w:rsidRPr="00F448A5">
                <w:rPr>
                  <w:rFonts w:ascii="Times New Roman" w:hAnsi="Times New Roman"/>
                  <w:bCs/>
                  <w:sz w:val="22"/>
                  <w:szCs w:val="22"/>
                </w:rPr>
                <w:t xml:space="preserve">Network in the assigned service region to promote ongoing collaborative relations, increased options for families, and coordinated non-duplicative services in the network of early intervention—to include physicians and health care providers, transition and community partners, direct service providers, Eligibility Determination Team members, and families—in order to assure coordinated services, positive working relationships, participation, and effective interagency agreements and MOAs.   </w:t>
              </w:r>
            </w:ins>
          </w:p>
          <w:p w14:paraId="44B21030" w14:textId="77777777" w:rsidR="00571611" w:rsidRPr="00F448A5" w:rsidRDefault="00571611" w:rsidP="00571611">
            <w:pPr>
              <w:numPr>
                <w:ilvl w:val="0"/>
                <w:numId w:val="8"/>
              </w:numPr>
              <w:tabs>
                <w:tab w:val="left" w:pos="-720"/>
                <w:tab w:val="left" w:pos="372"/>
              </w:tabs>
              <w:suppressAutoHyphens/>
              <w:ind w:left="372" w:hanging="270"/>
              <w:rPr>
                <w:ins w:id="1275" w:author="Lynne Eckerle" w:date="2022-12-08T21:13:00Z"/>
                <w:rFonts w:ascii="Times New Roman" w:hAnsi="Times New Roman"/>
                <w:spacing w:val="-2"/>
                <w:sz w:val="22"/>
                <w:szCs w:val="22"/>
              </w:rPr>
            </w:pPr>
            <w:ins w:id="1276" w:author="Lynne Eckerle" w:date="2022-12-08T21:13:00Z">
              <w:r w:rsidRPr="00F448A5">
                <w:rPr>
                  <w:rFonts w:ascii="Times New Roman" w:hAnsi="Times New Roman"/>
                  <w:sz w:val="22"/>
                  <w:szCs w:val="22"/>
                </w:rPr>
                <w:t>Understand and adhere to Fiscal Agent</w:t>
              </w:r>
              <w:r>
                <w:rPr>
                  <w:rFonts w:ascii="Times New Roman" w:hAnsi="Times New Roman"/>
                  <w:sz w:val="22"/>
                  <w:szCs w:val="22"/>
                </w:rPr>
                <w:t>’s (Thrive Alliance</w:t>
              </w:r>
              <w:r w:rsidRPr="00F448A5">
                <w:rPr>
                  <w:rFonts w:ascii="Times New Roman" w:hAnsi="Times New Roman"/>
                  <w:sz w:val="22"/>
                  <w:szCs w:val="22"/>
                </w:rPr>
                <w:t xml:space="preserve">) personnel standards and policies and all applicable State and Federal regulations regarding the delivery of early intervention services including: </w:t>
              </w:r>
            </w:ins>
          </w:p>
          <w:p w14:paraId="7E23EDB5" w14:textId="77777777" w:rsidR="00571611" w:rsidRPr="00F448A5" w:rsidRDefault="00571611" w:rsidP="00571611">
            <w:pPr>
              <w:numPr>
                <w:ilvl w:val="1"/>
                <w:numId w:val="8"/>
              </w:numPr>
              <w:tabs>
                <w:tab w:val="left" w:pos="-720"/>
                <w:tab w:val="left" w:pos="372"/>
                <w:tab w:val="left" w:pos="732"/>
                <w:tab w:val="left" w:pos="1647"/>
              </w:tabs>
              <w:suppressAutoHyphens/>
              <w:ind w:left="732"/>
              <w:rPr>
                <w:ins w:id="1277" w:author="Lynne Eckerle" w:date="2022-12-08T21:13:00Z"/>
                <w:rFonts w:ascii="Times New Roman" w:hAnsi="Times New Roman"/>
                <w:sz w:val="22"/>
                <w:szCs w:val="22"/>
              </w:rPr>
            </w:pPr>
            <w:ins w:id="1278" w:author="Lynne Eckerle" w:date="2022-12-08T21:13:00Z">
              <w:r w:rsidRPr="00F448A5">
                <w:rPr>
                  <w:rFonts w:ascii="Times New Roman" w:hAnsi="Times New Roman"/>
                  <w:sz w:val="22"/>
                  <w:szCs w:val="22"/>
                </w:rPr>
                <w:t>Maintenance of confidentiality (FERPA)</w:t>
              </w:r>
            </w:ins>
          </w:p>
          <w:p w14:paraId="436324A7" w14:textId="77777777" w:rsidR="00571611" w:rsidRPr="00F448A5" w:rsidRDefault="00571611" w:rsidP="00571611">
            <w:pPr>
              <w:numPr>
                <w:ilvl w:val="1"/>
                <w:numId w:val="8"/>
              </w:numPr>
              <w:tabs>
                <w:tab w:val="left" w:pos="-720"/>
                <w:tab w:val="left" w:pos="372"/>
                <w:tab w:val="left" w:pos="732"/>
                <w:tab w:val="left" w:pos="1647"/>
              </w:tabs>
              <w:suppressAutoHyphens/>
              <w:ind w:left="732"/>
              <w:rPr>
                <w:ins w:id="1279" w:author="Lynne Eckerle" w:date="2022-12-08T21:13:00Z"/>
                <w:rFonts w:ascii="Times New Roman" w:hAnsi="Times New Roman"/>
                <w:sz w:val="22"/>
                <w:szCs w:val="22"/>
              </w:rPr>
            </w:pPr>
            <w:ins w:id="1280" w:author="Lynne Eckerle" w:date="2022-12-08T21:13:00Z">
              <w:r w:rsidRPr="00F448A5">
                <w:rPr>
                  <w:rFonts w:ascii="Times New Roman" w:hAnsi="Times New Roman"/>
                  <w:sz w:val="22"/>
                  <w:szCs w:val="22"/>
                </w:rPr>
                <w:t>Procedural safeguards</w:t>
              </w:r>
            </w:ins>
          </w:p>
          <w:p w14:paraId="4D81E3B9" w14:textId="77777777" w:rsidR="00571611" w:rsidRPr="00F448A5" w:rsidRDefault="00571611" w:rsidP="00571611">
            <w:pPr>
              <w:numPr>
                <w:ilvl w:val="1"/>
                <w:numId w:val="8"/>
              </w:numPr>
              <w:tabs>
                <w:tab w:val="left" w:pos="-720"/>
                <w:tab w:val="left" w:pos="372"/>
                <w:tab w:val="left" w:pos="732"/>
                <w:tab w:val="left" w:pos="1647"/>
              </w:tabs>
              <w:suppressAutoHyphens/>
              <w:ind w:left="732"/>
              <w:rPr>
                <w:ins w:id="1281" w:author="Lynne Eckerle" w:date="2022-12-08T21:13:00Z"/>
                <w:rFonts w:ascii="Times New Roman" w:hAnsi="Times New Roman"/>
                <w:sz w:val="22"/>
                <w:szCs w:val="22"/>
              </w:rPr>
            </w:pPr>
            <w:ins w:id="1282" w:author="Lynne Eckerle" w:date="2022-12-08T21:13:00Z">
              <w:r w:rsidRPr="00F448A5">
                <w:rPr>
                  <w:rFonts w:ascii="Times New Roman" w:hAnsi="Times New Roman"/>
                  <w:sz w:val="22"/>
                  <w:szCs w:val="22"/>
                </w:rPr>
                <w:t>Family-centered care</w:t>
              </w:r>
            </w:ins>
          </w:p>
          <w:p w14:paraId="0B0A0DDF" w14:textId="77777777" w:rsidR="00571611" w:rsidRPr="00F448A5" w:rsidRDefault="00571611" w:rsidP="00571611">
            <w:pPr>
              <w:numPr>
                <w:ilvl w:val="1"/>
                <w:numId w:val="8"/>
              </w:numPr>
              <w:tabs>
                <w:tab w:val="left" w:pos="-720"/>
                <w:tab w:val="left" w:pos="372"/>
                <w:tab w:val="left" w:pos="732"/>
                <w:tab w:val="left" w:pos="1647"/>
              </w:tabs>
              <w:suppressAutoHyphens/>
              <w:ind w:left="732"/>
              <w:rPr>
                <w:ins w:id="1283" w:author="Lynne Eckerle" w:date="2022-12-08T21:13:00Z"/>
                <w:rFonts w:ascii="Times New Roman" w:hAnsi="Times New Roman"/>
                <w:sz w:val="22"/>
                <w:szCs w:val="22"/>
              </w:rPr>
            </w:pPr>
            <w:ins w:id="1284" w:author="Lynne Eckerle" w:date="2022-12-08T21:13:00Z">
              <w:r w:rsidRPr="00F448A5">
                <w:rPr>
                  <w:rFonts w:ascii="Times New Roman" w:hAnsi="Times New Roman"/>
                  <w:sz w:val="22"/>
                  <w:szCs w:val="22"/>
                </w:rPr>
                <w:t>Provision of services in natural environments</w:t>
              </w:r>
            </w:ins>
          </w:p>
          <w:p w14:paraId="1BC2D970" w14:textId="77777777" w:rsidR="00571611" w:rsidRPr="00F448A5" w:rsidRDefault="00571611" w:rsidP="00571611">
            <w:pPr>
              <w:numPr>
                <w:ilvl w:val="1"/>
                <w:numId w:val="8"/>
              </w:numPr>
              <w:tabs>
                <w:tab w:val="left" w:pos="-720"/>
                <w:tab w:val="left" w:pos="372"/>
                <w:tab w:val="left" w:pos="732"/>
                <w:tab w:val="left" w:pos="1647"/>
              </w:tabs>
              <w:suppressAutoHyphens/>
              <w:ind w:left="732"/>
              <w:rPr>
                <w:ins w:id="1285" w:author="Lynne Eckerle" w:date="2022-12-08T21:13:00Z"/>
                <w:rFonts w:ascii="Times New Roman" w:hAnsi="Times New Roman"/>
                <w:sz w:val="22"/>
                <w:szCs w:val="22"/>
              </w:rPr>
            </w:pPr>
            <w:ins w:id="1286" w:author="Lynne Eckerle" w:date="2022-12-08T21:13:00Z">
              <w:r w:rsidRPr="00F448A5">
                <w:rPr>
                  <w:rFonts w:ascii="Times New Roman" w:hAnsi="Times New Roman"/>
                  <w:sz w:val="22"/>
                  <w:szCs w:val="22"/>
                </w:rPr>
                <w:t>Due process</w:t>
              </w:r>
            </w:ins>
          </w:p>
          <w:p w14:paraId="1D1C64B9" w14:textId="77777777" w:rsidR="00571611" w:rsidRPr="00F448A5" w:rsidRDefault="00571611" w:rsidP="00571611">
            <w:pPr>
              <w:numPr>
                <w:ilvl w:val="1"/>
                <w:numId w:val="8"/>
              </w:numPr>
              <w:tabs>
                <w:tab w:val="left" w:pos="-720"/>
                <w:tab w:val="left" w:pos="372"/>
                <w:tab w:val="left" w:pos="732"/>
                <w:tab w:val="left" w:pos="1647"/>
              </w:tabs>
              <w:suppressAutoHyphens/>
              <w:ind w:left="732"/>
              <w:rPr>
                <w:ins w:id="1287" w:author="Lynne Eckerle" w:date="2022-12-08T21:13:00Z"/>
                <w:rFonts w:ascii="Times New Roman" w:hAnsi="Times New Roman"/>
                <w:sz w:val="22"/>
                <w:szCs w:val="22"/>
              </w:rPr>
            </w:pPr>
            <w:ins w:id="1288" w:author="Lynne Eckerle" w:date="2022-12-08T21:13:00Z">
              <w:r w:rsidRPr="00F448A5">
                <w:rPr>
                  <w:rFonts w:ascii="Times New Roman" w:hAnsi="Times New Roman"/>
                  <w:sz w:val="22"/>
                  <w:szCs w:val="22"/>
                </w:rPr>
                <w:t>Early Intervention Best Practices</w:t>
              </w:r>
            </w:ins>
          </w:p>
          <w:p w14:paraId="6550C82C" w14:textId="77777777" w:rsidR="00571611" w:rsidRPr="00F448A5" w:rsidRDefault="00571611" w:rsidP="00571611">
            <w:pPr>
              <w:numPr>
                <w:ilvl w:val="1"/>
                <w:numId w:val="8"/>
              </w:numPr>
              <w:tabs>
                <w:tab w:val="left" w:pos="-720"/>
                <w:tab w:val="left" w:pos="372"/>
                <w:tab w:val="left" w:pos="732"/>
                <w:tab w:val="left" w:pos="1647"/>
              </w:tabs>
              <w:suppressAutoHyphens/>
              <w:spacing w:after="120"/>
              <w:ind w:left="732"/>
              <w:rPr>
                <w:ins w:id="1289" w:author="Lynne Eckerle" w:date="2022-12-08T21:13:00Z"/>
                <w:rFonts w:ascii="Times New Roman" w:hAnsi="Times New Roman"/>
                <w:spacing w:val="-2"/>
                <w:sz w:val="22"/>
                <w:szCs w:val="22"/>
              </w:rPr>
            </w:pPr>
            <w:ins w:id="1290" w:author="Lynne Eckerle" w:date="2022-12-08T21:13:00Z">
              <w:r w:rsidRPr="00F448A5">
                <w:rPr>
                  <w:rFonts w:ascii="Times New Roman" w:hAnsi="Times New Roman"/>
                  <w:sz w:val="22"/>
                  <w:szCs w:val="22"/>
                </w:rPr>
                <w:t>First Steps Professional Conduct</w:t>
              </w:r>
            </w:ins>
          </w:p>
          <w:p w14:paraId="671C3E50" w14:textId="77777777" w:rsidR="00571611" w:rsidRPr="00F448A5" w:rsidRDefault="00571611" w:rsidP="00571611">
            <w:pPr>
              <w:numPr>
                <w:ilvl w:val="0"/>
                <w:numId w:val="8"/>
              </w:numPr>
              <w:tabs>
                <w:tab w:val="left" w:pos="-720"/>
                <w:tab w:val="left" w:pos="372"/>
              </w:tabs>
              <w:suppressAutoHyphens/>
              <w:spacing w:after="120"/>
              <w:ind w:left="732" w:hanging="630"/>
              <w:rPr>
                <w:ins w:id="1291" w:author="Lynne Eckerle" w:date="2022-12-08T21:13:00Z"/>
                <w:rFonts w:ascii="Times New Roman" w:hAnsi="Times New Roman"/>
                <w:sz w:val="22"/>
                <w:szCs w:val="22"/>
              </w:rPr>
            </w:pPr>
            <w:ins w:id="1292" w:author="Lynne Eckerle" w:date="2022-12-08T21:13:00Z">
              <w:r w:rsidRPr="00F448A5">
                <w:rPr>
                  <w:rFonts w:ascii="Times New Roman" w:hAnsi="Times New Roman"/>
                  <w:sz w:val="22"/>
                  <w:szCs w:val="22"/>
                </w:rPr>
                <w:t>Maintain and apply understanding of infant and toddler typical and atypical development.</w:t>
              </w:r>
            </w:ins>
          </w:p>
          <w:p w14:paraId="418F6658" w14:textId="77777777" w:rsidR="00571611" w:rsidRPr="00F448A5" w:rsidRDefault="00571611" w:rsidP="00571611">
            <w:pPr>
              <w:numPr>
                <w:ilvl w:val="0"/>
                <w:numId w:val="8"/>
              </w:numPr>
              <w:tabs>
                <w:tab w:val="left" w:pos="372"/>
              </w:tabs>
              <w:spacing w:after="120"/>
              <w:ind w:left="372" w:hanging="270"/>
              <w:rPr>
                <w:ins w:id="1293" w:author="Lynne Eckerle" w:date="2022-12-08T21:13:00Z"/>
                <w:rFonts w:ascii="Times New Roman" w:hAnsi="Times New Roman"/>
                <w:sz w:val="22"/>
                <w:szCs w:val="22"/>
              </w:rPr>
            </w:pPr>
            <w:ins w:id="1294" w:author="Lynne Eckerle" w:date="2022-12-08T21:13:00Z">
              <w:r w:rsidRPr="00F448A5">
                <w:rPr>
                  <w:rFonts w:ascii="Times New Roman" w:hAnsi="Times New Roman"/>
                  <w:sz w:val="22"/>
                  <w:szCs w:val="22"/>
                </w:rPr>
                <w:t>Demonstrate sensitivity to family and cultural values, to unique family circumstances, and to the respect of family choices.</w:t>
              </w:r>
            </w:ins>
          </w:p>
          <w:p w14:paraId="35560B4C" w14:textId="77777777" w:rsidR="00571611" w:rsidRPr="00F448A5" w:rsidRDefault="00571611" w:rsidP="00571611">
            <w:pPr>
              <w:numPr>
                <w:ilvl w:val="0"/>
                <w:numId w:val="8"/>
              </w:numPr>
              <w:tabs>
                <w:tab w:val="left" w:pos="-720"/>
                <w:tab w:val="left" w:pos="372"/>
              </w:tabs>
              <w:suppressAutoHyphens/>
              <w:spacing w:after="120"/>
              <w:ind w:left="732" w:hanging="630"/>
              <w:rPr>
                <w:ins w:id="1295" w:author="Lynne Eckerle" w:date="2022-12-08T21:13:00Z"/>
                <w:rFonts w:ascii="Times New Roman" w:hAnsi="Times New Roman"/>
                <w:sz w:val="22"/>
                <w:szCs w:val="22"/>
              </w:rPr>
            </w:pPr>
            <w:ins w:id="1296" w:author="Lynne Eckerle" w:date="2022-12-08T21:13:00Z">
              <w:r w:rsidRPr="00F448A5">
                <w:rPr>
                  <w:rFonts w:ascii="Times New Roman" w:hAnsi="Times New Roman"/>
                  <w:sz w:val="22"/>
                  <w:szCs w:val="22"/>
                </w:rPr>
                <w:t>Provide oversight and training for assigned members of Service Coordination staff.</w:t>
              </w:r>
            </w:ins>
          </w:p>
          <w:p w14:paraId="40FC2778" w14:textId="77777777" w:rsidR="00571611" w:rsidRPr="00F448A5" w:rsidRDefault="00571611" w:rsidP="00571611">
            <w:pPr>
              <w:numPr>
                <w:ilvl w:val="0"/>
                <w:numId w:val="8"/>
              </w:numPr>
              <w:tabs>
                <w:tab w:val="left" w:pos="372"/>
              </w:tabs>
              <w:spacing w:after="120"/>
              <w:ind w:left="732" w:hanging="630"/>
              <w:rPr>
                <w:ins w:id="1297" w:author="Lynne Eckerle" w:date="2022-12-08T21:13:00Z"/>
                <w:rFonts w:ascii="Times New Roman" w:hAnsi="Times New Roman"/>
                <w:sz w:val="22"/>
                <w:szCs w:val="22"/>
              </w:rPr>
            </w:pPr>
            <w:ins w:id="1298" w:author="Lynne Eckerle" w:date="2022-12-08T21:13:00Z">
              <w:r w:rsidRPr="00F448A5">
                <w:rPr>
                  <w:rFonts w:ascii="Times New Roman" w:hAnsi="Times New Roman"/>
                  <w:sz w:val="22"/>
                  <w:szCs w:val="22"/>
                </w:rPr>
                <w:t>Help plan and lead monthly staff meetings/trainings and other required events.</w:t>
              </w:r>
            </w:ins>
          </w:p>
          <w:p w14:paraId="2482FDAA" w14:textId="77777777" w:rsidR="00571611" w:rsidRPr="00F448A5" w:rsidRDefault="00571611" w:rsidP="00571611">
            <w:pPr>
              <w:numPr>
                <w:ilvl w:val="0"/>
                <w:numId w:val="8"/>
              </w:numPr>
              <w:tabs>
                <w:tab w:val="left" w:pos="-720"/>
                <w:tab w:val="left" w:pos="372"/>
              </w:tabs>
              <w:suppressAutoHyphens/>
              <w:spacing w:after="120"/>
              <w:ind w:left="732" w:hanging="630"/>
              <w:rPr>
                <w:ins w:id="1299" w:author="Lynne Eckerle" w:date="2022-12-08T21:13:00Z"/>
                <w:rFonts w:ascii="Times New Roman" w:hAnsi="Times New Roman"/>
                <w:sz w:val="22"/>
                <w:szCs w:val="22"/>
              </w:rPr>
            </w:pPr>
            <w:ins w:id="1300" w:author="Lynne Eckerle" w:date="2022-12-08T21:13:00Z">
              <w:r w:rsidRPr="00F448A5">
                <w:rPr>
                  <w:rFonts w:ascii="Times New Roman" w:hAnsi="Times New Roman"/>
                  <w:sz w:val="22"/>
                  <w:szCs w:val="22"/>
                </w:rPr>
                <w:t xml:space="preserve">Report immediately to Supervisor potential issues or concerns. </w:t>
              </w:r>
            </w:ins>
          </w:p>
          <w:p w14:paraId="504A18C8" w14:textId="77777777" w:rsidR="00571611" w:rsidRPr="00F448A5" w:rsidRDefault="00571611" w:rsidP="00571611">
            <w:pPr>
              <w:numPr>
                <w:ilvl w:val="0"/>
                <w:numId w:val="8"/>
              </w:numPr>
              <w:tabs>
                <w:tab w:val="left" w:pos="-720"/>
                <w:tab w:val="left" w:pos="372"/>
              </w:tabs>
              <w:suppressAutoHyphens/>
              <w:spacing w:after="120"/>
              <w:ind w:left="732" w:hanging="630"/>
              <w:rPr>
                <w:ins w:id="1301" w:author="Lynne Eckerle" w:date="2022-12-08T21:13:00Z"/>
                <w:rFonts w:ascii="Times New Roman" w:hAnsi="Times New Roman"/>
                <w:sz w:val="22"/>
                <w:szCs w:val="22"/>
              </w:rPr>
            </w:pPr>
            <w:ins w:id="1302" w:author="Lynne Eckerle" w:date="2022-12-08T21:13:00Z">
              <w:r w:rsidRPr="00F448A5">
                <w:rPr>
                  <w:rFonts w:ascii="Times New Roman" w:hAnsi="Times New Roman"/>
                  <w:sz w:val="22"/>
                  <w:szCs w:val="22"/>
                </w:rPr>
                <w:t>Perform related duties as assigned.</w:t>
              </w:r>
            </w:ins>
          </w:p>
          <w:p w14:paraId="45A58912" w14:textId="77777777" w:rsidR="00571611" w:rsidRPr="00F448A5" w:rsidRDefault="00571611" w:rsidP="00571611">
            <w:pPr>
              <w:numPr>
                <w:ilvl w:val="0"/>
                <w:numId w:val="8"/>
              </w:numPr>
              <w:tabs>
                <w:tab w:val="left" w:pos="-720"/>
                <w:tab w:val="left" w:pos="372"/>
              </w:tabs>
              <w:suppressAutoHyphens/>
              <w:spacing w:after="120"/>
              <w:ind w:left="732" w:hanging="630"/>
              <w:rPr>
                <w:ins w:id="1303" w:author="Lynne Eckerle" w:date="2022-12-08T21:13:00Z"/>
                <w:rFonts w:ascii="Times New Roman" w:hAnsi="Times New Roman"/>
                <w:sz w:val="22"/>
                <w:szCs w:val="22"/>
              </w:rPr>
            </w:pPr>
            <w:ins w:id="1304" w:author="Lynne Eckerle" w:date="2022-12-08T21:13:00Z">
              <w:r w:rsidRPr="00F448A5">
                <w:rPr>
                  <w:rFonts w:ascii="Times New Roman" w:hAnsi="Times New Roman"/>
                  <w:sz w:val="22"/>
                  <w:szCs w:val="22"/>
                </w:rPr>
                <w:t>Maintain reliable transportation.</w:t>
              </w:r>
            </w:ins>
          </w:p>
        </w:tc>
      </w:tr>
      <w:tr w:rsidR="00571611" w:rsidRPr="00F448A5" w14:paraId="42FCCC36" w14:textId="77777777" w:rsidTr="009B2BF4">
        <w:trPr>
          <w:ins w:id="1305" w:author="Lynne Eckerle" w:date="2022-12-08T21:13:00Z"/>
        </w:trPr>
        <w:tc>
          <w:tcPr>
            <w:tcW w:w="1428" w:type="dxa"/>
          </w:tcPr>
          <w:p w14:paraId="5C9531AA" w14:textId="77777777" w:rsidR="00571611" w:rsidRPr="00F448A5" w:rsidRDefault="00571611" w:rsidP="009B2BF4">
            <w:pPr>
              <w:tabs>
                <w:tab w:val="left" w:pos="-720"/>
              </w:tabs>
              <w:suppressAutoHyphens/>
              <w:rPr>
                <w:ins w:id="1306" w:author="Lynne Eckerle" w:date="2022-12-08T21:13:00Z"/>
                <w:rFonts w:ascii="Times New Roman" w:hAnsi="Times New Roman"/>
                <w:b/>
                <w:spacing w:val="-2"/>
                <w:sz w:val="22"/>
                <w:szCs w:val="22"/>
              </w:rPr>
            </w:pPr>
            <w:ins w:id="1307" w:author="Lynne Eckerle" w:date="2022-12-08T21:13:00Z">
              <w:r w:rsidRPr="00F448A5">
                <w:rPr>
                  <w:rFonts w:ascii="Times New Roman" w:hAnsi="Times New Roman"/>
                  <w:b/>
                  <w:spacing w:val="-2"/>
                  <w:sz w:val="22"/>
                  <w:szCs w:val="22"/>
                </w:rPr>
                <w:lastRenderedPageBreak/>
                <w:t>Critical skills, knowledge, and behaviors</w:t>
              </w:r>
            </w:ins>
          </w:p>
          <w:p w14:paraId="629F3460" w14:textId="77777777" w:rsidR="00571611" w:rsidRPr="00F448A5" w:rsidRDefault="00571611" w:rsidP="009B2BF4">
            <w:pPr>
              <w:tabs>
                <w:tab w:val="left" w:pos="-720"/>
              </w:tabs>
              <w:suppressAutoHyphens/>
              <w:rPr>
                <w:ins w:id="1308" w:author="Lynne Eckerle" w:date="2022-12-08T21:13:00Z"/>
                <w:rFonts w:ascii="Times New Roman" w:hAnsi="Times New Roman"/>
                <w:b/>
                <w:spacing w:val="-2"/>
                <w:sz w:val="22"/>
                <w:szCs w:val="22"/>
              </w:rPr>
            </w:pPr>
          </w:p>
          <w:p w14:paraId="10A93D1D" w14:textId="77777777" w:rsidR="00571611" w:rsidRPr="00F448A5" w:rsidRDefault="00571611" w:rsidP="009B2BF4">
            <w:pPr>
              <w:tabs>
                <w:tab w:val="left" w:pos="-720"/>
              </w:tabs>
              <w:suppressAutoHyphens/>
              <w:rPr>
                <w:ins w:id="1309" w:author="Lynne Eckerle" w:date="2022-12-08T21:13:00Z"/>
                <w:rFonts w:ascii="Times New Roman" w:hAnsi="Times New Roman"/>
                <w:b/>
                <w:spacing w:val="-2"/>
                <w:sz w:val="22"/>
                <w:szCs w:val="22"/>
              </w:rPr>
            </w:pPr>
          </w:p>
          <w:p w14:paraId="479A4D23" w14:textId="77777777" w:rsidR="00571611" w:rsidRPr="00F448A5" w:rsidRDefault="00571611" w:rsidP="009B2BF4">
            <w:pPr>
              <w:tabs>
                <w:tab w:val="left" w:pos="-720"/>
              </w:tabs>
              <w:suppressAutoHyphens/>
              <w:rPr>
                <w:ins w:id="1310" w:author="Lynne Eckerle" w:date="2022-12-08T21:13:00Z"/>
                <w:rFonts w:ascii="Times New Roman" w:hAnsi="Times New Roman"/>
                <w:b/>
                <w:spacing w:val="-2"/>
                <w:sz w:val="22"/>
                <w:szCs w:val="22"/>
              </w:rPr>
            </w:pPr>
          </w:p>
        </w:tc>
        <w:tc>
          <w:tcPr>
            <w:tcW w:w="9000" w:type="dxa"/>
            <w:gridSpan w:val="2"/>
          </w:tcPr>
          <w:p w14:paraId="058E1C1F" w14:textId="77777777" w:rsidR="00571611" w:rsidRPr="00F448A5" w:rsidRDefault="00571611" w:rsidP="009B2BF4">
            <w:pPr>
              <w:tabs>
                <w:tab w:val="left" w:pos="2160"/>
                <w:tab w:val="left" w:pos="5040"/>
                <w:tab w:val="left" w:pos="6480"/>
              </w:tabs>
              <w:spacing w:after="120"/>
              <w:rPr>
                <w:ins w:id="1311" w:author="Lynne Eckerle" w:date="2022-12-08T21:13:00Z"/>
                <w:rFonts w:ascii="Times New Roman" w:hAnsi="Times New Roman"/>
                <w:sz w:val="22"/>
                <w:szCs w:val="22"/>
              </w:rPr>
            </w:pPr>
            <w:ins w:id="1312" w:author="Lynne Eckerle" w:date="2022-12-08T21:13:00Z">
              <w:r w:rsidRPr="00F448A5">
                <w:rPr>
                  <w:rFonts w:ascii="Times New Roman" w:hAnsi="Times New Roman"/>
                  <w:sz w:val="22"/>
                  <w:szCs w:val="22"/>
                </w:rPr>
                <w:t>Carries out responsibilities in accordance with the Agency’s policies and applicable laws.   Inspires and motivates ot</w:t>
              </w:r>
              <w:r>
                <w:rPr>
                  <w:rFonts w:ascii="Times New Roman" w:hAnsi="Times New Roman"/>
                  <w:sz w:val="22"/>
                  <w:szCs w:val="22"/>
                </w:rPr>
                <w:t>hers to support Thrive Alliance</w:t>
              </w:r>
              <w:r w:rsidRPr="00F448A5">
                <w:rPr>
                  <w:rFonts w:ascii="Times New Roman" w:hAnsi="Times New Roman"/>
                  <w:sz w:val="22"/>
                  <w:szCs w:val="22"/>
                </w:rPr>
                <w:t>.</w:t>
              </w:r>
            </w:ins>
          </w:p>
          <w:p w14:paraId="37D99406" w14:textId="77777777" w:rsidR="00571611" w:rsidRPr="00F448A5" w:rsidRDefault="00571611" w:rsidP="009B2BF4">
            <w:pPr>
              <w:tabs>
                <w:tab w:val="left" w:pos="-720"/>
              </w:tabs>
              <w:suppressAutoHyphens/>
              <w:spacing w:after="120"/>
              <w:rPr>
                <w:ins w:id="1313" w:author="Lynne Eckerle" w:date="2022-12-08T21:13:00Z"/>
                <w:rFonts w:ascii="Times New Roman" w:hAnsi="Times New Roman"/>
                <w:sz w:val="22"/>
                <w:szCs w:val="22"/>
              </w:rPr>
            </w:pPr>
            <w:ins w:id="1314" w:author="Lynne Eckerle" w:date="2022-12-08T21:13:00Z">
              <w:r w:rsidRPr="00F448A5">
                <w:rPr>
                  <w:rFonts w:ascii="Times New Roman" w:hAnsi="Times New Roman"/>
                  <w:sz w:val="22"/>
                  <w:szCs w:val="22"/>
                </w:rPr>
                <w:t>Ability to read and interpret documents and technical reports.  Ability to write routine reports and routine business correspondence.  Ability to speak effectively before groups of customers or employees of organizations.</w:t>
              </w:r>
            </w:ins>
          </w:p>
          <w:p w14:paraId="31107DF3" w14:textId="77777777" w:rsidR="00571611" w:rsidRPr="00F448A5" w:rsidRDefault="00571611" w:rsidP="009B2BF4">
            <w:pPr>
              <w:tabs>
                <w:tab w:val="left" w:pos="0"/>
                <w:tab w:val="left" w:pos="2160"/>
                <w:tab w:val="left" w:pos="5040"/>
                <w:tab w:val="left" w:pos="6480"/>
              </w:tabs>
              <w:spacing w:after="120"/>
              <w:rPr>
                <w:ins w:id="1315" w:author="Lynne Eckerle" w:date="2022-12-08T21:13:00Z"/>
                <w:rFonts w:ascii="Times New Roman" w:hAnsi="Times New Roman"/>
                <w:sz w:val="22"/>
                <w:szCs w:val="22"/>
              </w:rPr>
            </w:pPr>
            <w:ins w:id="1316" w:author="Lynne Eckerle" w:date="2022-12-08T21:13:00Z">
              <w:r w:rsidRPr="00F448A5">
                <w:rPr>
                  <w:rFonts w:ascii="Times New Roman" w:hAnsi="Times New Roman"/>
                  <w:sz w:val="22"/>
                  <w:szCs w:val="22"/>
                </w:rPr>
                <w:t>Ability to solve practical problems and deal with a variety of concrete variables in situations where only limited standardization exists.  Ability to interpret a variety of instructions furnished in written, oral, diagram, or schedule form.</w:t>
              </w:r>
            </w:ins>
          </w:p>
          <w:p w14:paraId="60BCAFF6" w14:textId="77777777" w:rsidR="00571611" w:rsidRPr="00F448A5" w:rsidRDefault="00571611" w:rsidP="009B2BF4">
            <w:pPr>
              <w:tabs>
                <w:tab w:val="left" w:pos="2160"/>
                <w:tab w:val="left" w:pos="5040"/>
                <w:tab w:val="left" w:pos="6480"/>
              </w:tabs>
              <w:spacing w:after="120"/>
              <w:rPr>
                <w:ins w:id="1317" w:author="Lynne Eckerle" w:date="2022-12-08T21:13:00Z"/>
                <w:rFonts w:ascii="Times New Roman" w:hAnsi="Times New Roman"/>
                <w:sz w:val="22"/>
                <w:szCs w:val="22"/>
              </w:rPr>
            </w:pPr>
            <w:ins w:id="1318" w:author="Lynne Eckerle" w:date="2022-12-08T21:13:00Z">
              <w:r w:rsidRPr="00F448A5">
                <w:rPr>
                  <w:rFonts w:ascii="Times New Roman" w:hAnsi="Times New Roman"/>
                  <w:sz w:val="22"/>
                  <w:szCs w:val="22"/>
                </w:rPr>
                <w:t>As a representati</w:t>
              </w:r>
              <w:r>
                <w:rPr>
                  <w:rFonts w:ascii="Times New Roman" w:hAnsi="Times New Roman"/>
                  <w:sz w:val="22"/>
                  <w:szCs w:val="22"/>
                </w:rPr>
                <w:t>ve of Thrive Alliance</w:t>
              </w:r>
              <w:r w:rsidRPr="00F448A5">
                <w:rPr>
                  <w:rFonts w:ascii="Times New Roman" w:hAnsi="Times New Roman"/>
                  <w:sz w:val="22"/>
                  <w:szCs w:val="22"/>
                </w:rPr>
                <w:t>, all comments, attitudes, actions and behaviors have a direct effect on the Agency’s image and perceptions of service quality.  Interaction with clients, visitors, volunteer workers, co-workers, supervisors and other employees must be in a manner that is friendly, supportive, courteous, respectful, cooperative and professional.  This behavior will promote an atmosphere of teamwork and is congruent with the Agency’s standards and guidelines to promote positive relations in the community.</w:t>
              </w:r>
            </w:ins>
          </w:p>
          <w:p w14:paraId="41B764A8" w14:textId="77777777" w:rsidR="00571611" w:rsidRPr="00F448A5" w:rsidRDefault="00571611" w:rsidP="009B2BF4">
            <w:pPr>
              <w:pStyle w:val="Heading1"/>
              <w:spacing w:before="0" w:after="120"/>
              <w:rPr>
                <w:ins w:id="1319" w:author="Lynne Eckerle" w:date="2022-12-08T21:13:00Z"/>
                <w:rFonts w:ascii="Times New Roman" w:hAnsi="Times New Roman"/>
                <w:b w:val="0"/>
                <w:sz w:val="22"/>
                <w:szCs w:val="22"/>
              </w:rPr>
            </w:pPr>
            <w:ins w:id="1320" w:author="Lynne Eckerle" w:date="2022-12-08T21:13:00Z">
              <w:r w:rsidRPr="00F448A5">
                <w:rPr>
                  <w:rFonts w:ascii="Times New Roman" w:hAnsi="Times New Roman"/>
                  <w:b w:val="0"/>
                  <w:sz w:val="22"/>
                  <w:szCs w:val="22"/>
                </w:rPr>
                <w:t>Able to think logically and analytically.  Effective problem solving skills.</w:t>
              </w:r>
            </w:ins>
          </w:p>
          <w:p w14:paraId="339D5746" w14:textId="77777777" w:rsidR="00571611" w:rsidRPr="00F448A5" w:rsidRDefault="00571611" w:rsidP="009B2BF4">
            <w:pPr>
              <w:spacing w:after="120"/>
              <w:rPr>
                <w:ins w:id="1321" w:author="Lynne Eckerle" w:date="2022-12-08T21:13:00Z"/>
                <w:rFonts w:ascii="Times New Roman" w:hAnsi="Times New Roman"/>
                <w:sz w:val="22"/>
                <w:szCs w:val="22"/>
              </w:rPr>
            </w:pPr>
            <w:ins w:id="1322" w:author="Lynne Eckerle" w:date="2022-12-08T21:13:00Z">
              <w:r w:rsidRPr="00F448A5">
                <w:rPr>
                  <w:rFonts w:ascii="Times New Roman" w:hAnsi="Times New Roman"/>
                  <w:sz w:val="22"/>
                  <w:szCs w:val="22"/>
                </w:rPr>
                <w:t>Proactive in anticipating and alerting others to problems with projects or processes.</w:t>
              </w:r>
            </w:ins>
          </w:p>
          <w:p w14:paraId="3629F4E4" w14:textId="77777777" w:rsidR="00571611" w:rsidRPr="00F448A5" w:rsidRDefault="00571611" w:rsidP="009B2BF4">
            <w:pPr>
              <w:pStyle w:val="Heading1"/>
              <w:spacing w:before="0" w:after="120"/>
              <w:rPr>
                <w:ins w:id="1323" w:author="Lynne Eckerle" w:date="2022-12-08T21:13:00Z"/>
                <w:rFonts w:ascii="Times New Roman" w:hAnsi="Times New Roman"/>
                <w:b w:val="0"/>
                <w:sz w:val="22"/>
                <w:szCs w:val="22"/>
              </w:rPr>
            </w:pPr>
            <w:ins w:id="1324" w:author="Lynne Eckerle" w:date="2022-12-08T21:13:00Z">
              <w:r w:rsidRPr="00F448A5">
                <w:rPr>
                  <w:rFonts w:ascii="Times New Roman" w:hAnsi="Times New Roman"/>
                  <w:b w:val="0"/>
                  <w:sz w:val="22"/>
                  <w:szCs w:val="22"/>
                </w:rPr>
                <w:t>High detail orientation and accuracy.</w:t>
              </w:r>
            </w:ins>
          </w:p>
          <w:p w14:paraId="02A4AE37" w14:textId="77777777" w:rsidR="00571611" w:rsidRPr="00F448A5" w:rsidRDefault="00571611" w:rsidP="009B2BF4">
            <w:pPr>
              <w:spacing w:after="120"/>
              <w:rPr>
                <w:ins w:id="1325" w:author="Lynne Eckerle" w:date="2022-12-08T21:13:00Z"/>
                <w:rFonts w:ascii="Times New Roman" w:hAnsi="Times New Roman"/>
                <w:sz w:val="22"/>
                <w:szCs w:val="22"/>
              </w:rPr>
            </w:pPr>
            <w:ins w:id="1326" w:author="Lynne Eckerle" w:date="2022-12-08T21:13:00Z">
              <w:r w:rsidRPr="00F448A5">
                <w:rPr>
                  <w:rFonts w:ascii="Times New Roman" w:hAnsi="Times New Roman"/>
                  <w:sz w:val="22"/>
                  <w:szCs w:val="22"/>
                </w:rPr>
                <w:t>Takes initiative and needs little supervision.</w:t>
              </w:r>
            </w:ins>
          </w:p>
          <w:p w14:paraId="02BC303A" w14:textId="77777777" w:rsidR="00571611" w:rsidRPr="00F448A5" w:rsidRDefault="00571611" w:rsidP="009B2BF4">
            <w:pPr>
              <w:spacing w:after="120"/>
              <w:rPr>
                <w:ins w:id="1327" w:author="Lynne Eckerle" w:date="2022-12-08T21:13:00Z"/>
                <w:rFonts w:ascii="Times New Roman" w:hAnsi="Times New Roman"/>
                <w:sz w:val="22"/>
                <w:szCs w:val="22"/>
              </w:rPr>
            </w:pPr>
            <w:ins w:id="1328" w:author="Lynne Eckerle" w:date="2022-12-08T21:13:00Z">
              <w:r w:rsidRPr="00F448A5">
                <w:rPr>
                  <w:rFonts w:ascii="Times New Roman" w:hAnsi="Times New Roman"/>
                  <w:sz w:val="22"/>
                  <w:szCs w:val="22"/>
                </w:rPr>
                <w:lastRenderedPageBreak/>
                <w:t>Able to prioritize, organize tasks and time, and follow up.</w:t>
              </w:r>
            </w:ins>
          </w:p>
          <w:p w14:paraId="0892D60D" w14:textId="77777777" w:rsidR="00571611" w:rsidRPr="00F448A5" w:rsidRDefault="00571611" w:rsidP="009B2BF4">
            <w:pPr>
              <w:spacing w:after="120"/>
              <w:rPr>
                <w:ins w:id="1329" w:author="Lynne Eckerle" w:date="2022-12-08T21:13:00Z"/>
                <w:rFonts w:ascii="Times New Roman" w:hAnsi="Times New Roman"/>
                <w:sz w:val="22"/>
                <w:szCs w:val="22"/>
              </w:rPr>
            </w:pPr>
            <w:ins w:id="1330" w:author="Lynne Eckerle" w:date="2022-12-08T21:13:00Z">
              <w:r w:rsidRPr="00F448A5">
                <w:rPr>
                  <w:rFonts w:ascii="Times New Roman" w:hAnsi="Times New Roman"/>
                  <w:sz w:val="22"/>
                  <w:szCs w:val="22"/>
                </w:rPr>
                <w:t>Performs responsibilities efficiently and timely.</w:t>
              </w:r>
            </w:ins>
          </w:p>
          <w:p w14:paraId="042A64F2" w14:textId="77777777" w:rsidR="00571611" w:rsidRPr="00F448A5" w:rsidRDefault="00571611" w:rsidP="009B2BF4">
            <w:pPr>
              <w:spacing w:after="120"/>
              <w:rPr>
                <w:ins w:id="1331" w:author="Lynne Eckerle" w:date="2022-12-08T21:13:00Z"/>
                <w:rFonts w:ascii="Times New Roman" w:hAnsi="Times New Roman"/>
                <w:sz w:val="22"/>
                <w:szCs w:val="22"/>
              </w:rPr>
            </w:pPr>
            <w:ins w:id="1332" w:author="Lynne Eckerle" w:date="2022-12-08T21:13:00Z">
              <w:r w:rsidRPr="00F448A5">
                <w:rPr>
                  <w:rFonts w:ascii="Times New Roman" w:hAnsi="Times New Roman"/>
                  <w:sz w:val="22"/>
                  <w:szCs w:val="22"/>
                </w:rPr>
                <w:t>Able to juggle multiple requests and meet multiple deadlines.</w:t>
              </w:r>
            </w:ins>
          </w:p>
          <w:p w14:paraId="696F5AEB" w14:textId="77777777" w:rsidR="00571611" w:rsidRPr="00F448A5" w:rsidRDefault="00571611" w:rsidP="009B2BF4">
            <w:pPr>
              <w:pStyle w:val="Heading1"/>
              <w:spacing w:before="0" w:after="120"/>
              <w:rPr>
                <w:ins w:id="1333" w:author="Lynne Eckerle" w:date="2022-12-08T21:13:00Z"/>
                <w:rFonts w:ascii="Times New Roman" w:hAnsi="Times New Roman"/>
                <w:b w:val="0"/>
                <w:sz w:val="22"/>
                <w:szCs w:val="22"/>
              </w:rPr>
            </w:pPr>
            <w:ins w:id="1334" w:author="Lynne Eckerle" w:date="2022-12-08T21:13:00Z">
              <w:r w:rsidRPr="00F448A5">
                <w:rPr>
                  <w:rFonts w:ascii="Times New Roman" w:hAnsi="Times New Roman"/>
                  <w:b w:val="0"/>
                  <w:sz w:val="22"/>
                  <w:szCs w:val="22"/>
                </w:rPr>
                <w:t>Proficient in basic computer skills, i.e. Microsoft Word, Excel, Internet usage (e-mail) and the online reporting programs used throughout the organization.</w:t>
              </w:r>
            </w:ins>
          </w:p>
          <w:p w14:paraId="6FFFCA32" w14:textId="77777777" w:rsidR="00571611" w:rsidRPr="00F448A5" w:rsidRDefault="00571611" w:rsidP="009B2BF4">
            <w:pPr>
              <w:rPr>
                <w:ins w:id="1335" w:author="Lynne Eckerle" w:date="2022-12-08T21:13:00Z"/>
                <w:rFonts w:ascii="Times New Roman" w:hAnsi="Times New Roman"/>
                <w:sz w:val="22"/>
                <w:szCs w:val="22"/>
              </w:rPr>
            </w:pPr>
            <w:ins w:id="1336" w:author="Lynne Eckerle" w:date="2022-12-08T21:13:00Z">
              <w:r w:rsidRPr="00F448A5">
                <w:rPr>
                  <w:rFonts w:ascii="Times New Roman" w:hAnsi="Times New Roman"/>
                  <w:sz w:val="22"/>
                  <w:szCs w:val="22"/>
                </w:rPr>
                <w:t>Demonstrates proficiency in basic mathematics.</w:t>
              </w:r>
            </w:ins>
          </w:p>
        </w:tc>
      </w:tr>
      <w:tr w:rsidR="00571611" w:rsidRPr="00F448A5" w14:paraId="6F3D9AD2" w14:textId="77777777" w:rsidTr="009B2BF4">
        <w:trPr>
          <w:ins w:id="1337" w:author="Lynne Eckerle" w:date="2022-12-08T21:13:00Z"/>
        </w:trPr>
        <w:tc>
          <w:tcPr>
            <w:tcW w:w="1428" w:type="dxa"/>
          </w:tcPr>
          <w:p w14:paraId="77330AC1" w14:textId="77777777" w:rsidR="00571611" w:rsidRPr="00F448A5" w:rsidRDefault="00571611" w:rsidP="009B2BF4">
            <w:pPr>
              <w:tabs>
                <w:tab w:val="left" w:pos="-720"/>
              </w:tabs>
              <w:suppressAutoHyphens/>
              <w:rPr>
                <w:ins w:id="1338" w:author="Lynne Eckerle" w:date="2022-12-08T21:13:00Z"/>
                <w:rFonts w:ascii="Times New Roman" w:hAnsi="Times New Roman"/>
                <w:b/>
                <w:spacing w:val="-2"/>
                <w:sz w:val="22"/>
                <w:szCs w:val="22"/>
              </w:rPr>
            </w:pPr>
            <w:ins w:id="1339" w:author="Lynne Eckerle" w:date="2022-12-08T21:13:00Z">
              <w:r w:rsidRPr="00F448A5">
                <w:rPr>
                  <w:rFonts w:ascii="Times New Roman" w:hAnsi="Times New Roman"/>
                  <w:b/>
                  <w:spacing w:val="-2"/>
                  <w:sz w:val="22"/>
                  <w:szCs w:val="22"/>
                </w:rPr>
                <w:lastRenderedPageBreak/>
                <w:t>Experience, education, degrees, licenses</w:t>
              </w:r>
            </w:ins>
          </w:p>
        </w:tc>
        <w:tc>
          <w:tcPr>
            <w:tcW w:w="9000" w:type="dxa"/>
            <w:gridSpan w:val="2"/>
          </w:tcPr>
          <w:p w14:paraId="7C3097D4" w14:textId="77777777" w:rsidR="00571611" w:rsidRPr="00F448A5" w:rsidRDefault="00571611" w:rsidP="009B2BF4">
            <w:pPr>
              <w:rPr>
                <w:ins w:id="1340" w:author="Lynne Eckerle" w:date="2022-12-08T21:13:00Z"/>
                <w:rFonts w:ascii="Times New Roman" w:hAnsi="Times New Roman"/>
                <w:sz w:val="22"/>
                <w:szCs w:val="22"/>
              </w:rPr>
            </w:pPr>
            <w:ins w:id="1341" w:author="Lynne Eckerle" w:date="2022-12-08T21:13:00Z">
              <w:r w:rsidRPr="00F448A5">
                <w:rPr>
                  <w:rFonts w:ascii="Times New Roman" w:hAnsi="Times New Roman"/>
                  <w:sz w:val="22"/>
                  <w:szCs w:val="22"/>
                </w:rPr>
                <w:t>Minimum Baccalaureate Degree in a related area. Must meet and maintain state licensure and credentialing requirements set forth in</w:t>
              </w:r>
              <w:r w:rsidRPr="00F448A5">
                <w:rPr>
                  <w:rFonts w:ascii="Times New Roman" w:hAnsi="Times New Roman"/>
                  <w:b/>
                  <w:bCs/>
                  <w:i/>
                  <w:iCs/>
                  <w:sz w:val="22"/>
                  <w:szCs w:val="22"/>
                </w:rPr>
                <w:t xml:space="preserve"> Indiana First Steps Personnel Standards</w:t>
              </w:r>
              <w:r w:rsidRPr="00F448A5">
                <w:rPr>
                  <w:rFonts w:ascii="Times New Roman" w:hAnsi="Times New Roman"/>
                  <w:sz w:val="22"/>
                  <w:szCs w:val="22"/>
                </w:rPr>
                <w:t xml:space="preserve"> and remain in good standing with the Indiana First Steps system.  Valid Driver’s License and automobile liability insurance.</w:t>
              </w:r>
            </w:ins>
          </w:p>
        </w:tc>
      </w:tr>
      <w:tr w:rsidR="00571611" w:rsidRPr="00F448A5" w14:paraId="294E3CDF" w14:textId="77777777" w:rsidTr="009B2BF4">
        <w:trPr>
          <w:ins w:id="1342" w:author="Lynne Eckerle" w:date="2022-12-08T21:13:00Z"/>
        </w:trPr>
        <w:tc>
          <w:tcPr>
            <w:tcW w:w="1428" w:type="dxa"/>
          </w:tcPr>
          <w:p w14:paraId="29695F67" w14:textId="77777777" w:rsidR="00571611" w:rsidRPr="00F448A5" w:rsidRDefault="00571611" w:rsidP="009B2BF4">
            <w:pPr>
              <w:tabs>
                <w:tab w:val="left" w:pos="-720"/>
              </w:tabs>
              <w:suppressAutoHyphens/>
              <w:rPr>
                <w:ins w:id="1343" w:author="Lynne Eckerle" w:date="2022-12-08T21:13:00Z"/>
                <w:rFonts w:ascii="Times New Roman" w:hAnsi="Times New Roman"/>
                <w:b/>
                <w:spacing w:val="-2"/>
                <w:sz w:val="22"/>
                <w:szCs w:val="22"/>
              </w:rPr>
            </w:pPr>
            <w:ins w:id="1344" w:author="Lynne Eckerle" w:date="2022-12-08T21:13:00Z">
              <w:r w:rsidRPr="00F448A5">
                <w:rPr>
                  <w:rFonts w:ascii="Times New Roman" w:hAnsi="Times New Roman"/>
                  <w:b/>
                  <w:spacing w:val="-2"/>
                  <w:sz w:val="22"/>
                  <w:szCs w:val="22"/>
                </w:rPr>
                <w:t xml:space="preserve"> Physical demands</w:t>
              </w:r>
            </w:ins>
          </w:p>
          <w:p w14:paraId="4A7DC8A9" w14:textId="77777777" w:rsidR="00571611" w:rsidRPr="00F448A5" w:rsidRDefault="00571611" w:rsidP="009B2BF4">
            <w:pPr>
              <w:tabs>
                <w:tab w:val="left" w:pos="-720"/>
              </w:tabs>
              <w:suppressAutoHyphens/>
              <w:rPr>
                <w:ins w:id="1345" w:author="Lynne Eckerle" w:date="2022-12-08T21:13:00Z"/>
                <w:rFonts w:ascii="Times New Roman" w:hAnsi="Times New Roman"/>
                <w:b/>
                <w:spacing w:val="-2"/>
                <w:sz w:val="22"/>
                <w:szCs w:val="22"/>
              </w:rPr>
            </w:pPr>
          </w:p>
        </w:tc>
        <w:tc>
          <w:tcPr>
            <w:tcW w:w="9000" w:type="dxa"/>
            <w:gridSpan w:val="2"/>
          </w:tcPr>
          <w:p w14:paraId="5687D7DB" w14:textId="77777777" w:rsidR="00571611" w:rsidRPr="00F448A5" w:rsidRDefault="00571611" w:rsidP="009B2BF4">
            <w:pPr>
              <w:tabs>
                <w:tab w:val="left" w:pos="2160"/>
                <w:tab w:val="left" w:pos="5040"/>
                <w:tab w:val="left" w:pos="6480"/>
              </w:tabs>
              <w:spacing w:after="120"/>
              <w:rPr>
                <w:ins w:id="1346" w:author="Lynne Eckerle" w:date="2022-12-08T21:13:00Z"/>
                <w:rFonts w:ascii="Times New Roman" w:hAnsi="Times New Roman"/>
                <w:sz w:val="22"/>
                <w:szCs w:val="22"/>
              </w:rPr>
            </w:pPr>
            <w:ins w:id="1347" w:author="Lynne Eckerle" w:date="2022-12-08T21:13:00Z">
              <w:r w:rsidRPr="00F448A5">
                <w:rPr>
                  <w:rFonts w:ascii="Times New Roman" w:hAnsi="Times New Roman"/>
                  <w:sz w:val="22"/>
                  <w:szCs w:val="22"/>
                </w:rPr>
                <w:t>The physical demands described here are representative of those that must be met by an employee to successfully perform the essential functions of this job.  Reasonable accommodations may be made to enable individuals with disabilities to perform the essential functions.</w:t>
              </w:r>
            </w:ins>
          </w:p>
          <w:p w14:paraId="3470CBF1" w14:textId="77777777" w:rsidR="00571611" w:rsidRPr="00F448A5" w:rsidRDefault="00571611" w:rsidP="009B2BF4">
            <w:pPr>
              <w:tabs>
                <w:tab w:val="left" w:pos="2160"/>
                <w:tab w:val="left" w:pos="5040"/>
                <w:tab w:val="left" w:pos="6480"/>
              </w:tabs>
              <w:spacing w:after="120"/>
              <w:rPr>
                <w:ins w:id="1348" w:author="Lynne Eckerle" w:date="2022-12-08T21:13:00Z"/>
                <w:rFonts w:ascii="Times New Roman" w:hAnsi="Times New Roman"/>
                <w:sz w:val="22"/>
                <w:szCs w:val="22"/>
              </w:rPr>
            </w:pPr>
            <w:ins w:id="1349" w:author="Lynne Eckerle" w:date="2022-12-08T21:13:00Z">
              <w:r w:rsidRPr="00F448A5">
                <w:rPr>
                  <w:rFonts w:ascii="Times New Roman" w:hAnsi="Times New Roman"/>
                  <w:sz w:val="22"/>
                  <w:szCs w:val="22"/>
                </w:rPr>
                <w:t xml:space="preserve">While performing the duties of this job, the employee is regularly required to use hands to finger, handle, or feel objects, tools, or controls.  Uses hands for writing and computer access </w:t>
              </w:r>
              <w:proofErr w:type="gramStart"/>
              <w:r w:rsidRPr="00F448A5">
                <w:rPr>
                  <w:rFonts w:ascii="Times New Roman" w:hAnsi="Times New Roman"/>
                  <w:sz w:val="22"/>
                  <w:szCs w:val="22"/>
                </w:rPr>
                <w:t>and  for</w:t>
              </w:r>
              <w:proofErr w:type="gramEnd"/>
              <w:r w:rsidRPr="00F448A5">
                <w:rPr>
                  <w:rFonts w:ascii="Times New Roman" w:hAnsi="Times New Roman"/>
                  <w:sz w:val="22"/>
                  <w:szCs w:val="22"/>
                </w:rPr>
                <w:t xml:space="preserve"> </w:t>
              </w:r>
              <w:r>
                <w:rPr>
                  <w:rFonts w:ascii="Times New Roman" w:hAnsi="Times New Roman"/>
                  <w:sz w:val="22"/>
                  <w:szCs w:val="22"/>
                </w:rPr>
                <w:t>manipulating papers and driving.</w:t>
              </w:r>
              <w:r w:rsidRPr="00F448A5">
                <w:rPr>
                  <w:rFonts w:ascii="Times New Roman" w:hAnsi="Times New Roman"/>
                  <w:sz w:val="22"/>
                  <w:szCs w:val="22"/>
                </w:rPr>
                <w:t xml:space="preserve"> The employee frequently is required to talk or hear.  The employee is required to stand, walk, sit, reach with hands and arms, stoop, and occasionally kneel, crouch, or crawl.  </w:t>
              </w:r>
            </w:ins>
          </w:p>
          <w:p w14:paraId="664CBF28" w14:textId="77777777" w:rsidR="00571611" w:rsidRPr="00F448A5" w:rsidRDefault="00571611" w:rsidP="009B2BF4">
            <w:pPr>
              <w:tabs>
                <w:tab w:val="left" w:pos="2160"/>
                <w:tab w:val="left" w:pos="5040"/>
                <w:tab w:val="left" w:pos="6480"/>
              </w:tabs>
              <w:rPr>
                <w:ins w:id="1350" w:author="Lynne Eckerle" w:date="2022-12-08T21:13:00Z"/>
                <w:rFonts w:ascii="Times New Roman" w:hAnsi="Times New Roman"/>
                <w:sz w:val="22"/>
                <w:szCs w:val="22"/>
              </w:rPr>
            </w:pPr>
            <w:ins w:id="1351" w:author="Lynne Eckerle" w:date="2022-12-08T21:13:00Z">
              <w:r w:rsidRPr="00F448A5">
                <w:rPr>
                  <w:rFonts w:ascii="Times New Roman" w:hAnsi="Times New Roman"/>
                  <w:sz w:val="22"/>
                  <w:szCs w:val="22"/>
                </w:rPr>
                <w:t>The employee must occasionally lift and/or move up to 15 pounds.  Specific vision abilities required by this job include close vision, distance vision, color vision, peripheral vision, depth perception, and the ability to adjust focus</w:t>
              </w:r>
              <w:r>
                <w:rPr>
                  <w:rFonts w:ascii="Times New Roman" w:hAnsi="Times New Roman"/>
                  <w:sz w:val="22"/>
                  <w:szCs w:val="22"/>
                </w:rPr>
                <w:t>.</w:t>
              </w:r>
              <w:r w:rsidRPr="00F448A5">
                <w:rPr>
                  <w:rFonts w:ascii="Times New Roman" w:hAnsi="Times New Roman"/>
                  <w:sz w:val="22"/>
                  <w:szCs w:val="22"/>
                </w:rPr>
                <w:t xml:space="preserve">  </w:t>
              </w:r>
            </w:ins>
          </w:p>
        </w:tc>
      </w:tr>
      <w:tr w:rsidR="00571611" w:rsidRPr="00F448A5" w14:paraId="5B06D3A3" w14:textId="77777777" w:rsidTr="009B2BF4">
        <w:trPr>
          <w:ins w:id="1352" w:author="Lynne Eckerle" w:date="2022-12-08T21:13:00Z"/>
        </w:trPr>
        <w:tc>
          <w:tcPr>
            <w:tcW w:w="1428" w:type="dxa"/>
          </w:tcPr>
          <w:p w14:paraId="3981FA99" w14:textId="77777777" w:rsidR="00571611" w:rsidRPr="00F448A5" w:rsidRDefault="00571611" w:rsidP="009B2BF4">
            <w:pPr>
              <w:tabs>
                <w:tab w:val="left" w:pos="-720"/>
              </w:tabs>
              <w:suppressAutoHyphens/>
              <w:rPr>
                <w:ins w:id="1353" w:author="Lynne Eckerle" w:date="2022-12-08T21:13:00Z"/>
                <w:rFonts w:ascii="Times New Roman" w:hAnsi="Times New Roman"/>
                <w:b/>
                <w:spacing w:val="-2"/>
                <w:sz w:val="22"/>
                <w:szCs w:val="22"/>
              </w:rPr>
            </w:pPr>
            <w:ins w:id="1354" w:author="Lynne Eckerle" w:date="2022-12-08T21:13:00Z">
              <w:r w:rsidRPr="00F448A5">
                <w:rPr>
                  <w:rFonts w:ascii="Times New Roman" w:hAnsi="Times New Roman"/>
                  <w:b/>
                  <w:spacing w:val="-2"/>
                  <w:sz w:val="22"/>
                  <w:szCs w:val="22"/>
                </w:rPr>
                <w:t>Work environment</w:t>
              </w:r>
            </w:ins>
          </w:p>
        </w:tc>
        <w:tc>
          <w:tcPr>
            <w:tcW w:w="9000" w:type="dxa"/>
            <w:gridSpan w:val="2"/>
          </w:tcPr>
          <w:p w14:paraId="4A779347" w14:textId="77777777" w:rsidR="00571611" w:rsidRPr="0018748F" w:rsidRDefault="00571611" w:rsidP="009B2BF4">
            <w:pPr>
              <w:tabs>
                <w:tab w:val="left" w:pos="2160"/>
                <w:tab w:val="left" w:pos="5040"/>
                <w:tab w:val="left" w:pos="6480"/>
              </w:tabs>
              <w:rPr>
                <w:ins w:id="1355" w:author="Lynne Eckerle" w:date="2022-12-08T21:13:00Z"/>
                <w:rFonts w:ascii="Times New Roman" w:hAnsi="Times New Roman"/>
                <w:sz w:val="22"/>
                <w:szCs w:val="22"/>
              </w:rPr>
            </w:pPr>
            <w:ins w:id="1356" w:author="Lynne Eckerle" w:date="2022-12-08T21:13:00Z">
              <w:r w:rsidRPr="0018748F">
                <w:rPr>
                  <w:rFonts w:ascii="Times New Roman" w:hAnsi="Times New Roman"/>
                  <w:sz w:val="22"/>
                  <w:szCs w:val="22"/>
                </w:rPr>
                <w:t xml:space="preserve">Primary work location: Residentially based office.  Residentially-base Service Coordinators must be present at the central office or another location for required meetings.   Service Coordinators perform approximately a quarter of the work time in client homes or at outside meetings, such as the schools.  </w:t>
              </w:r>
            </w:ins>
          </w:p>
          <w:p w14:paraId="6859E082" w14:textId="77777777" w:rsidR="00571611" w:rsidRPr="0018748F" w:rsidRDefault="00571611" w:rsidP="009B2BF4">
            <w:pPr>
              <w:tabs>
                <w:tab w:val="left" w:pos="2160"/>
                <w:tab w:val="left" w:pos="5040"/>
                <w:tab w:val="left" w:pos="6480"/>
              </w:tabs>
              <w:rPr>
                <w:ins w:id="1357" w:author="Lynne Eckerle" w:date="2022-12-08T21:13:00Z"/>
                <w:rFonts w:ascii="Times New Roman" w:hAnsi="Times New Roman"/>
                <w:sz w:val="22"/>
                <w:szCs w:val="22"/>
              </w:rPr>
            </w:pPr>
            <w:ins w:id="1358" w:author="Lynne Eckerle" w:date="2022-12-08T21:13:00Z">
              <w:r w:rsidRPr="0018748F">
                <w:rPr>
                  <w:rFonts w:ascii="Times New Roman" w:hAnsi="Times New Roman"/>
                  <w:sz w:val="22"/>
                  <w:szCs w:val="22"/>
                </w:rPr>
                <w:t>The work environment characteristics described here are representative of those an employee encounters while performing the essential functions of this job.  Reasonable accommodations may be made to enable individuals with disabilities to perform the essential functions.</w:t>
              </w:r>
              <w:del w:id="1359" w:author="slikens" w:date="2011-09-27T09:50:00Z">
                <w:r w:rsidRPr="0018748F" w:rsidDel="00512211">
                  <w:rPr>
                    <w:rFonts w:ascii="Times New Roman" w:hAnsi="Times New Roman"/>
                    <w:sz w:val="22"/>
                    <w:szCs w:val="22"/>
                  </w:rPr>
                  <w:delText xml:space="preserve"> </w:delText>
                </w:r>
              </w:del>
            </w:ins>
          </w:p>
        </w:tc>
      </w:tr>
      <w:tr w:rsidR="00571611" w:rsidRPr="00F448A5" w14:paraId="2566DFAA" w14:textId="77777777" w:rsidTr="009B2BF4">
        <w:trPr>
          <w:ins w:id="1360" w:author="Lynne Eckerle" w:date="2022-12-08T21:13:00Z"/>
        </w:trPr>
        <w:tc>
          <w:tcPr>
            <w:tcW w:w="1428" w:type="dxa"/>
          </w:tcPr>
          <w:p w14:paraId="2FF1EA15" w14:textId="77777777" w:rsidR="00571611" w:rsidRPr="00F448A5" w:rsidRDefault="00571611" w:rsidP="009B2BF4">
            <w:pPr>
              <w:tabs>
                <w:tab w:val="left" w:pos="-720"/>
              </w:tabs>
              <w:suppressAutoHyphens/>
              <w:rPr>
                <w:ins w:id="1361" w:author="Lynne Eckerle" w:date="2022-12-08T21:13:00Z"/>
                <w:rFonts w:ascii="Times New Roman" w:hAnsi="Times New Roman"/>
                <w:b/>
                <w:spacing w:val="-2"/>
                <w:sz w:val="22"/>
                <w:szCs w:val="22"/>
              </w:rPr>
            </w:pPr>
            <w:ins w:id="1362" w:author="Lynne Eckerle" w:date="2022-12-08T21:13:00Z">
              <w:r w:rsidRPr="00F448A5">
                <w:rPr>
                  <w:rFonts w:ascii="Times New Roman" w:hAnsi="Times New Roman"/>
                  <w:b/>
                  <w:spacing w:val="-2"/>
                  <w:sz w:val="22"/>
                  <w:szCs w:val="22"/>
                </w:rPr>
                <w:t>Travel</w:t>
              </w:r>
            </w:ins>
          </w:p>
        </w:tc>
        <w:tc>
          <w:tcPr>
            <w:tcW w:w="9000" w:type="dxa"/>
            <w:gridSpan w:val="2"/>
          </w:tcPr>
          <w:p w14:paraId="6EAE079C" w14:textId="77777777" w:rsidR="00571611" w:rsidRPr="00F448A5" w:rsidRDefault="00571611" w:rsidP="009B2BF4">
            <w:pPr>
              <w:tabs>
                <w:tab w:val="left" w:pos="2160"/>
                <w:tab w:val="left" w:pos="5040"/>
                <w:tab w:val="left" w:pos="6480"/>
              </w:tabs>
              <w:rPr>
                <w:ins w:id="1363" w:author="Lynne Eckerle" w:date="2022-12-08T21:13:00Z"/>
                <w:rFonts w:ascii="Times New Roman" w:hAnsi="Times New Roman"/>
                <w:spacing w:val="-2"/>
                <w:sz w:val="22"/>
                <w:szCs w:val="22"/>
              </w:rPr>
            </w:pPr>
            <w:ins w:id="1364" w:author="Lynne Eckerle" w:date="2022-12-08T21:13:00Z">
              <w:r w:rsidRPr="00F448A5">
                <w:rPr>
                  <w:rFonts w:ascii="Times New Roman" w:hAnsi="Times New Roman"/>
                  <w:spacing w:val="-2"/>
                  <w:sz w:val="22"/>
                  <w:szCs w:val="22"/>
                </w:rPr>
                <w:t xml:space="preserve">Requires travel to conferences and trainings, to local meetings, and to a minimum of   approximately 100 visits to client homes each quarter.  </w:t>
              </w:r>
            </w:ins>
          </w:p>
        </w:tc>
      </w:tr>
    </w:tbl>
    <w:p w14:paraId="769F3720" w14:textId="77777777" w:rsidR="00571611" w:rsidRPr="00F448A5" w:rsidRDefault="00571611" w:rsidP="00571611">
      <w:pPr>
        <w:pStyle w:val="Heading2"/>
        <w:rPr>
          <w:ins w:id="1365" w:author="Lynne Eckerle" w:date="2022-12-08T21:13:00Z"/>
          <w:spacing w:val="-3"/>
          <w:sz w:val="28"/>
          <w:szCs w:val="28"/>
        </w:rPr>
      </w:pPr>
    </w:p>
    <w:p w14:paraId="5512B392" w14:textId="77777777" w:rsidR="00571611" w:rsidRPr="00F448A5" w:rsidRDefault="00571611" w:rsidP="00571611">
      <w:pPr>
        <w:rPr>
          <w:ins w:id="1366" w:author="Lynne Eckerle" w:date="2022-12-08T21:13:00Z"/>
          <w:rFonts w:ascii="Times New Roman" w:hAnsi="Times New Roman"/>
          <w:sz w:val="22"/>
          <w:szCs w:val="22"/>
        </w:rPr>
      </w:pPr>
      <w:ins w:id="1367" w:author="Lynne Eckerle" w:date="2022-12-08T21:13:00Z">
        <w:r w:rsidRPr="00F448A5">
          <w:rPr>
            <w:rFonts w:ascii="Times New Roman" w:hAnsi="Times New Roman"/>
            <w:sz w:val="22"/>
            <w:szCs w:val="22"/>
          </w:rPr>
          <w:t>I have read and understand the responsibilities and requirements of my job description.</w:t>
        </w:r>
      </w:ins>
    </w:p>
    <w:p w14:paraId="497FC613" w14:textId="77777777" w:rsidR="00571611" w:rsidRPr="00F448A5" w:rsidRDefault="00571611" w:rsidP="00571611">
      <w:pPr>
        <w:rPr>
          <w:ins w:id="1368" w:author="Lynne Eckerle" w:date="2022-12-08T21:13:00Z"/>
          <w:rFonts w:ascii="Times New Roman" w:hAnsi="Times New Roman"/>
          <w:sz w:val="22"/>
          <w:szCs w:val="22"/>
        </w:rPr>
      </w:pPr>
    </w:p>
    <w:p w14:paraId="45DE9F2B" w14:textId="77777777" w:rsidR="00571611" w:rsidRPr="00F448A5" w:rsidRDefault="00571611" w:rsidP="00571611">
      <w:pPr>
        <w:rPr>
          <w:ins w:id="1369" w:author="Lynne Eckerle" w:date="2022-12-08T21:13:00Z"/>
          <w:rFonts w:ascii="Times New Roman" w:hAnsi="Times New Roman"/>
          <w:sz w:val="22"/>
          <w:szCs w:val="22"/>
        </w:rPr>
      </w:pPr>
    </w:p>
    <w:p w14:paraId="088D0D6A" w14:textId="77777777" w:rsidR="00571611" w:rsidRPr="00F448A5" w:rsidRDefault="00571611" w:rsidP="00571611">
      <w:pPr>
        <w:pStyle w:val="NoSpacing"/>
        <w:rPr>
          <w:ins w:id="1370" w:author="Lynne Eckerle" w:date="2022-12-08T21:13:00Z"/>
        </w:rPr>
      </w:pPr>
      <w:ins w:id="1371" w:author="Lynne Eckerle" w:date="2022-12-08T21:13:00Z">
        <w:r w:rsidRPr="00F448A5">
          <w:t>___________________________</w:t>
        </w:r>
      </w:ins>
    </w:p>
    <w:p w14:paraId="2648585A" w14:textId="77777777" w:rsidR="00571611" w:rsidRPr="00F448A5" w:rsidRDefault="00571611" w:rsidP="00571611">
      <w:pPr>
        <w:pStyle w:val="NoSpacing"/>
        <w:rPr>
          <w:ins w:id="1372" w:author="Lynne Eckerle" w:date="2022-12-08T21:13:00Z"/>
          <w:rFonts w:ascii="Times New Roman" w:hAnsi="Times New Roman"/>
          <w:sz w:val="22"/>
          <w:szCs w:val="22"/>
        </w:rPr>
      </w:pPr>
      <w:ins w:id="1373" w:author="Lynne Eckerle" w:date="2022-12-08T21:13:00Z">
        <w:r w:rsidRPr="00F448A5">
          <w:rPr>
            <w:rFonts w:ascii="Times New Roman" w:hAnsi="Times New Roman"/>
            <w:sz w:val="22"/>
            <w:szCs w:val="22"/>
          </w:rPr>
          <w:t>Employee Signature</w:t>
        </w:r>
        <w:r w:rsidRPr="00F448A5">
          <w:rPr>
            <w:rFonts w:ascii="Times New Roman" w:hAnsi="Times New Roman"/>
            <w:sz w:val="22"/>
            <w:szCs w:val="22"/>
          </w:rPr>
          <w:tab/>
        </w:r>
        <w:r w:rsidRPr="00F448A5">
          <w:rPr>
            <w:rFonts w:ascii="Times New Roman" w:hAnsi="Times New Roman"/>
            <w:sz w:val="22"/>
            <w:szCs w:val="22"/>
          </w:rPr>
          <w:tab/>
          <w:t>Date</w:t>
        </w:r>
      </w:ins>
    </w:p>
    <w:p w14:paraId="40723B0E" w14:textId="77777777" w:rsidR="00571611" w:rsidRPr="00F448A5" w:rsidRDefault="00571611" w:rsidP="00571611">
      <w:pPr>
        <w:pStyle w:val="NoSpacing"/>
        <w:rPr>
          <w:ins w:id="1374" w:author="Lynne Eckerle" w:date="2022-12-08T21:13:00Z"/>
          <w:rFonts w:ascii="Times New Roman" w:hAnsi="Times New Roman"/>
          <w:sz w:val="22"/>
          <w:szCs w:val="22"/>
        </w:rPr>
      </w:pPr>
    </w:p>
    <w:p w14:paraId="79505110" w14:textId="77777777" w:rsidR="00571611" w:rsidRPr="00F448A5" w:rsidRDefault="00571611" w:rsidP="00571611">
      <w:pPr>
        <w:pStyle w:val="NoSpacing"/>
        <w:rPr>
          <w:ins w:id="1375" w:author="Lynne Eckerle" w:date="2022-12-08T21:13:00Z"/>
          <w:rFonts w:ascii="Times New Roman" w:hAnsi="Times New Roman"/>
          <w:sz w:val="22"/>
          <w:szCs w:val="22"/>
        </w:rPr>
      </w:pPr>
    </w:p>
    <w:p w14:paraId="1942CFDF" w14:textId="77777777" w:rsidR="00571611" w:rsidRPr="00F448A5" w:rsidRDefault="00571611" w:rsidP="00571611">
      <w:pPr>
        <w:pStyle w:val="NoSpacing"/>
        <w:rPr>
          <w:ins w:id="1376" w:author="Lynne Eckerle" w:date="2022-12-08T21:13:00Z"/>
          <w:rFonts w:ascii="Times New Roman" w:hAnsi="Times New Roman"/>
          <w:sz w:val="22"/>
          <w:szCs w:val="22"/>
        </w:rPr>
      </w:pPr>
    </w:p>
    <w:p w14:paraId="332D57A2" w14:textId="77777777" w:rsidR="00571611" w:rsidRPr="00F448A5" w:rsidRDefault="00571611" w:rsidP="00571611">
      <w:pPr>
        <w:pStyle w:val="NoSpacing"/>
        <w:rPr>
          <w:ins w:id="1377" w:author="Lynne Eckerle" w:date="2022-12-08T21:13:00Z"/>
          <w:rFonts w:ascii="Times New Roman" w:hAnsi="Times New Roman"/>
          <w:sz w:val="22"/>
          <w:szCs w:val="22"/>
        </w:rPr>
      </w:pPr>
      <w:ins w:id="1378" w:author="Lynne Eckerle" w:date="2022-12-08T21:13:00Z">
        <w:r w:rsidRPr="00F448A5">
          <w:rPr>
            <w:rFonts w:ascii="Times New Roman" w:hAnsi="Times New Roman"/>
            <w:sz w:val="22"/>
            <w:szCs w:val="22"/>
          </w:rPr>
          <w:t>_________________________________</w:t>
        </w:r>
      </w:ins>
    </w:p>
    <w:p w14:paraId="6D87AF7A" w14:textId="77777777" w:rsidR="00571611" w:rsidRPr="00F448A5" w:rsidRDefault="00571611" w:rsidP="00571611">
      <w:pPr>
        <w:pStyle w:val="NoSpacing"/>
        <w:rPr>
          <w:ins w:id="1379" w:author="Lynne Eckerle" w:date="2022-12-08T21:13:00Z"/>
          <w:rFonts w:ascii="Times New Roman" w:hAnsi="Times New Roman"/>
          <w:sz w:val="22"/>
          <w:szCs w:val="22"/>
        </w:rPr>
      </w:pPr>
      <w:ins w:id="1380" w:author="Lynne Eckerle" w:date="2022-12-08T21:13:00Z">
        <w:r w:rsidRPr="00F448A5">
          <w:rPr>
            <w:rFonts w:ascii="Times New Roman" w:hAnsi="Times New Roman"/>
            <w:sz w:val="22"/>
            <w:szCs w:val="22"/>
          </w:rPr>
          <w:t>Supervisor Signature</w:t>
        </w:r>
        <w:r w:rsidRPr="00F448A5">
          <w:rPr>
            <w:rFonts w:ascii="Times New Roman" w:hAnsi="Times New Roman"/>
            <w:sz w:val="22"/>
            <w:szCs w:val="22"/>
          </w:rPr>
          <w:tab/>
        </w:r>
        <w:r w:rsidRPr="00F448A5">
          <w:rPr>
            <w:rFonts w:ascii="Times New Roman" w:hAnsi="Times New Roman"/>
            <w:sz w:val="22"/>
            <w:szCs w:val="22"/>
          </w:rPr>
          <w:tab/>
          <w:t>Date</w:t>
        </w:r>
      </w:ins>
    </w:p>
    <w:p w14:paraId="0963BC0E" w14:textId="77777777" w:rsidR="00571611" w:rsidRDefault="00571611">
      <w:pPr>
        <w:rPr>
          <w:ins w:id="1381" w:author="Lynne Eckerle" w:date="2022-12-08T21:13:00Z"/>
          <w:rFonts w:ascii="Times New Roman" w:hAnsi="Times New Roman"/>
          <w:b/>
          <w:spacing w:val="-2"/>
          <w:szCs w:val="24"/>
        </w:rPr>
      </w:pPr>
      <w:ins w:id="1382" w:author="Lynne Eckerle" w:date="2022-12-08T21:13:00Z">
        <w:r>
          <w:rPr>
            <w:rFonts w:ascii="Times New Roman" w:hAnsi="Times New Roman"/>
            <w:b/>
            <w:spacing w:val="-2"/>
            <w:szCs w:val="24"/>
          </w:rPr>
          <w:br w:type="page"/>
        </w:r>
      </w:ins>
    </w:p>
    <w:p w14:paraId="52322BBE" w14:textId="77777777" w:rsidR="00C81335" w:rsidRPr="00E32303" w:rsidRDefault="00C81335" w:rsidP="00C81335">
      <w:pPr>
        <w:tabs>
          <w:tab w:val="left" w:pos="-720"/>
        </w:tabs>
        <w:suppressAutoHyphens/>
        <w:rPr>
          <w:ins w:id="1383" w:author="Lynne Eckerle" w:date="2022-12-08T21:21:00Z"/>
          <w:rFonts w:ascii="Times New Roman" w:hAnsi="Times New Roman"/>
          <w:b/>
          <w:spacing w:val="-2"/>
          <w:szCs w:val="24"/>
        </w:rPr>
      </w:pPr>
      <w:ins w:id="1384" w:author="Lynne Eckerle" w:date="2022-12-08T21:21:00Z">
        <w:r>
          <w:rPr>
            <w:rFonts w:ascii="Times New Roman" w:hAnsi="Times New Roman"/>
            <w:b/>
            <w:spacing w:val="-2"/>
            <w:szCs w:val="24"/>
          </w:rPr>
          <w:lastRenderedPageBreak/>
          <w:t xml:space="preserve">Thrive Alliance </w:t>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Pr>
            <w:rFonts w:ascii="Times New Roman" w:hAnsi="Times New Roman"/>
            <w:b/>
            <w:spacing w:val="-2"/>
            <w:szCs w:val="24"/>
          </w:rPr>
          <w:tab/>
        </w:r>
        <w:r w:rsidRPr="00E32303">
          <w:rPr>
            <w:rFonts w:ascii="Times New Roman" w:hAnsi="Times New Roman"/>
            <w:b/>
            <w:spacing w:val="-2"/>
            <w:szCs w:val="24"/>
          </w:rPr>
          <w:tab/>
        </w:r>
        <w:r w:rsidRPr="00E32303">
          <w:rPr>
            <w:rFonts w:ascii="Times New Roman" w:hAnsi="Times New Roman"/>
            <w:b/>
            <w:spacing w:val="-2"/>
            <w:szCs w:val="24"/>
          </w:rPr>
          <w:tab/>
        </w:r>
        <w:r w:rsidRPr="00E32303">
          <w:rPr>
            <w:rFonts w:ascii="Times New Roman" w:hAnsi="Times New Roman"/>
            <w:b/>
            <w:spacing w:val="-2"/>
            <w:szCs w:val="24"/>
          </w:rPr>
          <w:tab/>
        </w:r>
        <w:r w:rsidRPr="00E32303">
          <w:rPr>
            <w:rFonts w:ascii="Times New Roman" w:hAnsi="Times New Roman"/>
            <w:b/>
            <w:spacing w:val="-2"/>
            <w:szCs w:val="24"/>
          </w:rPr>
          <w:tab/>
          <w:t>Job Description</w:t>
        </w:r>
      </w:ins>
    </w:p>
    <w:p w14:paraId="69C4FCE0" w14:textId="77777777" w:rsidR="00C81335" w:rsidRPr="00E32303" w:rsidRDefault="00C81335" w:rsidP="00C81335">
      <w:pPr>
        <w:tabs>
          <w:tab w:val="left" w:pos="-720"/>
        </w:tabs>
        <w:suppressAutoHyphens/>
        <w:rPr>
          <w:ins w:id="1385" w:author="Lynne Eckerle" w:date="2022-12-08T21:21:00Z"/>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5754"/>
        <w:gridCol w:w="3246"/>
      </w:tblGrid>
      <w:tr w:rsidR="00C81335" w:rsidRPr="00E32303" w14:paraId="67E95A5D" w14:textId="77777777" w:rsidTr="009B2BF4">
        <w:trPr>
          <w:ins w:id="1386" w:author="Lynne Eckerle" w:date="2022-12-08T21:21:00Z"/>
        </w:trPr>
        <w:tc>
          <w:tcPr>
            <w:tcW w:w="1428" w:type="dxa"/>
          </w:tcPr>
          <w:p w14:paraId="452609F2" w14:textId="77777777" w:rsidR="00C81335" w:rsidRPr="00E32303" w:rsidRDefault="00C81335" w:rsidP="009B2BF4">
            <w:pPr>
              <w:tabs>
                <w:tab w:val="left" w:pos="-720"/>
              </w:tabs>
              <w:suppressAutoHyphens/>
              <w:rPr>
                <w:ins w:id="1387" w:author="Lynne Eckerle" w:date="2022-12-08T21:21:00Z"/>
                <w:rFonts w:ascii="Times New Roman" w:hAnsi="Times New Roman"/>
                <w:b/>
                <w:spacing w:val="-2"/>
                <w:sz w:val="22"/>
                <w:szCs w:val="22"/>
              </w:rPr>
            </w:pPr>
            <w:ins w:id="1388" w:author="Lynne Eckerle" w:date="2022-12-08T21:21:00Z">
              <w:r w:rsidRPr="00E32303">
                <w:rPr>
                  <w:rFonts w:ascii="Times New Roman" w:hAnsi="Times New Roman"/>
                  <w:b/>
                  <w:spacing w:val="-2"/>
                  <w:sz w:val="22"/>
                  <w:szCs w:val="22"/>
                </w:rPr>
                <w:t>Title</w:t>
              </w:r>
            </w:ins>
          </w:p>
        </w:tc>
        <w:tc>
          <w:tcPr>
            <w:tcW w:w="5754" w:type="dxa"/>
          </w:tcPr>
          <w:p w14:paraId="5F586A52" w14:textId="77777777" w:rsidR="00C81335" w:rsidRPr="00E32303" w:rsidRDefault="00C81335" w:rsidP="009B2BF4">
            <w:pPr>
              <w:tabs>
                <w:tab w:val="left" w:pos="-720"/>
              </w:tabs>
              <w:suppressAutoHyphens/>
              <w:rPr>
                <w:ins w:id="1389" w:author="Lynne Eckerle" w:date="2022-12-08T21:21:00Z"/>
                <w:rFonts w:ascii="Times New Roman" w:hAnsi="Times New Roman"/>
                <w:spacing w:val="-2"/>
                <w:sz w:val="22"/>
                <w:szCs w:val="22"/>
              </w:rPr>
            </w:pPr>
            <w:ins w:id="1390" w:author="Lynne Eckerle" w:date="2022-12-08T21:21:00Z">
              <w:r w:rsidRPr="00E32303">
                <w:rPr>
                  <w:rFonts w:ascii="Times New Roman" w:hAnsi="Times New Roman"/>
                  <w:sz w:val="22"/>
                  <w:szCs w:val="22"/>
                </w:rPr>
                <w:t xml:space="preserve">First Steps – South East </w:t>
              </w:r>
              <w:r>
                <w:rPr>
                  <w:rFonts w:ascii="Times New Roman" w:hAnsi="Times New Roman"/>
                  <w:sz w:val="22"/>
                  <w:szCs w:val="22"/>
                </w:rPr>
                <w:t>Referral Specialist</w:t>
              </w:r>
            </w:ins>
          </w:p>
        </w:tc>
        <w:tc>
          <w:tcPr>
            <w:tcW w:w="3246" w:type="dxa"/>
          </w:tcPr>
          <w:p w14:paraId="5DF3AAB9" w14:textId="77777777" w:rsidR="00C81335" w:rsidRPr="00E32303" w:rsidRDefault="00C81335" w:rsidP="009B2BF4">
            <w:pPr>
              <w:tabs>
                <w:tab w:val="left" w:pos="-720"/>
              </w:tabs>
              <w:suppressAutoHyphens/>
              <w:rPr>
                <w:ins w:id="1391" w:author="Lynne Eckerle" w:date="2022-12-08T21:21:00Z"/>
                <w:rFonts w:ascii="Times New Roman" w:hAnsi="Times New Roman"/>
                <w:b/>
                <w:spacing w:val="-2"/>
                <w:sz w:val="22"/>
                <w:szCs w:val="22"/>
              </w:rPr>
            </w:pPr>
            <w:ins w:id="1392" w:author="Lynne Eckerle" w:date="2022-12-08T21:21:00Z">
              <w:r w:rsidRPr="00E32303">
                <w:rPr>
                  <w:rFonts w:ascii="Times New Roman" w:hAnsi="Times New Roman"/>
                  <w:b/>
                  <w:spacing w:val="-2"/>
                  <w:sz w:val="22"/>
                  <w:szCs w:val="22"/>
                </w:rPr>
                <w:t>Non-Exempt</w:t>
              </w:r>
            </w:ins>
          </w:p>
        </w:tc>
      </w:tr>
      <w:tr w:rsidR="00C81335" w:rsidRPr="00E32303" w14:paraId="36F9CB6D" w14:textId="77777777" w:rsidTr="009B2BF4">
        <w:trPr>
          <w:ins w:id="1393" w:author="Lynne Eckerle" w:date="2022-12-08T21:21:00Z"/>
        </w:trPr>
        <w:tc>
          <w:tcPr>
            <w:tcW w:w="1428" w:type="dxa"/>
          </w:tcPr>
          <w:p w14:paraId="7E3C95D8" w14:textId="77777777" w:rsidR="00C81335" w:rsidRPr="00E32303" w:rsidRDefault="00C81335" w:rsidP="009B2BF4">
            <w:pPr>
              <w:tabs>
                <w:tab w:val="left" w:pos="-720"/>
              </w:tabs>
              <w:suppressAutoHyphens/>
              <w:rPr>
                <w:ins w:id="1394" w:author="Lynne Eckerle" w:date="2022-12-08T21:21:00Z"/>
                <w:rFonts w:ascii="Times New Roman" w:hAnsi="Times New Roman"/>
                <w:b/>
                <w:spacing w:val="-2"/>
                <w:sz w:val="22"/>
                <w:szCs w:val="22"/>
              </w:rPr>
            </w:pPr>
            <w:ins w:id="1395" w:author="Lynne Eckerle" w:date="2022-12-08T21:21:00Z">
              <w:r w:rsidRPr="00E32303">
                <w:rPr>
                  <w:rFonts w:ascii="Times New Roman" w:hAnsi="Times New Roman"/>
                  <w:b/>
                  <w:spacing w:val="-2"/>
                  <w:sz w:val="22"/>
                  <w:szCs w:val="22"/>
                </w:rPr>
                <w:t>Reports to</w:t>
              </w:r>
            </w:ins>
          </w:p>
          <w:p w14:paraId="754D8D88" w14:textId="77777777" w:rsidR="00C81335" w:rsidRPr="00E32303" w:rsidRDefault="00C81335" w:rsidP="009B2BF4">
            <w:pPr>
              <w:tabs>
                <w:tab w:val="left" w:pos="-720"/>
              </w:tabs>
              <w:suppressAutoHyphens/>
              <w:rPr>
                <w:ins w:id="1396" w:author="Lynne Eckerle" w:date="2022-12-08T21:21:00Z"/>
                <w:rFonts w:ascii="Times New Roman" w:hAnsi="Times New Roman"/>
                <w:b/>
                <w:spacing w:val="-2"/>
                <w:sz w:val="22"/>
                <w:szCs w:val="22"/>
              </w:rPr>
            </w:pPr>
          </w:p>
        </w:tc>
        <w:tc>
          <w:tcPr>
            <w:tcW w:w="5754" w:type="dxa"/>
          </w:tcPr>
          <w:p w14:paraId="3B3B833B" w14:textId="77777777" w:rsidR="00C81335" w:rsidRPr="00E32303" w:rsidRDefault="00C81335" w:rsidP="009B2BF4">
            <w:pPr>
              <w:tabs>
                <w:tab w:val="left" w:pos="-720"/>
              </w:tabs>
              <w:suppressAutoHyphens/>
              <w:rPr>
                <w:ins w:id="1397" w:author="Lynne Eckerle" w:date="2022-12-08T21:21:00Z"/>
                <w:rFonts w:ascii="Times New Roman" w:hAnsi="Times New Roman"/>
                <w:spacing w:val="-2"/>
                <w:sz w:val="22"/>
                <w:szCs w:val="22"/>
              </w:rPr>
            </w:pPr>
            <w:ins w:id="1398" w:author="Lynne Eckerle" w:date="2022-12-08T21:21:00Z">
              <w:r w:rsidRPr="00E32303">
                <w:rPr>
                  <w:rFonts w:ascii="Times New Roman" w:hAnsi="Times New Roman"/>
                  <w:spacing w:val="-2"/>
                  <w:sz w:val="22"/>
                  <w:szCs w:val="22"/>
                </w:rPr>
                <w:t xml:space="preserve">First Steps – South East </w:t>
              </w:r>
              <w:r>
                <w:rPr>
                  <w:rFonts w:ascii="Times New Roman" w:hAnsi="Times New Roman"/>
                  <w:spacing w:val="-2"/>
                  <w:sz w:val="22"/>
                  <w:szCs w:val="22"/>
                </w:rPr>
                <w:t>SPOE Supervisor</w:t>
              </w:r>
              <w:r w:rsidRPr="00E32303">
                <w:rPr>
                  <w:rFonts w:ascii="Times New Roman" w:hAnsi="Times New Roman"/>
                  <w:spacing w:val="-2"/>
                  <w:sz w:val="22"/>
                  <w:szCs w:val="22"/>
                </w:rPr>
                <w:t xml:space="preserve"> </w:t>
              </w:r>
            </w:ins>
          </w:p>
        </w:tc>
        <w:tc>
          <w:tcPr>
            <w:tcW w:w="3246" w:type="dxa"/>
          </w:tcPr>
          <w:p w14:paraId="75264CC4" w14:textId="77777777" w:rsidR="00C81335" w:rsidRPr="00E32303" w:rsidRDefault="00C81335" w:rsidP="009B2BF4">
            <w:pPr>
              <w:tabs>
                <w:tab w:val="left" w:pos="-720"/>
              </w:tabs>
              <w:suppressAutoHyphens/>
              <w:rPr>
                <w:ins w:id="1399" w:author="Lynne Eckerle" w:date="2022-12-08T21:21:00Z"/>
                <w:rFonts w:ascii="Times New Roman" w:hAnsi="Times New Roman"/>
                <w:spacing w:val="-2"/>
                <w:sz w:val="22"/>
                <w:szCs w:val="22"/>
              </w:rPr>
            </w:pPr>
            <w:ins w:id="1400" w:author="Lynne Eckerle" w:date="2022-12-08T21:21:00Z">
              <w:r w:rsidRPr="00E32303">
                <w:rPr>
                  <w:rFonts w:ascii="Times New Roman" w:hAnsi="Times New Roman"/>
                  <w:b/>
                  <w:spacing w:val="-2"/>
                  <w:sz w:val="22"/>
                  <w:szCs w:val="22"/>
                </w:rPr>
                <w:t>Date last revised:</w:t>
              </w:r>
            </w:ins>
          </w:p>
          <w:p w14:paraId="595BEF57" w14:textId="77777777" w:rsidR="00C81335" w:rsidRPr="00E32303" w:rsidRDefault="00C81335" w:rsidP="009B2BF4">
            <w:pPr>
              <w:tabs>
                <w:tab w:val="left" w:pos="-720"/>
              </w:tabs>
              <w:suppressAutoHyphens/>
              <w:rPr>
                <w:ins w:id="1401" w:author="Lynne Eckerle" w:date="2022-12-08T21:21:00Z"/>
                <w:rFonts w:ascii="Times New Roman" w:hAnsi="Times New Roman"/>
                <w:spacing w:val="-2"/>
                <w:sz w:val="22"/>
                <w:szCs w:val="22"/>
              </w:rPr>
            </w:pPr>
            <w:ins w:id="1402" w:author="Lynne Eckerle" w:date="2022-12-08T21:21:00Z">
              <w:r>
                <w:rPr>
                  <w:rFonts w:ascii="Times New Roman" w:hAnsi="Times New Roman"/>
                  <w:spacing w:val="-2"/>
                  <w:sz w:val="22"/>
                  <w:szCs w:val="22"/>
                </w:rPr>
                <w:t>June 2020</w:t>
              </w:r>
            </w:ins>
          </w:p>
        </w:tc>
      </w:tr>
      <w:tr w:rsidR="00C81335" w:rsidRPr="00E32303" w14:paraId="5304949A" w14:textId="77777777" w:rsidTr="009B2BF4">
        <w:trPr>
          <w:ins w:id="1403" w:author="Lynne Eckerle" w:date="2022-12-08T21:21:00Z"/>
        </w:trPr>
        <w:tc>
          <w:tcPr>
            <w:tcW w:w="1428" w:type="dxa"/>
          </w:tcPr>
          <w:p w14:paraId="27FDE0E0" w14:textId="77777777" w:rsidR="00C81335" w:rsidRPr="00E32303" w:rsidRDefault="00C81335" w:rsidP="009B2BF4">
            <w:pPr>
              <w:tabs>
                <w:tab w:val="left" w:pos="-720"/>
              </w:tabs>
              <w:suppressAutoHyphens/>
              <w:rPr>
                <w:ins w:id="1404" w:author="Lynne Eckerle" w:date="2022-12-08T21:21:00Z"/>
                <w:rFonts w:ascii="Times New Roman" w:hAnsi="Times New Roman"/>
                <w:b/>
                <w:spacing w:val="-2"/>
                <w:sz w:val="22"/>
                <w:szCs w:val="22"/>
              </w:rPr>
            </w:pPr>
            <w:ins w:id="1405" w:author="Lynne Eckerle" w:date="2022-12-08T21:21:00Z">
              <w:r w:rsidRPr="00E32303">
                <w:rPr>
                  <w:rFonts w:ascii="Times New Roman" w:hAnsi="Times New Roman"/>
                  <w:b/>
                  <w:spacing w:val="-2"/>
                  <w:sz w:val="22"/>
                  <w:szCs w:val="22"/>
                </w:rPr>
                <w:t>Supervises</w:t>
              </w:r>
            </w:ins>
          </w:p>
        </w:tc>
        <w:tc>
          <w:tcPr>
            <w:tcW w:w="9000" w:type="dxa"/>
            <w:gridSpan w:val="2"/>
          </w:tcPr>
          <w:p w14:paraId="51A8C7C4" w14:textId="77777777" w:rsidR="00C81335" w:rsidRPr="00E32303" w:rsidRDefault="00C81335" w:rsidP="009B2BF4">
            <w:pPr>
              <w:tabs>
                <w:tab w:val="left" w:pos="-720"/>
              </w:tabs>
              <w:suppressAutoHyphens/>
              <w:rPr>
                <w:ins w:id="1406" w:author="Lynne Eckerle" w:date="2022-12-08T21:21:00Z"/>
                <w:rFonts w:ascii="Times New Roman" w:hAnsi="Times New Roman"/>
                <w:spacing w:val="-2"/>
                <w:sz w:val="22"/>
                <w:szCs w:val="22"/>
              </w:rPr>
            </w:pPr>
            <w:ins w:id="1407" w:author="Lynne Eckerle" w:date="2022-12-08T21:21:00Z">
              <w:r w:rsidRPr="00E32303">
                <w:rPr>
                  <w:rFonts w:ascii="Times New Roman" w:hAnsi="Times New Roman"/>
                  <w:sz w:val="22"/>
                  <w:szCs w:val="22"/>
                </w:rPr>
                <w:t xml:space="preserve">No supervisory responsibilities   </w:t>
              </w:r>
            </w:ins>
          </w:p>
        </w:tc>
      </w:tr>
      <w:tr w:rsidR="00C81335" w:rsidRPr="00E32303" w14:paraId="2E5EA4C7" w14:textId="77777777" w:rsidTr="009B2BF4">
        <w:trPr>
          <w:ins w:id="1408" w:author="Lynne Eckerle" w:date="2022-12-08T21:21:00Z"/>
        </w:trPr>
        <w:tc>
          <w:tcPr>
            <w:tcW w:w="1428" w:type="dxa"/>
          </w:tcPr>
          <w:p w14:paraId="71C5AF16" w14:textId="77777777" w:rsidR="00C81335" w:rsidRPr="00E32303" w:rsidRDefault="00C81335" w:rsidP="009B2BF4">
            <w:pPr>
              <w:tabs>
                <w:tab w:val="left" w:pos="-720"/>
              </w:tabs>
              <w:suppressAutoHyphens/>
              <w:rPr>
                <w:ins w:id="1409" w:author="Lynne Eckerle" w:date="2022-12-08T21:21:00Z"/>
                <w:rFonts w:ascii="Times New Roman" w:hAnsi="Times New Roman"/>
                <w:b/>
                <w:spacing w:val="-2"/>
                <w:sz w:val="22"/>
                <w:szCs w:val="22"/>
              </w:rPr>
            </w:pPr>
            <w:ins w:id="1410" w:author="Lynne Eckerle" w:date="2022-12-08T21:21:00Z">
              <w:r w:rsidRPr="00E32303">
                <w:rPr>
                  <w:rFonts w:ascii="Times New Roman" w:hAnsi="Times New Roman"/>
                  <w:b/>
                  <w:spacing w:val="-2"/>
                  <w:sz w:val="22"/>
                  <w:szCs w:val="22"/>
                </w:rPr>
                <w:t>Summary</w:t>
              </w:r>
            </w:ins>
          </w:p>
        </w:tc>
        <w:tc>
          <w:tcPr>
            <w:tcW w:w="9000" w:type="dxa"/>
            <w:gridSpan w:val="2"/>
          </w:tcPr>
          <w:p w14:paraId="47DAC259" w14:textId="77777777" w:rsidR="00C81335" w:rsidRPr="00E32303" w:rsidRDefault="00C81335" w:rsidP="009B2BF4">
            <w:pPr>
              <w:rPr>
                <w:ins w:id="1411" w:author="Lynne Eckerle" w:date="2022-12-08T21:21:00Z"/>
                <w:rFonts w:ascii="Times New Roman" w:hAnsi="Times New Roman"/>
                <w:sz w:val="22"/>
                <w:szCs w:val="22"/>
              </w:rPr>
            </w:pPr>
            <w:ins w:id="1412" w:author="Lynne Eckerle" w:date="2022-12-08T21:21:00Z">
              <w:r w:rsidRPr="00E32303">
                <w:rPr>
                  <w:rFonts w:ascii="Times New Roman" w:hAnsi="Times New Roman"/>
                  <w:sz w:val="22"/>
                  <w:szCs w:val="22"/>
                </w:rPr>
                <w:t xml:space="preserve">Provides general support related to maintaining early intervention </w:t>
              </w:r>
              <w:r>
                <w:rPr>
                  <w:rFonts w:ascii="Times New Roman" w:hAnsi="Times New Roman"/>
                  <w:sz w:val="22"/>
                  <w:szCs w:val="22"/>
                </w:rPr>
                <w:t xml:space="preserve">referral </w:t>
              </w:r>
              <w:r w:rsidRPr="00E32303">
                <w:rPr>
                  <w:rFonts w:ascii="Times New Roman" w:hAnsi="Times New Roman"/>
                  <w:sz w:val="22"/>
                  <w:szCs w:val="22"/>
                </w:rPr>
                <w:t>records.</w:t>
              </w:r>
            </w:ins>
          </w:p>
        </w:tc>
      </w:tr>
      <w:tr w:rsidR="00C81335" w:rsidRPr="00E32303" w14:paraId="305B3E00" w14:textId="77777777" w:rsidTr="009B2BF4">
        <w:trPr>
          <w:ins w:id="1413" w:author="Lynne Eckerle" w:date="2022-12-08T21:21:00Z"/>
        </w:trPr>
        <w:tc>
          <w:tcPr>
            <w:tcW w:w="1428" w:type="dxa"/>
          </w:tcPr>
          <w:p w14:paraId="7FE434F7" w14:textId="77777777" w:rsidR="00C81335" w:rsidRPr="00E32303" w:rsidRDefault="00C81335" w:rsidP="009B2BF4">
            <w:pPr>
              <w:tabs>
                <w:tab w:val="left" w:pos="-720"/>
              </w:tabs>
              <w:suppressAutoHyphens/>
              <w:rPr>
                <w:ins w:id="1414" w:author="Lynne Eckerle" w:date="2022-12-08T21:21:00Z"/>
                <w:rFonts w:ascii="Times New Roman" w:hAnsi="Times New Roman"/>
                <w:b/>
                <w:spacing w:val="-2"/>
                <w:sz w:val="22"/>
                <w:szCs w:val="22"/>
              </w:rPr>
            </w:pPr>
            <w:ins w:id="1415" w:author="Lynne Eckerle" w:date="2022-12-08T21:21:00Z">
              <w:r w:rsidRPr="00E32303">
                <w:rPr>
                  <w:rFonts w:ascii="Times New Roman" w:hAnsi="Times New Roman"/>
                  <w:b/>
                  <w:spacing w:val="-2"/>
                  <w:sz w:val="22"/>
                  <w:szCs w:val="22"/>
                </w:rPr>
                <w:t>Evaluation of performance</w:t>
              </w:r>
            </w:ins>
          </w:p>
          <w:p w14:paraId="70D0DD4A" w14:textId="77777777" w:rsidR="00C81335" w:rsidRPr="00E32303" w:rsidRDefault="00C81335" w:rsidP="009B2BF4">
            <w:pPr>
              <w:tabs>
                <w:tab w:val="left" w:pos="-720"/>
              </w:tabs>
              <w:suppressAutoHyphens/>
              <w:rPr>
                <w:ins w:id="1416" w:author="Lynne Eckerle" w:date="2022-12-08T21:21:00Z"/>
                <w:rFonts w:ascii="Times New Roman" w:hAnsi="Times New Roman"/>
                <w:b/>
                <w:spacing w:val="-2"/>
                <w:sz w:val="22"/>
                <w:szCs w:val="22"/>
              </w:rPr>
            </w:pPr>
          </w:p>
        </w:tc>
        <w:tc>
          <w:tcPr>
            <w:tcW w:w="9000" w:type="dxa"/>
            <w:gridSpan w:val="2"/>
          </w:tcPr>
          <w:p w14:paraId="17C65FF0" w14:textId="77777777" w:rsidR="00C81335" w:rsidRPr="00E32303" w:rsidRDefault="00C81335" w:rsidP="009B2BF4">
            <w:pPr>
              <w:tabs>
                <w:tab w:val="left" w:pos="-720"/>
              </w:tabs>
              <w:suppressAutoHyphens/>
              <w:rPr>
                <w:ins w:id="1417" w:author="Lynne Eckerle" w:date="2022-12-08T21:21:00Z"/>
                <w:rFonts w:ascii="Times New Roman" w:hAnsi="Times New Roman"/>
                <w:spacing w:val="-2"/>
                <w:sz w:val="22"/>
                <w:szCs w:val="22"/>
              </w:rPr>
            </w:pPr>
            <w:ins w:id="1418" w:author="Lynne Eckerle" w:date="2022-12-08T21:21:00Z">
              <w:r w:rsidRPr="00E32303">
                <w:rPr>
                  <w:rFonts w:ascii="Times New Roman" w:hAnsi="Times New Roman"/>
                  <w:spacing w:val="-2"/>
                  <w:sz w:val="22"/>
                  <w:szCs w:val="22"/>
                </w:rPr>
                <w:t>Performance will be evaluated based on meeting the specific goals, deadlines, and other quality indicators established for this position (technical performance), positive collaboration with other employees, and effective relationship building with clients, volunteers, and others coming into contact</w:t>
              </w:r>
              <w:r>
                <w:rPr>
                  <w:rFonts w:ascii="Times New Roman" w:hAnsi="Times New Roman"/>
                  <w:spacing w:val="-2"/>
                  <w:sz w:val="22"/>
                  <w:szCs w:val="22"/>
                </w:rPr>
                <w:t xml:space="preserve"> with Thrive Alliance</w:t>
              </w:r>
              <w:r w:rsidRPr="00E32303">
                <w:rPr>
                  <w:rFonts w:ascii="Times New Roman" w:hAnsi="Times New Roman"/>
                  <w:spacing w:val="-2"/>
                  <w:sz w:val="22"/>
                  <w:szCs w:val="22"/>
                </w:rPr>
                <w:t>.</w:t>
              </w:r>
              <w:r w:rsidRPr="00E32303">
                <w:rPr>
                  <w:rFonts w:cs="Arial"/>
                  <w:sz w:val="20"/>
                </w:rPr>
                <w:t xml:space="preserve"> </w:t>
              </w:r>
            </w:ins>
          </w:p>
        </w:tc>
      </w:tr>
      <w:tr w:rsidR="00C81335" w:rsidRPr="00E32303" w14:paraId="41EDBDB8" w14:textId="77777777" w:rsidTr="009B2BF4">
        <w:trPr>
          <w:ins w:id="1419" w:author="Lynne Eckerle" w:date="2022-12-08T21:21:00Z"/>
        </w:trPr>
        <w:tc>
          <w:tcPr>
            <w:tcW w:w="1428" w:type="dxa"/>
          </w:tcPr>
          <w:p w14:paraId="3766483D" w14:textId="77777777" w:rsidR="00C81335" w:rsidRPr="00E32303" w:rsidRDefault="00C81335" w:rsidP="009B2BF4">
            <w:pPr>
              <w:tabs>
                <w:tab w:val="left" w:pos="-720"/>
              </w:tabs>
              <w:suppressAutoHyphens/>
              <w:rPr>
                <w:ins w:id="1420" w:author="Lynne Eckerle" w:date="2022-12-08T21:21:00Z"/>
                <w:rFonts w:ascii="Times New Roman" w:hAnsi="Times New Roman"/>
                <w:b/>
                <w:spacing w:val="-2"/>
                <w:sz w:val="22"/>
                <w:szCs w:val="22"/>
              </w:rPr>
            </w:pPr>
            <w:ins w:id="1421" w:author="Lynne Eckerle" w:date="2022-12-08T21:21:00Z">
              <w:r w:rsidRPr="00E32303">
                <w:rPr>
                  <w:rFonts w:ascii="Times New Roman" w:hAnsi="Times New Roman"/>
                  <w:b/>
                  <w:spacing w:val="-2"/>
                  <w:sz w:val="22"/>
                  <w:szCs w:val="22"/>
                </w:rPr>
                <w:t>Key outcomes expected</w:t>
              </w:r>
            </w:ins>
          </w:p>
          <w:p w14:paraId="69EE1583" w14:textId="77777777" w:rsidR="00C81335" w:rsidRPr="00E32303" w:rsidRDefault="00C81335" w:rsidP="009B2BF4">
            <w:pPr>
              <w:tabs>
                <w:tab w:val="left" w:pos="-720"/>
              </w:tabs>
              <w:suppressAutoHyphens/>
              <w:rPr>
                <w:ins w:id="1422" w:author="Lynne Eckerle" w:date="2022-12-08T21:21:00Z"/>
                <w:rFonts w:ascii="Times New Roman" w:hAnsi="Times New Roman"/>
                <w:b/>
                <w:spacing w:val="-2"/>
                <w:sz w:val="22"/>
                <w:szCs w:val="22"/>
              </w:rPr>
            </w:pPr>
          </w:p>
          <w:p w14:paraId="6DBC3C1F" w14:textId="77777777" w:rsidR="00C81335" w:rsidRPr="00E32303" w:rsidRDefault="00C81335" w:rsidP="009B2BF4">
            <w:pPr>
              <w:tabs>
                <w:tab w:val="left" w:pos="-720"/>
              </w:tabs>
              <w:suppressAutoHyphens/>
              <w:rPr>
                <w:ins w:id="1423" w:author="Lynne Eckerle" w:date="2022-12-08T21:21:00Z"/>
                <w:rFonts w:ascii="Times New Roman" w:hAnsi="Times New Roman"/>
                <w:b/>
                <w:spacing w:val="-2"/>
                <w:sz w:val="22"/>
                <w:szCs w:val="22"/>
              </w:rPr>
            </w:pPr>
          </w:p>
          <w:p w14:paraId="695B62ED" w14:textId="77777777" w:rsidR="00C81335" w:rsidRPr="00E32303" w:rsidRDefault="00C81335" w:rsidP="009B2BF4">
            <w:pPr>
              <w:tabs>
                <w:tab w:val="left" w:pos="-720"/>
              </w:tabs>
              <w:suppressAutoHyphens/>
              <w:rPr>
                <w:ins w:id="1424" w:author="Lynne Eckerle" w:date="2022-12-08T21:21:00Z"/>
                <w:rFonts w:ascii="Times New Roman" w:hAnsi="Times New Roman"/>
                <w:b/>
                <w:spacing w:val="-2"/>
                <w:sz w:val="22"/>
                <w:szCs w:val="22"/>
              </w:rPr>
            </w:pPr>
          </w:p>
          <w:p w14:paraId="71EF0D10" w14:textId="77777777" w:rsidR="00C81335" w:rsidRPr="00E32303" w:rsidRDefault="00C81335" w:rsidP="009B2BF4">
            <w:pPr>
              <w:tabs>
                <w:tab w:val="left" w:pos="-720"/>
              </w:tabs>
              <w:suppressAutoHyphens/>
              <w:rPr>
                <w:ins w:id="1425" w:author="Lynne Eckerle" w:date="2022-12-08T21:21:00Z"/>
                <w:rFonts w:ascii="Times New Roman" w:hAnsi="Times New Roman"/>
                <w:b/>
                <w:spacing w:val="-2"/>
                <w:sz w:val="22"/>
                <w:szCs w:val="22"/>
              </w:rPr>
            </w:pPr>
          </w:p>
          <w:p w14:paraId="7AD51F63" w14:textId="77777777" w:rsidR="00C81335" w:rsidRPr="00E32303" w:rsidRDefault="00C81335" w:rsidP="009B2BF4">
            <w:pPr>
              <w:tabs>
                <w:tab w:val="left" w:pos="-720"/>
              </w:tabs>
              <w:suppressAutoHyphens/>
              <w:rPr>
                <w:ins w:id="1426" w:author="Lynne Eckerle" w:date="2022-12-08T21:21:00Z"/>
                <w:rFonts w:ascii="Times New Roman" w:hAnsi="Times New Roman"/>
                <w:b/>
                <w:spacing w:val="-2"/>
                <w:sz w:val="22"/>
                <w:szCs w:val="22"/>
              </w:rPr>
            </w:pPr>
          </w:p>
        </w:tc>
        <w:tc>
          <w:tcPr>
            <w:tcW w:w="9000" w:type="dxa"/>
            <w:gridSpan w:val="2"/>
          </w:tcPr>
          <w:p w14:paraId="5D220D7A" w14:textId="77777777" w:rsidR="00C81335" w:rsidRPr="00E32303" w:rsidRDefault="00C81335" w:rsidP="009B2BF4">
            <w:pPr>
              <w:pStyle w:val="BodyText"/>
              <w:numPr>
                <w:ilvl w:val="0"/>
                <w:numId w:val="14"/>
              </w:numPr>
              <w:tabs>
                <w:tab w:val="clear" w:pos="1080"/>
                <w:tab w:val="num" w:pos="360"/>
              </w:tabs>
              <w:spacing w:before="120"/>
              <w:ind w:left="360"/>
              <w:rPr>
                <w:ins w:id="1427" w:author="Lynne Eckerle" w:date="2022-12-08T21:21:00Z"/>
                <w:rFonts w:ascii="Times New Roman" w:hAnsi="Times New Roman" w:cs="Times New Roman"/>
                <w:b w:val="0"/>
                <w:bCs w:val="0"/>
                <w:sz w:val="22"/>
                <w:szCs w:val="22"/>
              </w:rPr>
            </w:pPr>
            <w:ins w:id="1428" w:author="Lynne Eckerle" w:date="2022-12-08T21:21:00Z">
              <w:r w:rsidRPr="00E32303">
                <w:rPr>
                  <w:rFonts w:ascii="Times New Roman" w:hAnsi="Times New Roman" w:cs="Times New Roman"/>
                  <w:b w:val="0"/>
                  <w:bCs w:val="0"/>
                  <w:sz w:val="22"/>
                  <w:szCs w:val="22"/>
                </w:rPr>
                <w:t xml:space="preserve">Establish and maintain the </w:t>
              </w:r>
              <w:r>
                <w:rPr>
                  <w:rFonts w:ascii="Times New Roman" w:hAnsi="Times New Roman" w:cs="Times New Roman"/>
                  <w:b w:val="0"/>
                  <w:bCs w:val="0"/>
                  <w:sz w:val="22"/>
                  <w:szCs w:val="22"/>
                </w:rPr>
                <w:t>electronic</w:t>
              </w:r>
              <w:r w:rsidRPr="00E32303">
                <w:rPr>
                  <w:rFonts w:ascii="Times New Roman" w:hAnsi="Times New Roman" w:cs="Times New Roman"/>
                  <w:b w:val="0"/>
                  <w:bCs w:val="0"/>
                  <w:sz w:val="22"/>
                  <w:szCs w:val="22"/>
                </w:rPr>
                <w:t xml:space="preserve"> Early Intervention record for all children. </w:t>
              </w:r>
            </w:ins>
          </w:p>
          <w:p w14:paraId="7E6BEC8A" w14:textId="77777777" w:rsidR="00C81335" w:rsidRDefault="00C81335" w:rsidP="009B2BF4">
            <w:pPr>
              <w:numPr>
                <w:ilvl w:val="0"/>
                <w:numId w:val="14"/>
              </w:numPr>
              <w:tabs>
                <w:tab w:val="clear" w:pos="1080"/>
                <w:tab w:val="num" w:pos="360"/>
                <w:tab w:val="num" w:pos="1440"/>
              </w:tabs>
              <w:spacing w:before="120"/>
              <w:ind w:left="360"/>
              <w:rPr>
                <w:ins w:id="1429" w:author="Lynne Eckerle" w:date="2022-12-08T21:21:00Z"/>
                <w:rFonts w:ascii="Times New Roman" w:hAnsi="Times New Roman"/>
                <w:sz w:val="22"/>
                <w:szCs w:val="22"/>
              </w:rPr>
            </w:pPr>
            <w:ins w:id="1430" w:author="Lynne Eckerle" w:date="2022-12-08T21:21:00Z">
              <w:r w:rsidRPr="00100BDC">
                <w:rPr>
                  <w:rFonts w:ascii="Times New Roman" w:hAnsi="Times New Roman"/>
                  <w:sz w:val="22"/>
                  <w:szCs w:val="22"/>
                </w:rPr>
                <w:t>Provide general clerical assistance for tasks such as copying, accessing and maintaining electronic records, answering referral phones,</w:t>
              </w:r>
              <w:r>
                <w:rPr>
                  <w:rFonts w:ascii="Times New Roman" w:hAnsi="Times New Roman"/>
                  <w:sz w:val="22"/>
                  <w:szCs w:val="22"/>
                </w:rPr>
                <w:t xml:space="preserve"> checking secured on-line referral in-box and referral fax line.</w:t>
              </w:r>
              <w:r w:rsidRPr="00100BDC">
                <w:rPr>
                  <w:rFonts w:ascii="Times New Roman" w:hAnsi="Times New Roman"/>
                  <w:sz w:val="22"/>
                  <w:szCs w:val="22"/>
                </w:rPr>
                <w:t xml:space="preserve"> </w:t>
              </w:r>
            </w:ins>
          </w:p>
          <w:p w14:paraId="0D5E6791" w14:textId="77777777" w:rsidR="00C81335" w:rsidRDefault="00C81335" w:rsidP="009B2BF4">
            <w:pPr>
              <w:numPr>
                <w:ilvl w:val="0"/>
                <w:numId w:val="14"/>
              </w:numPr>
              <w:tabs>
                <w:tab w:val="clear" w:pos="1080"/>
                <w:tab w:val="num" w:pos="360"/>
                <w:tab w:val="num" w:pos="1440"/>
              </w:tabs>
              <w:spacing w:before="120"/>
              <w:ind w:left="360"/>
              <w:rPr>
                <w:ins w:id="1431" w:author="Lynne Eckerle" w:date="2022-12-08T21:21:00Z"/>
                <w:rFonts w:ascii="Times New Roman" w:hAnsi="Times New Roman"/>
                <w:sz w:val="22"/>
                <w:szCs w:val="22"/>
              </w:rPr>
            </w:pPr>
            <w:ins w:id="1432" w:author="Lynne Eckerle" w:date="2022-12-08T21:21:00Z">
              <w:r w:rsidRPr="00100BDC">
                <w:rPr>
                  <w:rFonts w:ascii="Times New Roman" w:hAnsi="Times New Roman"/>
                  <w:sz w:val="22"/>
                  <w:szCs w:val="22"/>
                </w:rPr>
                <w:t xml:space="preserve">Assist in the preparation of referral </w:t>
              </w:r>
              <w:r>
                <w:rPr>
                  <w:rFonts w:ascii="Times New Roman" w:hAnsi="Times New Roman"/>
                  <w:sz w:val="22"/>
                  <w:szCs w:val="22"/>
                </w:rPr>
                <w:t xml:space="preserve">data tracking and reporting. </w:t>
              </w:r>
            </w:ins>
          </w:p>
          <w:p w14:paraId="79B7DBD9" w14:textId="77777777" w:rsidR="00C81335" w:rsidRPr="00100BDC" w:rsidRDefault="00C81335" w:rsidP="009B2BF4">
            <w:pPr>
              <w:numPr>
                <w:ilvl w:val="0"/>
                <w:numId w:val="14"/>
              </w:numPr>
              <w:tabs>
                <w:tab w:val="clear" w:pos="1080"/>
                <w:tab w:val="num" w:pos="360"/>
                <w:tab w:val="num" w:pos="1440"/>
              </w:tabs>
              <w:spacing w:before="120"/>
              <w:ind w:left="360"/>
              <w:rPr>
                <w:ins w:id="1433" w:author="Lynne Eckerle" w:date="2022-12-08T21:21:00Z"/>
                <w:rFonts w:ascii="Times New Roman" w:hAnsi="Times New Roman"/>
                <w:sz w:val="22"/>
                <w:szCs w:val="22"/>
              </w:rPr>
            </w:pPr>
            <w:ins w:id="1434" w:author="Lynne Eckerle" w:date="2022-12-08T21:21:00Z">
              <w:r>
                <w:rPr>
                  <w:rFonts w:ascii="Times New Roman" w:hAnsi="Times New Roman"/>
                  <w:sz w:val="22"/>
                  <w:szCs w:val="22"/>
                </w:rPr>
                <w:t>Supply weekly referral counts to Program Director.</w:t>
              </w:r>
            </w:ins>
          </w:p>
          <w:p w14:paraId="1D79FA30" w14:textId="77777777" w:rsidR="00C81335" w:rsidRPr="00E32303" w:rsidRDefault="00C81335" w:rsidP="009B2BF4">
            <w:pPr>
              <w:numPr>
                <w:ilvl w:val="0"/>
                <w:numId w:val="14"/>
              </w:numPr>
              <w:tabs>
                <w:tab w:val="clear" w:pos="1080"/>
                <w:tab w:val="num" w:pos="360"/>
              </w:tabs>
              <w:spacing w:before="120"/>
              <w:ind w:left="360"/>
              <w:rPr>
                <w:ins w:id="1435" w:author="Lynne Eckerle" w:date="2022-12-08T21:21:00Z"/>
                <w:rFonts w:ascii="Times New Roman" w:hAnsi="Times New Roman"/>
                <w:b/>
                <w:bCs/>
                <w:sz w:val="22"/>
                <w:szCs w:val="22"/>
              </w:rPr>
            </w:pPr>
            <w:ins w:id="1436" w:author="Lynne Eckerle" w:date="2022-12-08T21:21:00Z">
              <w:r w:rsidRPr="00E32303">
                <w:rPr>
                  <w:rFonts w:ascii="Times New Roman" w:hAnsi="Times New Roman"/>
                  <w:sz w:val="22"/>
                  <w:szCs w:val="22"/>
                </w:rPr>
                <w:t>Perform additional</w:t>
              </w:r>
              <w:r w:rsidRPr="00E32303">
                <w:rPr>
                  <w:rFonts w:ascii="Times New Roman" w:hAnsi="Times New Roman"/>
                  <w:i/>
                  <w:iCs/>
                  <w:sz w:val="22"/>
                  <w:szCs w:val="22"/>
                </w:rPr>
                <w:t xml:space="preserve"> </w:t>
              </w:r>
              <w:r w:rsidRPr="00E32303">
                <w:rPr>
                  <w:rFonts w:ascii="Times New Roman" w:hAnsi="Times New Roman"/>
                  <w:sz w:val="22"/>
                  <w:szCs w:val="22"/>
                </w:rPr>
                <w:t>clerical support assignments determined on an ongoing basis by supervision.</w:t>
              </w:r>
            </w:ins>
          </w:p>
          <w:p w14:paraId="6B7FBBB5" w14:textId="77777777" w:rsidR="00C81335" w:rsidRPr="00E32303" w:rsidRDefault="00C81335" w:rsidP="009B2BF4">
            <w:pPr>
              <w:numPr>
                <w:ilvl w:val="0"/>
                <w:numId w:val="13"/>
              </w:numPr>
              <w:tabs>
                <w:tab w:val="clear" w:pos="1080"/>
                <w:tab w:val="left" w:pos="372"/>
              </w:tabs>
              <w:spacing w:before="120"/>
              <w:ind w:left="374"/>
              <w:rPr>
                <w:ins w:id="1437" w:author="Lynne Eckerle" w:date="2022-12-08T21:21:00Z"/>
                <w:rFonts w:ascii="Times New Roman" w:hAnsi="Times New Roman"/>
                <w:sz w:val="22"/>
                <w:szCs w:val="22"/>
              </w:rPr>
            </w:pPr>
            <w:ins w:id="1438" w:author="Lynne Eckerle" w:date="2022-12-08T21:21:00Z">
              <w:r w:rsidRPr="00E32303">
                <w:rPr>
                  <w:rFonts w:ascii="Times New Roman" w:hAnsi="Times New Roman"/>
                  <w:sz w:val="22"/>
                  <w:szCs w:val="22"/>
                </w:rPr>
                <w:t xml:space="preserve">Participate in local and State training when appropriate. </w:t>
              </w:r>
            </w:ins>
          </w:p>
          <w:p w14:paraId="1E50F868" w14:textId="77777777" w:rsidR="00C81335" w:rsidRPr="00E32303" w:rsidRDefault="00C81335" w:rsidP="009B2BF4">
            <w:pPr>
              <w:numPr>
                <w:ilvl w:val="0"/>
                <w:numId w:val="13"/>
              </w:numPr>
              <w:tabs>
                <w:tab w:val="clear" w:pos="1080"/>
                <w:tab w:val="left" w:pos="372"/>
              </w:tabs>
              <w:spacing w:before="120"/>
              <w:ind w:left="374"/>
              <w:rPr>
                <w:ins w:id="1439" w:author="Lynne Eckerle" w:date="2022-12-08T21:21:00Z"/>
                <w:rFonts w:ascii="Times New Roman" w:hAnsi="Times New Roman"/>
                <w:sz w:val="22"/>
                <w:szCs w:val="22"/>
              </w:rPr>
            </w:pPr>
            <w:ins w:id="1440" w:author="Lynne Eckerle" w:date="2022-12-08T21:21:00Z">
              <w:r w:rsidRPr="00E32303">
                <w:rPr>
                  <w:rFonts w:ascii="Times New Roman" w:hAnsi="Times New Roman"/>
                  <w:sz w:val="22"/>
                  <w:szCs w:val="22"/>
                </w:rPr>
                <w:t>Assure confidentiality as required by State and federal requirements.</w:t>
              </w:r>
            </w:ins>
          </w:p>
          <w:p w14:paraId="235665C1" w14:textId="77777777" w:rsidR="00C81335" w:rsidRPr="00E32303" w:rsidRDefault="00C81335" w:rsidP="009B2BF4">
            <w:pPr>
              <w:numPr>
                <w:ilvl w:val="0"/>
                <w:numId w:val="13"/>
              </w:numPr>
              <w:tabs>
                <w:tab w:val="clear" w:pos="1080"/>
                <w:tab w:val="left" w:pos="372"/>
              </w:tabs>
              <w:spacing w:before="120"/>
              <w:ind w:left="374"/>
              <w:rPr>
                <w:ins w:id="1441" w:author="Lynne Eckerle" w:date="2022-12-08T21:21:00Z"/>
                <w:rFonts w:ascii="Times New Roman" w:hAnsi="Times New Roman"/>
                <w:sz w:val="22"/>
                <w:szCs w:val="22"/>
              </w:rPr>
            </w:pPr>
            <w:ins w:id="1442" w:author="Lynne Eckerle" w:date="2022-12-08T21:21:00Z">
              <w:r w:rsidRPr="00E32303">
                <w:rPr>
                  <w:rFonts w:ascii="Times New Roman" w:hAnsi="Times New Roman"/>
                  <w:sz w:val="22"/>
                  <w:szCs w:val="22"/>
                </w:rPr>
                <w:t>Adhere to the personnel standards and policies of the Fiscal Agent.</w:t>
              </w:r>
            </w:ins>
          </w:p>
          <w:p w14:paraId="448A6AE4" w14:textId="77777777" w:rsidR="00C81335" w:rsidRPr="00E32303" w:rsidRDefault="00C81335" w:rsidP="009B2BF4">
            <w:pPr>
              <w:numPr>
                <w:ilvl w:val="0"/>
                <w:numId w:val="13"/>
              </w:numPr>
              <w:tabs>
                <w:tab w:val="clear" w:pos="1080"/>
                <w:tab w:val="left" w:pos="372"/>
                <w:tab w:val="left" w:pos="552"/>
              </w:tabs>
              <w:spacing w:before="120"/>
              <w:ind w:left="374"/>
              <w:rPr>
                <w:ins w:id="1443" w:author="Lynne Eckerle" w:date="2022-12-08T21:21:00Z"/>
                <w:rFonts w:ascii="Times New Roman" w:hAnsi="Times New Roman"/>
                <w:sz w:val="22"/>
                <w:szCs w:val="22"/>
              </w:rPr>
            </w:pPr>
            <w:ins w:id="1444" w:author="Lynne Eckerle" w:date="2022-12-08T21:21:00Z">
              <w:r w:rsidRPr="00E32303">
                <w:rPr>
                  <w:rFonts w:ascii="Times New Roman" w:hAnsi="Times New Roman"/>
                  <w:sz w:val="22"/>
                  <w:szCs w:val="22"/>
                </w:rPr>
                <w:t>Demonstrate during communication with families sensitivity to family and cultural values, to unique family circumstances, and to the respect of family choices.</w:t>
              </w:r>
            </w:ins>
          </w:p>
          <w:p w14:paraId="0D337523" w14:textId="77777777" w:rsidR="00C81335" w:rsidRPr="00E32303" w:rsidRDefault="00C81335" w:rsidP="009B2BF4">
            <w:pPr>
              <w:numPr>
                <w:ilvl w:val="0"/>
                <w:numId w:val="13"/>
              </w:numPr>
              <w:tabs>
                <w:tab w:val="clear" w:pos="1080"/>
                <w:tab w:val="left" w:pos="-720"/>
                <w:tab w:val="left" w:pos="372"/>
                <w:tab w:val="left" w:pos="552"/>
              </w:tabs>
              <w:suppressAutoHyphens/>
              <w:spacing w:before="120"/>
              <w:ind w:left="374"/>
              <w:rPr>
                <w:ins w:id="1445" w:author="Lynne Eckerle" w:date="2022-12-08T21:21:00Z"/>
                <w:rFonts w:ascii="Times New Roman" w:hAnsi="Times New Roman"/>
                <w:sz w:val="22"/>
                <w:szCs w:val="22"/>
              </w:rPr>
            </w:pPr>
            <w:ins w:id="1446" w:author="Lynne Eckerle" w:date="2022-12-08T21:21:00Z">
              <w:r w:rsidRPr="00E32303">
                <w:rPr>
                  <w:rFonts w:ascii="Times New Roman" w:hAnsi="Times New Roman"/>
                  <w:sz w:val="22"/>
                  <w:szCs w:val="22"/>
                </w:rPr>
                <w:t xml:space="preserve">Report immediately to First Steps – South East Program Director potential issues or concerns. </w:t>
              </w:r>
            </w:ins>
          </w:p>
          <w:p w14:paraId="0A217E0F" w14:textId="77777777" w:rsidR="00C81335" w:rsidRPr="00E32303" w:rsidRDefault="00C81335" w:rsidP="009B2BF4">
            <w:pPr>
              <w:numPr>
                <w:ilvl w:val="0"/>
                <w:numId w:val="13"/>
              </w:numPr>
              <w:tabs>
                <w:tab w:val="clear" w:pos="1080"/>
                <w:tab w:val="left" w:pos="-720"/>
                <w:tab w:val="left" w:pos="372"/>
                <w:tab w:val="left" w:pos="552"/>
              </w:tabs>
              <w:suppressAutoHyphens/>
              <w:spacing w:before="120"/>
              <w:ind w:left="374"/>
              <w:rPr>
                <w:ins w:id="1447" w:author="Lynne Eckerle" w:date="2022-12-08T21:21:00Z"/>
                <w:rFonts w:ascii="Times New Roman" w:hAnsi="Times New Roman"/>
                <w:sz w:val="22"/>
                <w:szCs w:val="22"/>
              </w:rPr>
            </w:pPr>
            <w:ins w:id="1448" w:author="Lynne Eckerle" w:date="2022-12-08T21:21:00Z">
              <w:r w:rsidRPr="00E32303">
                <w:rPr>
                  <w:rFonts w:ascii="Times New Roman" w:hAnsi="Times New Roman"/>
                  <w:sz w:val="22"/>
                  <w:szCs w:val="22"/>
                </w:rPr>
                <w:t>Perform related duties as assigned.</w:t>
              </w:r>
            </w:ins>
          </w:p>
        </w:tc>
      </w:tr>
      <w:tr w:rsidR="00C81335" w:rsidRPr="00E32303" w14:paraId="2FF481CA" w14:textId="77777777" w:rsidTr="009B2BF4">
        <w:trPr>
          <w:ins w:id="1449" w:author="Lynne Eckerle" w:date="2022-12-08T21:21:00Z"/>
        </w:trPr>
        <w:tc>
          <w:tcPr>
            <w:tcW w:w="1428" w:type="dxa"/>
          </w:tcPr>
          <w:p w14:paraId="5894257E" w14:textId="77777777" w:rsidR="00C81335" w:rsidRPr="00E32303" w:rsidRDefault="00C81335" w:rsidP="009B2BF4">
            <w:pPr>
              <w:tabs>
                <w:tab w:val="left" w:pos="-720"/>
              </w:tabs>
              <w:suppressAutoHyphens/>
              <w:rPr>
                <w:ins w:id="1450" w:author="Lynne Eckerle" w:date="2022-12-08T21:21:00Z"/>
                <w:rFonts w:ascii="Times New Roman" w:hAnsi="Times New Roman"/>
                <w:b/>
                <w:spacing w:val="-2"/>
                <w:sz w:val="22"/>
                <w:szCs w:val="22"/>
              </w:rPr>
            </w:pPr>
            <w:ins w:id="1451" w:author="Lynne Eckerle" w:date="2022-12-08T21:21:00Z">
              <w:r w:rsidRPr="00E32303">
                <w:rPr>
                  <w:rFonts w:ascii="Times New Roman" w:hAnsi="Times New Roman"/>
                  <w:b/>
                  <w:spacing w:val="-2"/>
                  <w:sz w:val="22"/>
                  <w:szCs w:val="22"/>
                </w:rPr>
                <w:t>Critical skills, knowledge, and behaviors</w:t>
              </w:r>
            </w:ins>
          </w:p>
          <w:p w14:paraId="466F30F5" w14:textId="77777777" w:rsidR="00C81335" w:rsidRPr="00E32303" w:rsidRDefault="00C81335" w:rsidP="009B2BF4">
            <w:pPr>
              <w:tabs>
                <w:tab w:val="left" w:pos="-720"/>
              </w:tabs>
              <w:suppressAutoHyphens/>
              <w:rPr>
                <w:ins w:id="1452" w:author="Lynne Eckerle" w:date="2022-12-08T21:21:00Z"/>
                <w:rFonts w:ascii="Times New Roman" w:hAnsi="Times New Roman"/>
                <w:b/>
                <w:spacing w:val="-2"/>
                <w:sz w:val="22"/>
                <w:szCs w:val="22"/>
              </w:rPr>
            </w:pPr>
          </w:p>
          <w:p w14:paraId="32B60D35" w14:textId="77777777" w:rsidR="00C81335" w:rsidRPr="00E32303" w:rsidRDefault="00C81335" w:rsidP="009B2BF4">
            <w:pPr>
              <w:tabs>
                <w:tab w:val="left" w:pos="-720"/>
              </w:tabs>
              <w:suppressAutoHyphens/>
              <w:rPr>
                <w:ins w:id="1453" w:author="Lynne Eckerle" w:date="2022-12-08T21:21:00Z"/>
                <w:rFonts w:ascii="Times New Roman" w:hAnsi="Times New Roman"/>
                <w:b/>
                <w:spacing w:val="-2"/>
                <w:sz w:val="22"/>
                <w:szCs w:val="22"/>
              </w:rPr>
            </w:pPr>
          </w:p>
          <w:p w14:paraId="0D257ACE" w14:textId="77777777" w:rsidR="00C81335" w:rsidRPr="00E32303" w:rsidRDefault="00C81335" w:rsidP="009B2BF4">
            <w:pPr>
              <w:tabs>
                <w:tab w:val="left" w:pos="-720"/>
              </w:tabs>
              <w:suppressAutoHyphens/>
              <w:rPr>
                <w:ins w:id="1454" w:author="Lynne Eckerle" w:date="2022-12-08T21:21:00Z"/>
                <w:rFonts w:ascii="Times New Roman" w:hAnsi="Times New Roman"/>
                <w:b/>
                <w:spacing w:val="-2"/>
                <w:sz w:val="22"/>
                <w:szCs w:val="22"/>
              </w:rPr>
            </w:pPr>
          </w:p>
        </w:tc>
        <w:tc>
          <w:tcPr>
            <w:tcW w:w="9000" w:type="dxa"/>
            <w:gridSpan w:val="2"/>
          </w:tcPr>
          <w:p w14:paraId="71E4EE6D" w14:textId="77777777" w:rsidR="00C81335" w:rsidRPr="00E32303" w:rsidRDefault="00C81335" w:rsidP="009B2BF4">
            <w:pPr>
              <w:tabs>
                <w:tab w:val="left" w:pos="2160"/>
                <w:tab w:val="left" w:pos="5040"/>
                <w:tab w:val="left" w:pos="6480"/>
              </w:tabs>
              <w:spacing w:after="120"/>
              <w:rPr>
                <w:ins w:id="1455" w:author="Lynne Eckerle" w:date="2022-12-08T21:21:00Z"/>
                <w:rFonts w:ascii="Times New Roman" w:hAnsi="Times New Roman"/>
                <w:sz w:val="22"/>
                <w:szCs w:val="22"/>
              </w:rPr>
            </w:pPr>
            <w:ins w:id="1456" w:author="Lynne Eckerle" w:date="2022-12-08T21:21:00Z">
              <w:r w:rsidRPr="00E32303">
                <w:rPr>
                  <w:rFonts w:ascii="Times New Roman" w:hAnsi="Times New Roman"/>
                  <w:sz w:val="22"/>
                  <w:szCs w:val="22"/>
                </w:rPr>
                <w:t>Carries out responsibilities in accordance with the Agency’s policies and applicable laws.   Inspires and motivates others to su</w:t>
              </w:r>
              <w:r>
                <w:rPr>
                  <w:rFonts w:ascii="Times New Roman" w:hAnsi="Times New Roman"/>
                  <w:sz w:val="22"/>
                  <w:szCs w:val="22"/>
                </w:rPr>
                <w:t>pport Thrive Alliance</w:t>
              </w:r>
              <w:r w:rsidRPr="00E32303">
                <w:rPr>
                  <w:rFonts w:ascii="Times New Roman" w:hAnsi="Times New Roman"/>
                  <w:sz w:val="22"/>
                  <w:szCs w:val="22"/>
                </w:rPr>
                <w:t>.</w:t>
              </w:r>
            </w:ins>
          </w:p>
          <w:p w14:paraId="769BB146" w14:textId="77777777" w:rsidR="00C81335" w:rsidRPr="00E32303" w:rsidRDefault="00C81335" w:rsidP="009B2BF4">
            <w:pPr>
              <w:tabs>
                <w:tab w:val="left" w:pos="-720"/>
              </w:tabs>
              <w:suppressAutoHyphens/>
              <w:spacing w:after="120"/>
              <w:rPr>
                <w:ins w:id="1457" w:author="Lynne Eckerle" w:date="2022-12-08T21:21:00Z"/>
                <w:rFonts w:ascii="Times New Roman" w:hAnsi="Times New Roman"/>
                <w:sz w:val="22"/>
                <w:szCs w:val="22"/>
              </w:rPr>
            </w:pPr>
            <w:ins w:id="1458" w:author="Lynne Eckerle" w:date="2022-12-08T21:21:00Z">
              <w:r w:rsidRPr="00E32303">
                <w:rPr>
                  <w:rFonts w:ascii="Times New Roman" w:hAnsi="Times New Roman"/>
                  <w:sz w:val="22"/>
                  <w:szCs w:val="22"/>
                </w:rPr>
                <w:t>Ability to read and interpret documents and technical reports.  Ability to write routine reports and routine business correspondence.  Ability to speak effectively before customers or employees of organizations</w:t>
              </w:r>
            </w:ins>
          </w:p>
          <w:p w14:paraId="4DECB700" w14:textId="77777777" w:rsidR="00C81335" w:rsidRDefault="00C81335" w:rsidP="009B2BF4">
            <w:pPr>
              <w:tabs>
                <w:tab w:val="left" w:pos="0"/>
                <w:tab w:val="left" w:pos="2160"/>
                <w:tab w:val="left" w:pos="5040"/>
                <w:tab w:val="left" w:pos="6480"/>
              </w:tabs>
              <w:spacing w:after="120"/>
              <w:rPr>
                <w:ins w:id="1459" w:author="Lynne Eckerle" w:date="2022-12-08T21:21:00Z"/>
                <w:rFonts w:ascii="Times New Roman" w:hAnsi="Times New Roman"/>
                <w:sz w:val="22"/>
                <w:szCs w:val="22"/>
              </w:rPr>
            </w:pPr>
            <w:ins w:id="1460" w:author="Lynne Eckerle" w:date="2022-12-08T21:21:00Z">
              <w:r w:rsidRPr="00E32303">
                <w:rPr>
                  <w:rFonts w:ascii="Times New Roman" w:hAnsi="Times New Roman"/>
                  <w:sz w:val="22"/>
                  <w:szCs w:val="22"/>
                </w:rPr>
                <w:t>Ability to solve practical problems and deal with a variety of variables in situations</w:t>
              </w:r>
            </w:ins>
          </w:p>
          <w:p w14:paraId="0D355C7C" w14:textId="77777777" w:rsidR="00C81335" w:rsidRPr="00E32303" w:rsidRDefault="00C81335" w:rsidP="009B2BF4">
            <w:pPr>
              <w:tabs>
                <w:tab w:val="left" w:pos="0"/>
                <w:tab w:val="left" w:pos="2160"/>
                <w:tab w:val="left" w:pos="5040"/>
                <w:tab w:val="left" w:pos="6480"/>
              </w:tabs>
              <w:spacing w:after="120"/>
              <w:rPr>
                <w:ins w:id="1461" w:author="Lynne Eckerle" w:date="2022-12-08T21:21:00Z"/>
                <w:rFonts w:ascii="Times New Roman" w:hAnsi="Times New Roman"/>
                <w:sz w:val="22"/>
                <w:szCs w:val="22"/>
              </w:rPr>
            </w:pPr>
            <w:ins w:id="1462" w:author="Lynne Eckerle" w:date="2022-12-08T21:21:00Z">
              <w:r w:rsidRPr="00E32303">
                <w:rPr>
                  <w:rFonts w:ascii="Times New Roman" w:hAnsi="Times New Roman"/>
                  <w:sz w:val="22"/>
                  <w:szCs w:val="22"/>
                </w:rPr>
                <w:t>Ability to interpret a variety of instructions furnished in written, oral, diagram, or schedule form.</w:t>
              </w:r>
            </w:ins>
          </w:p>
          <w:p w14:paraId="5329C096" w14:textId="77777777" w:rsidR="00C81335" w:rsidRPr="00E32303" w:rsidRDefault="00C81335" w:rsidP="009B2BF4">
            <w:pPr>
              <w:tabs>
                <w:tab w:val="left" w:pos="2160"/>
                <w:tab w:val="left" w:pos="5040"/>
                <w:tab w:val="left" w:pos="6480"/>
              </w:tabs>
              <w:spacing w:after="120"/>
              <w:rPr>
                <w:ins w:id="1463" w:author="Lynne Eckerle" w:date="2022-12-08T21:21:00Z"/>
                <w:rFonts w:ascii="Times New Roman" w:hAnsi="Times New Roman"/>
                <w:sz w:val="22"/>
                <w:szCs w:val="22"/>
              </w:rPr>
            </w:pPr>
            <w:ins w:id="1464" w:author="Lynne Eckerle" w:date="2022-12-08T21:21:00Z">
              <w:r w:rsidRPr="00E32303">
                <w:rPr>
                  <w:rFonts w:ascii="Times New Roman" w:hAnsi="Times New Roman"/>
                  <w:sz w:val="22"/>
                  <w:szCs w:val="22"/>
                </w:rPr>
                <w:t>As a representati</w:t>
              </w:r>
              <w:r>
                <w:rPr>
                  <w:rFonts w:ascii="Times New Roman" w:hAnsi="Times New Roman"/>
                  <w:sz w:val="22"/>
                  <w:szCs w:val="22"/>
                </w:rPr>
                <w:t>ve of Thrive Alliance</w:t>
              </w:r>
              <w:r w:rsidRPr="00E32303">
                <w:rPr>
                  <w:rFonts w:ascii="Times New Roman" w:hAnsi="Times New Roman"/>
                  <w:sz w:val="22"/>
                  <w:szCs w:val="22"/>
                </w:rPr>
                <w:t>, all comments, attitudes, actions and behaviors have a direct effect on the Agency’s image and perceptions of service quality.  Interaction with clients, visitors, volunteer workers, co-workers, supervisors and other employees must be in a manner that is friendly, supportive, courteous, respectful, cooperative and professional.  This behavior will promote an atmosphere of teamwork and is congruent with the Agency’s standards and guidelines to promote positive relations in the community.</w:t>
              </w:r>
            </w:ins>
          </w:p>
          <w:p w14:paraId="03CE1589" w14:textId="77777777" w:rsidR="00C81335" w:rsidRPr="00E32303" w:rsidRDefault="00C81335" w:rsidP="009B2BF4">
            <w:pPr>
              <w:pStyle w:val="Heading1"/>
              <w:spacing w:before="0" w:after="120"/>
              <w:rPr>
                <w:ins w:id="1465" w:author="Lynne Eckerle" w:date="2022-12-08T21:21:00Z"/>
                <w:rFonts w:ascii="Times New Roman" w:hAnsi="Times New Roman"/>
                <w:b w:val="0"/>
                <w:sz w:val="22"/>
                <w:szCs w:val="22"/>
              </w:rPr>
            </w:pPr>
            <w:ins w:id="1466" w:author="Lynne Eckerle" w:date="2022-12-08T21:21:00Z">
              <w:r w:rsidRPr="00E32303">
                <w:rPr>
                  <w:rFonts w:ascii="Times New Roman" w:hAnsi="Times New Roman"/>
                  <w:b w:val="0"/>
                  <w:sz w:val="22"/>
                  <w:szCs w:val="22"/>
                </w:rPr>
                <w:t>Able to think logically and analytically.  Effective problem-solving skills.</w:t>
              </w:r>
            </w:ins>
          </w:p>
          <w:p w14:paraId="141CD07C" w14:textId="77777777" w:rsidR="00C81335" w:rsidRPr="00E32303" w:rsidRDefault="00C81335" w:rsidP="009B2BF4">
            <w:pPr>
              <w:spacing w:after="120"/>
              <w:rPr>
                <w:ins w:id="1467" w:author="Lynne Eckerle" w:date="2022-12-08T21:21:00Z"/>
                <w:rFonts w:ascii="Times New Roman" w:hAnsi="Times New Roman"/>
                <w:sz w:val="22"/>
                <w:szCs w:val="22"/>
              </w:rPr>
            </w:pPr>
            <w:ins w:id="1468" w:author="Lynne Eckerle" w:date="2022-12-08T21:21:00Z">
              <w:r w:rsidRPr="00E32303">
                <w:rPr>
                  <w:rFonts w:ascii="Times New Roman" w:hAnsi="Times New Roman"/>
                  <w:sz w:val="22"/>
                  <w:szCs w:val="22"/>
                </w:rPr>
                <w:t>Proactive in anticipating and alerting others to problems with projects or processes.</w:t>
              </w:r>
            </w:ins>
          </w:p>
          <w:p w14:paraId="3076E2DD" w14:textId="77777777" w:rsidR="00C81335" w:rsidRPr="00E32303" w:rsidRDefault="00C81335" w:rsidP="009B2BF4">
            <w:pPr>
              <w:pStyle w:val="Heading1"/>
              <w:spacing w:before="0" w:after="120"/>
              <w:rPr>
                <w:ins w:id="1469" w:author="Lynne Eckerle" w:date="2022-12-08T21:21:00Z"/>
                <w:rFonts w:ascii="Times New Roman" w:hAnsi="Times New Roman"/>
                <w:b w:val="0"/>
                <w:sz w:val="22"/>
                <w:szCs w:val="22"/>
              </w:rPr>
            </w:pPr>
            <w:ins w:id="1470" w:author="Lynne Eckerle" w:date="2022-12-08T21:21:00Z">
              <w:r w:rsidRPr="00E32303">
                <w:rPr>
                  <w:rFonts w:ascii="Times New Roman" w:hAnsi="Times New Roman"/>
                  <w:b w:val="0"/>
                  <w:sz w:val="22"/>
                  <w:szCs w:val="22"/>
                </w:rPr>
                <w:t>High detail orientation and accuracy.</w:t>
              </w:r>
            </w:ins>
          </w:p>
          <w:p w14:paraId="5BEA0C81" w14:textId="77777777" w:rsidR="00C81335" w:rsidRPr="00E32303" w:rsidRDefault="00C81335" w:rsidP="009B2BF4">
            <w:pPr>
              <w:spacing w:after="120"/>
              <w:rPr>
                <w:ins w:id="1471" w:author="Lynne Eckerle" w:date="2022-12-08T21:21:00Z"/>
                <w:rFonts w:ascii="Times New Roman" w:hAnsi="Times New Roman"/>
                <w:sz w:val="22"/>
                <w:szCs w:val="22"/>
              </w:rPr>
            </w:pPr>
            <w:ins w:id="1472" w:author="Lynne Eckerle" w:date="2022-12-08T21:21:00Z">
              <w:r w:rsidRPr="00E32303">
                <w:rPr>
                  <w:rFonts w:ascii="Times New Roman" w:hAnsi="Times New Roman"/>
                  <w:sz w:val="22"/>
                  <w:szCs w:val="22"/>
                </w:rPr>
                <w:t>Takes initiative and needs little supervision.</w:t>
              </w:r>
            </w:ins>
          </w:p>
          <w:p w14:paraId="3CEE90FF" w14:textId="77777777" w:rsidR="00C81335" w:rsidRPr="00E32303" w:rsidRDefault="00C81335" w:rsidP="009B2BF4">
            <w:pPr>
              <w:spacing w:after="120"/>
              <w:rPr>
                <w:ins w:id="1473" w:author="Lynne Eckerle" w:date="2022-12-08T21:21:00Z"/>
                <w:rFonts w:ascii="Times New Roman" w:hAnsi="Times New Roman"/>
                <w:sz w:val="22"/>
                <w:szCs w:val="22"/>
              </w:rPr>
            </w:pPr>
            <w:ins w:id="1474" w:author="Lynne Eckerle" w:date="2022-12-08T21:21:00Z">
              <w:r w:rsidRPr="00E32303">
                <w:rPr>
                  <w:rFonts w:ascii="Times New Roman" w:hAnsi="Times New Roman"/>
                  <w:sz w:val="22"/>
                  <w:szCs w:val="22"/>
                </w:rPr>
                <w:lastRenderedPageBreak/>
                <w:t>Able to prioritize, organize tasks and time, and follow up.</w:t>
              </w:r>
            </w:ins>
          </w:p>
          <w:p w14:paraId="273D6233" w14:textId="77777777" w:rsidR="00C81335" w:rsidRPr="00E32303" w:rsidRDefault="00C81335" w:rsidP="009B2BF4">
            <w:pPr>
              <w:spacing w:after="120"/>
              <w:rPr>
                <w:ins w:id="1475" w:author="Lynne Eckerle" w:date="2022-12-08T21:21:00Z"/>
                <w:rFonts w:ascii="Times New Roman" w:hAnsi="Times New Roman"/>
                <w:sz w:val="22"/>
                <w:szCs w:val="22"/>
              </w:rPr>
            </w:pPr>
            <w:ins w:id="1476" w:author="Lynne Eckerle" w:date="2022-12-08T21:21:00Z">
              <w:r w:rsidRPr="00E32303">
                <w:rPr>
                  <w:rFonts w:ascii="Times New Roman" w:hAnsi="Times New Roman"/>
                  <w:sz w:val="22"/>
                  <w:szCs w:val="22"/>
                </w:rPr>
                <w:t>Performs responsibilities efficiently and timely.</w:t>
              </w:r>
            </w:ins>
          </w:p>
          <w:p w14:paraId="78ED1704" w14:textId="77777777" w:rsidR="00C81335" w:rsidRPr="00E32303" w:rsidRDefault="00C81335" w:rsidP="009B2BF4">
            <w:pPr>
              <w:spacing w:after="120"/>
              <w:rPr>
                <w:ins w:id="1477" w:author="Lynne Eckerle" w:date="2022-12-08T21:21:00Z"/>
                <w:rFonts w:ascii="Times New Roman" w:hAnsi="Times New Roman"/>
                <w:sz w:val="22"/>
                <w:szCs w:val="22"/>
              </w:rPr>
            </w:pPr>
            <w:ins w:id="1478" w:author="Lynne Eckerle" w:date="2022-12-08T21:21:00Z">
              <w:r w:rsidRPr="00E32303">
                <w:rPr>
                  <w:rFonts w:ascii="Times New Roman" w:hAnsi="Times New Roman"/>
                  <w:sz w:val="22"/>
                  <w:szCs w:val="22"/>
                </w:rPr>
                <w:t>Able to juggle multiple requests and meet multiple deadlines.</w:t>
              </w:r>
            </w:ins>
          </w:p>
          <w:p w14:paraId="3A98E226" w14:textId="77777777" w:rsidR="00C81335" w:rsidRPr="00E32303" w:rsidRDefault="00C81335" w:rsidP="009B2BF4">
            <w:pPr>
              <w:pStyle w:val="Heading1"/>
              <w:spacing w:before="0" w:after="120"/>
              <w:rPr>
                <w:ins w:id="1479" w:author="Lynne Eckerle" w:date="2022-12-08T21:21:00Z"/>
                <w:rFonts w:ascii="Times New Roman" w:hAnsi="Times New Roman"/>
                <w:b w:val="0"/>
                <w:sz w:val="22"/>
                <w:szCs w:val="22"/>
              </w:rPr>
            </w:pPr>
            <w:ins w:id="1480" w:author="Lynne Eckerle" w:date="2022-12-08T21:21:00Z">
              <w:r w:rsidRPr="00E32303">
                <w:rPr>
                  <w:rFonts w:ascii="Times New Roman" w:hAnsi="Times New Roman"/>
                  <w:b w:val="0"/>
                  <w:sz w:val="22"/>
                  <w:szCs w:val="22"/>
                </w:rPr>
                <w:t>Proficient in basic computer skills, i.e. Microsoft Word, Excel, Internet usage (e-mail) and the online reporting programs used throughout the organization.</w:t>
              </w:r>
            </w:ins>
          </w:p>
          <w:p w14:paraId="1628A2A6" w14:textId="77777777" w:rsidR="00C81335" w:rsidRPr="00E32303" w:rsidRDefault="00C81335" w:rsidP="009B2BF4">
            <w:pPr>
              <w:rPr>
                <w:ins w:id="1481" w:author="Lynne Eckerle" w:date="2022-12-08T21:21:00Z"/>
                <w:rFonts w:ascii="Times New Roman" w:hAnsi="Times New Roman"/>
                <w:sz w:val="22"/>
                <w:szCs w:val="22"/>
              </w:rPr>
            </w:pPr>
            <w:ins w:id="1482" w:author="Lynne Eckerle" w:date="2022-12-08T21:21:00Z">
              <w:r w:rsidRPr="00E32303">
                <w:rPr>
                  <w:rFonts w:ascii="Times New Roman" w:hAnsi="Times New Roman"/>
                  <w:sz w:val="22"/>
                  <w:szCs w:val="22"/>
                </w:rPr>
                <w:t>Demonstrates proficiency in basic mathematics.</w:t>
              </w:r>
            </w:ins>
          </w:p>
        </w:tc>
      </w:tr>
      <w:tr w:rsidR="00C81335" w:rsidRPr="00E32303" w14:paraId="65CE0680" w14:textId="77777777" w:rsidTr="009B2BF4">
        <w:trPr>
          <w:ins w:id="1483" w:author="Lynne Eckerle" w:date="2022-12-08T21:21:00Z"/>
        </w:trPr>
        <w:tc>
          <w:tcPr>
            <w:tcW w:w="1428" w:type="dxa"/>
          </w:tcPr>
          <w:p w14:paraId="5223E0CC" w14:textId="77777777" w:rsidR="00C81335" w:rsidRPr="00E32303" w:rsidRDefault="00C81335" w:rsidP="009B2BF4">
            <w:pPr>
              <w:tabs>
                <w:tab w:val="left" w:pos="-720"/>
              </w:tabs>
              <w:suppressAutoHyphens/>
              <w:rPr>
                <w:ins w:id="1484" w:author="Lynne Eckerle" w:date="2022-12-08T21:21:00Z"/>
                <w:rFonts w:ascii="Times New Roman" w:hAnsi="Times New Roman"/>
                <w:b/>
                <w:spacing w:val="-2"/>
                <w:sz w:val="22"/>
                <w:szCs w:val="22"/>
              </w:rPr>
            </w:pPr>
            <w:ins w:id="1485" w:author="Lynne Eckerle" w:date="2022-12-08T21:21:00Z">
              <w:r w:rsidRPr="00E32303">
                <w:rPr>
                  <w:rFonts w:ascii="Times New Roman" w:hAnsi="Times New Roman"/>
                  <w:b/>
                  <w:spacing w:val="-2"/>
                  <w:sz w:val="22"/>
                  <w:szCs w:val="22"/>
                </w:rPr>
                <w:lastRenderedPageBreak/>
                <w:t>Experience, education, degrees, licenses</w:t>
              </w:r>
            </w:ins>
          </w:p>
        </w:tc>
        <w:tc>
          <w:tcPr>
            <w:tcW w:w="9000" w:type="dxa"/>
            <w:gridSpan w:val="2"/>
          </w:tcPr>
          <w:p w14:paraId="4573D7B6" w14:textId="77777777" w:rsidR="00C81335" w:rsidRPr="00956C8F" w:rsidRDefault="00C81335" w:rsidP="009B2BF4">
            <w:pPr>
              <w:rPr>
                <w:ins w:id="1486" w:author="Lynne Eckerle" w:date="2022-12-08T21:21:00Z"/>
                <w:rFonts w:asciiTheme="majorHAnsi" w:hAnsiTheme="majorHAnsi" w:cs="Arial"/>
                <w:sz w:val="20"/>
              </w:rPr>
            </w:pPr>
            <w:ins w:id="1487" w:author="Lynne Eckerle" w:date="2022-12-08T21:21:00Z">
              <w:r w:rsidRPr="00956C8F">
                <w:rPr>
                  <w:rFonts w:asciiTheme="majorHAnsi" w:hAnsiTheme="majorHAnsi"/>
                  <w:sz w:val="22"/>
                  <w:szCs w:val="22"/>
                </w:rPr>
                <w:t>Minimum Baccalaureate Degree in a related area.</w:t>
              </w:r>
            </w:ins>
          </w:p>
          <w:p w14:paraId="082746A6" w14:textId="77777777" w:rsidR="00C81335" w:rsidRPr="00E32303" w:rsidRDefault="00C81335" w:rsidP="009B2BF4">
            <w:pPr>
              <w:pStyle w:val="BodyText"/>
              <w:rPr>
                <w:ins w:id="1488" w:author="Lynne Eckerle" w:date="2022-12-08T21:21:00Z"/>
                <w:rFonts w:ascii="Times New Roman" w:hAnsi="Times New Roman" w:cs="Times New Roman"/>
                <w:b w:val="0"/>
                <w:bCs w:val="0"/>
                <w:sz w:val="22"/>
                <w:szCs w:val="22"/>
              </w:rPr>
            </w:pPr>
          </w:p>
        </w:tc>
      </w:tr>
      <w:tr w:rsidR="00C81335" w:rsidRPr="00E32303" w14:paraId="07CB6CC1" w14:textId="77777777" w:rsidTr="009B2BF4">
        <w:trPr>
          <w:ins w:id="1489" w:author="Lynne Eckerle" w:date="2022-12-08T21:21:00Z"/>
        </w:trPr>
        <w:tc>
          <w:tcPr>
            <w:tcW w:w="1428" w:type="dxa"/>
          </w:tcPr>
          <w:p w14:paraId="2BDC3F2F" w14:textId="77777777" w:rsidR="00C81335" w:rsidRPr="00E32303" w:rsidRDefault="00C81335" w:rsidP="009B2BF4">
            <w:pPr>
              <w:tabs>
                <w:tab w:val="left" w:pos="-720"/>
              </w:tabs>
              <w:suppressAutoHyphens/>
              <w:rPr>
                <w:ins w:id="1490" w:author="Lynne Eckerle" w:date="2022-12-08T21:21:00Z"/>
                <w:rFonts w:ascii="Times New Roman" w:hAnsi="Times New Roman"/>
                <w:b/>
                <w:spacing w:val="-2"/>
                <w:sz w:val="22"/>
                <w:szCs w:val="22"/>
              </w:rPr>
            </w:pPr>
            <w:ins w:id="1491" w:author="Lynne Eckerle" w:date="2022-12-08T21:21:00Z">
              <w:r w:rsidRPr="00E32303">
                <w:rPr>
                  <w:rFonts w:ascii="Times New Roman" w:hAnsi="Times New Roman"/>
                  <w:b/>
                  <w:spacing w:val="-2"/>
                  <w:sz w:val="22"/>
                  <w:szCs w:val="22"/>
                </w:rPr>
                <w:t>Physical demands</w:t>
              </w:r>
            </w:ins>
          </w:p>
          <w:p w14:paraId="3B70AA04" w14:textId="77777777" w:rsidR="00C81335" w:rsidRPr="00E32303" w:rsidRDefault="00C81335" w:rsidP="009B2BF4">
            <w:pPr>
              <w:tabs>
                <w:tab w:val="left" w:pos="-720"/>
              </w:tabs>
              <w:suppressAutoHyphens/>
              <w:rPr>
                <w:ins w:id="1492" w:author="Lynne Eckerle" w:date="2022-12-08T21:21:00Z"/>
                <w:rFonts w:ascii="Times New Roman" w:hAnsi="Times New Roman"/>
                <w:b/>
                <w:spacing w:val="-2"/>
                <w:sz w:val="22"/>
                <w:szCs w:val="22"/>
              </w:rPr>
            </w:pPr>
          </w:p>
        </w:tc>
        <w:tc>
          <w:tcPr>
            <w:tcW w:w="9000" w:type="dxa"/>
            <w:gridSpan w:val="2"/>
          </w:tcPr>
          <w:p w14:paraId="6C374147" w14:textId="77777777" w:rsidR="00C81335" w:rsidRPr="00E32303" w:rsidRDefault="00C81335" w:rsidP="009B2BF4">
            <w:pPr>
              <w:tabs>
                <w:tab w:val="left" w:pos="2160"/>
                <w:tab w:val="left" w:pos="5040"/>
                <w:tab w:val="left" w:pos="6480"/>
              </w:tabs>
              <w:spacing w:after="120"/>
              <w:rPr>
                <w:ins w:id="1493" w:author="Lynne Eckerle" w:date="2022-12-08T21:21:00Z"/>
                <w:rFonts w:ascii="Times New Roman" w:hAnsi="Times New Roman"/>
                <w:sz w:val="22"/>
                <w:szCs w:val="22"/>
              </w:rPr>
            </w:pPr>
            <w:ins w:id="1494" w:author="Lynne Eckerle" w:date="2022-12-08T21:21:00Z">
              <w:r w:rsidRPr="00E32303">
                <w:rPr>
                  <w:rFonts w:ascii="Times New Roman" w:hAnsi="Times New Roman"/>
                  <w:sz w:val="22"/>
                  <w:szCs w:val="22"/>
                </w:rPr>
                <w:t xml:space="preserve">Ability to develop, access, and maintain electronic data and communications.  </w:t>
              </w:r>
            </w:ins>
          </w:p>
          <w:p w14:paraId="1ED03B3A" w14:textId="77777777" w:rsidR="00C81335" w:rsidRPr="00E32303" w:rsidRDefault="00C81335" w:rsidP="009B2BF4">
            <w:pPr>
              <w:tabs>
                <w:tab w:val="left" w:pos="2160"/>
                <w:tab w:val="left" w:pos="5040"/>
                <w:tab w:val="left" w:pos="6480"/>
              </w:tabs>
              <w:spacing w:after="120"/>
              <w:rPr>
                <w:ins w:id="1495" w:author="Lynne Eckerle" w:date="2022-12-08T21:21:00Z"/>
                <w:rFonts w:ascii="Times New Roman" w:hAnsi="Times New Roman"/>
                <w:sz w:val="22"/>
                <w:szCs w:val="22"/>
              </w:rPr>
            </w:pPr>
            <w:ins w:id="1496" w:author="Lynne Eckerle" w:date="2022-12-08T21:21:00Z">
              <w:r w:rsidRPr="00E32303">
                <w:rPr>
                  <w:rFonts w:ascii="Times New Roman" w:hAnsi="Times New Roman"/>
                  <w:sz w:val="22"/>
                  <w:szCs w:val="22"/>
                </w:rPr>
                <w:t>The physical demands described here are representative of those that must be met by an employee to successfully perform the essential functions of this job.  Reasonable accommodations may be made to enable individuals with disabilities to perform the essential functions.</w:t>
              </w:r>
            </w:ins>
          </w:p>
          <w:p w14:paraId="357CF26B" w14:textId="77777777" w:rsidR="00C81335" w:rsidRPr="00E32303" w:rsidRDefault="00C81335" w:rsidP="009B2BF4">
            <w:pPr>
              <w:tabs>
                <w:tab w:val="left" w:pos="2160"/>
                <w:tab w:val="left" w:pos="5040"/>
                <w:tab w:val="left" w:pos="6480"/>
              </w:tabs>
              <w:spacing w:after="120"/>
              <w:rPr>
                <w:ins w:id="1497" w:author="Lynne Eckerle" w:date="2022-12-08T21:21:00Z"/>
                <w:rFonts w:ascii="Times New Roman" w:hAnsi="Times New Roman"/>
                <w:sz w:val="22"/>
                <w:szCs w:val="22"/>
              </w:rPr>
            </w:pPr>
            <w:ins w:id="1498" w:author="Lynne Eckerle" w:date="2022-12-08T21:21:00Z">
              <w:r w:rsidRPr="00E32303">
                <w:rPr>
                  <w:rFonts w:ascii="Times New Roman" w:hAnsi="Times New Roman"/>
                  <w:sz w:val="22"/>
                  <w:szCs w:val="22"/>
                </w:rPr>
                <w:t xml:space="preserve">While performing the duties of this job, the employee is regularly required to use hands to finger, handle, or feel objects, tools, or controls.  The employee frequently is required to talk or hear.  The employee is required to stand, walk, sit, reach with hands and arms, stoop, and occasionally kneel, crouch, or crawl.   </w:t>
              </w:r>
            </w:ins>
          </w:p>
          <w:p w14:paraId="156CBE40" w14:textId="77777777" w:rsidR="00C81335" w:rsidRPr="00E32303" w:rsidRDefault="00C81335" w:rsidP="009B2BF4">
            <w:pPr>
              <w:tabs>
                <w:tab w:val="left" w:pos="2160"/>
                <w:tab w:val="left" w:pos="5040"/>
                <w:tab w:val="left" w:pos="6480"/>
              </w:tabs>
              <w:rPr>
                <w:ins w:id="1499" w:author="Lynne Eckerle" w:date="2022-12-08T21:21:00Z"/>
                <w:rFonts w:ascii="Times New Roman" w:hAnsi="Times New Roman"/>
                <w:sz w:val="22"/>
                <w:szCs w:val="22"/>
              </w:rPr>
            </w:pPr>
            <w:ins w:id="1500" w:author="Lynne Eckerle" w:date="2022-12-08T21:21:00Z">
              <w:r w:rsidRPr="00E32303">
                <w:rPr>
                  <w:rFonts w:ascii="Times New Roman" w:hAnsi="Times New Roman"/>
                  <w:sz w:val="22"/>
                  <w:szCs w:val="22"/>
                </w:rPr>
                <w:t xml:space="preserve">The employee must occasionally lift and/or move up to 15 pounds.  Specific vision abilities required by this job include close vision, distance vision, color vision, peripheral vision, depth perception, and the ability to adjust focus. </w:t>
              </w:r>
            </w:ins>
          </w:p>
        </w:tc>
      </w:tr>
      <w:tr w:rsidR="00C81335" w:rsidRPr="00E32303" w14:paraId="41B00836" w14:textId="77777777" w:rsidTr="009B2BF4">
        <w:trPr>
          <w:ins w:id="1501" w:author="Lynne Eckerle" w:date="2022-12-08T21:21:00Z"/>
        </w:trPr>
        <w:tc>
          <w:tcPr>
            <w:tcW w:w="1428" w:type="dxa"/>
          </w:tcPr>
          <w:p w14:paraId="2217D0E0" w14:textId="77777777" w:rsidR="00C81335" w:rsidRPr="00E32303" w:rsidRDefault="00C81335" w:rsidP="009B2BF4">
            <w:pPr>
              <w:tabs>
                <w:tab w:val="left" w:pos="-720"/>
              </w:tabs>
              <w:suppressAutoHyphens/>
              <w:rPr>
                <w:ins w:id="1502" w:author="Lynne Eckerle" w:date="2022-12-08T21:21:00Z"/>
                <w:rFonts w:ascii="Times New Roman" w:hAnsi="Times New Roman"/>
                <w:b/>
                <w:spacing w:val="-2"/>
                <w:sz w:val="22"/>
                <w:szCs w:val="22"/>
              </w:rPr>
            </w:pPr>
            <w:ins w:id="1503" w:author="Lynne Eckerle" w:date="2022-12-08T21:21:00Z">
              <w:r w:rsidRPr="00E32303">
                <w:rPr>
                  <w:rFonts w:ascii="Times New Roman" w:hAnsi="Times New Roman"/>
                  <w:b/>
                  <w:spacing w:val="-2"/>
                  <w:sz w:val="22"/>
                  <w:szCs w:val="22"/>
                </w:rPr>
                <w:t>Work environment</w:t>
              </w:r>
            </w:ins>
          </w:p>
        </w:tc>
        <w:tc>
          <w:tcPr>
            <w:tcW w:w="9000" w:type="dxa"/>
            <w:gridSpan w:val="2"/>
          </w:tcPr>
          <w:p w14:paraId="06B4F406" w14:textId="77777777" w:rsidR="00C81335" w:rsidRPr="00956C8F" w:rsidRDefault="00C81335" w:rsidP="009B2BF4">
            <w:pPr>
              <w:tabs>
                <w:tab w:val="left" w:pos="2160"/>
                <w:tab w:val="left" w:pos="5040"/>
                <w:tab w:val="left" w:pos="6480"/>
              </w:tabs>
              <w:rPr>
                <w:ins w:id="1504" w:author="Lynne Eckerle" w:date="2022-12-08T21:21:00Z"/>
                <w:rFonts w:asciiTheme="majorHAnsi" w:hAnsiTheme="majorHAnsi"/>
                <w:sz w:val="22"/>
                <w:szCs w:val="22"/>
              </w:rPr>
            </w:pPr>
            <w:ins w:id="1505" w:author="Lynne Eckerle" w:date="2022-12-08T21:21:00Z">
              <w:r w:rsidRPr="00956C8F">
                <w:rPr>
                  <w:rFonts w:asciiTheme="majorHAnsi" w:hAnsiTheme="majorHAnsi"/>
                  <w:sz w:val="22"/>
                  <w:szCs w:val="22"/>
                </w:rPr>
                <w:t>Primary work location</w:t>
              </w:r>
              <w:r>
                <w:rPr>
                  <w:rFonts w:asciiTheme="majorHAnsi" w:hAnsiTheme="majorHAnsi"/>
                  <w:sz w:val="22"/>
                  <w:szCs w:val="22"/>
                </w:rPr>
                <w:t>: Residentially based with time required in office.</w:t>
              </w:r>
              <w:r w:rsidRPr="00956C8F">
                <w:rPr>
                  <w:rFonts w:asciiTheme="majorHAnsi" w:hAnsiTheme="majorHAnsi"/>
                  <w:sz w:val="22"/>
                  <w:szCs w:val="22"/>
                </w:rPr>
                <w:t xml:space="preserve">  </w:t>
              </w:r>
            </w:ins>
          </w:p>
          <w:p w14:paraId="67024B11" w14:textId="77777777" w:rsidR="00C81335" w:rsidRDefault="00C81335" w:rsidP="009B2BF4">
            <w:pPr>
              <w:tabs>
                <w:tab w:val="left" w:pos="2160"/>
                <w:tab w:val="left" w:pos="5040"/>
                <w:tab w:val="left" w:pos="6480"/>
              </w:tabs>
              <w:rPr>
                <w:ins w:id="1506" w:author="Lynne Eckerle" w:date="2022-12-08T21:21:00Z"/>
                <w:rFonts w:asciiTheme="majorHAnsi" w:hAnsiTheme="majorHAnsi"/>
                <w:sz w:val="22"/>
                <w:szCs w:val="22"/>
              </w:rPr>
            </w:pPr>
            <w:ins w:id="1507" w:author="Lynne Eckerle" w:date="2022-12-08T21:21:00Z">
              <w:r w:rsidRPr="00956C8F">
                <w:rPr>
                  <w:rFonts w:asciiTheme="majorHAnsi" w:hAnsiTheme="majorHAnsi"/>
                  <w:sz w:val="22"/>
                  <w:szCs w:val="22"/>
                </w:rPr>
                <w:t>The work environment characteristics described here are representative of those an employee encounters while performing the essential functions of this job.  Reasonable accommodations may be made to enable individuals with disabilities to perform the essential functions.</w:t>
              </w:r>
            </w:ins>
          </w:p>
          <w:p w14:paraId="5E06B08D" w14:textId="77777777" w:rsidR="00C81335" w:rsidRPr="00E32303" w:rsidRDefault="00C81335" w:rsidP="009B2BF4">
            <w:pPr>
              <w:tabs>
                <w:tab w:val="left" w:pos="2160"/>
                <w:tab w:val="left" w:pos="5040"/>
                <w:tab w:val="left" w:pos="6480"/>
              </w:tabs>
              <w:rPr>
                <w:ins w:id="1508" w:author="Lynne Eckerle" w:date="2022-12-08T21:21:00Z"/>
                <w:rFonts w:ascii="Times New Roman" w:hAnsi="Times New Roman"/>
                <w:sz w:val="22"/>
                <w:szCs w:val="22"/>
              </w:rPr>
            </w:pPr>
          </w:p>
        </w:tc>
      </w:tr>
      <w:tr w:rsidR="00C81335" w:rsidRPr="00E32303" w14:paraId="04EDE94E" w14:textId="77777777" w:rsidTr="009B2BF4">
        <w:trPr>
          <w:ins w:id="1509" w:author="Lynne Eckerle" w:date="2022-12-08T21:21:00Z"/>
        </w:trPr>
        <w:tc>
          <w:tcPr>
            <w:tcW w:w="1428" w:type="dxa"/>
          </w:tcPr>
          <w:p w14:paraId="1937C42E" w14:textId="77777777" w:rsidR="00C81335" w:rsidRPr="00E32303" w:rsidRDefault="00C81335" w:rsidP="009B2BF4">
            <w:pPr>
              <w:tabs>
                <w:tab w:val="left" w:pos="-720"/>
              </w:tabs>
              <w:suppressAutoHyphens/>
              <w:rPr>
                <w:ins w:id="1510" w:author="Lynne Eckerle" w:date="2022-12-08T21:21:00Z"/>
                <w:rFonts w:ascii="Times New Roman" w:hAnsi="Times New Roman"/>
                <w:b/>
                <w:spacing w:val="-2"/>
                <w:sz w:val="22"/>
                <w:szCs w:val="22"/>
              </w:rPr>
            </w:pPr>
            <w:ins w:id="1511" w:author="Lynne Eckerle" w:date="2022-12-08T21:21:00Z">
              <w:r w:rsidRPr="00E32303">
                <w:rPr>
                  <w:rFonts w:ascii="Times New Roman" w:hAnsi="Times New Roman"/>
                  <w:b/>
                  <w:spacing w:val="-2"/>
                  <w:sz w:val="22"/>
                  <w:szCs w:val="22"/>
                </w:rPr>
                <w:t>Travel</w:t>
              </w:r>
            </w:ins>
          </w:p>
        </w:tc>
        <w:tc>
          <w:tcPr>
            <w:tcW w:w="9000" w:type="dxa"/>
            <w:gridSpan w:val="2"/>
          </w:tcPr>
          <w:p w14:paraId="0B6DD3E8" w14:textId="77777777" w:rsidR="00C81335" w:rsidRPr="00E32303" w:rsidRDefault="00C81335" w:rsidP="009B2BF4">
            <w:pPr>
              <w:tabs>
                <w:tab w:val="left" w:pos="2160"/>
                <w:tab w:val="left" w:pos="5040"/>
                <w:tab w:val="left" w:pos="6480"/>
              </w:tabs>
              <w:rPr>
                <w:ins w:id="1512" w:author="Lynne Eckerle" w:date="2022-12-08T21:21:00Z"/>
                <w:rFonts w:ascii="Times New Roman" w:hAnsi="Times New Roman"/>
                <w:spacing w:val="-2"/>
                <w:sz w:val="22"/>
                <w:szCs w:val="22"/>
              </w:rPr>
            </w:pPr>
            <w:ins w:id="1513" w:author="Lynne Eckerle" w:date="2022-12-08T21:21:00Z">
              <w:r w:rsidRPr="00E32303">
                <w:rPr>
                  <w:rFonts w:ascii="Times New Roman" w:hAnsi="Times New Roman"/>
                  <w:spacing w:val="-2"/>
                  <w:sz w:val="22"/>
                  <w:szCs w:val="22"/>
                </w:rPr>
                <w:t xml:space="preserve">Normal travel as required for job duties, which may include but not limited to trainings, conferences, meetings, or general office errands. </w:t>
              </w:r>
            </w:ins>
          </w:p>
          <w:p w14:paraId="0F6731CB" w14:textId="77777777" w:rsidR="00C81335" w:rsidRPr="00E32303" w:rsidRDefault="00C81335" w:rsidP="009B2BF4">
            <w:pPr>
              <w:tabs>
                <w:tab w:val="left" w:pos="2160"/>
                <w:tab w:val="left" w:pos="5040"/>
                <w:tab w:val="left" w:pos="6480"/>
              </w:tabs>
              <w:rPr>
                <w:ins w:id="1514" w:author="Lynne Eckerle" w:date="2022-12-08T21:21:00Z"/>
                <w:rFonts w:ascii="Times New Roman" w:hAnsi="Times New Roman"/>
                <w:spacing w:val="-2"/>
                <w:sz w:val="22"/>
                <w:szCs w:val="22"/>
              </w:rPr>
            </w:pPr>
          </w:p>
        </w:tc>
      </w:tr>
    </w:tbl>
    <w:p w14:paraId="361BFD6C" w14:textId="77777777" w:rsidR="00C81335" w:rsidRPr="00E32303" w:rsidRDefault="00C81335" w:rsidP="00C81335">
      <w:pPr>
        <w:pStyle w:val="Heading2"/>
        <w:rPr>
          <w:ins w:id="1515" w:author="Lynne Eckerle" w:date="2022-12-08T21:21:00Z"/>
          <w:spacing w:val="-3"/>
          <w:sz w:val="28"/>
          <w:szCs w:val="28"/>
        </w:rPr>
      </w:pPr>
    </w:p>
    <w:p w14:paraId="6AD5F8E4" w14:textId="77777777" w:rsidR="00C81335" w:rsidRPr="00E32303" w:rsidRDefault="00C81335" w:rsidP="00C81335">
      <w:pPr>
        <w:rPr>
          <w:ins w:id="1516" w:author="Lynne Eckerle" w:date="2022-12-08T21:21:00Z"/>
          <w:rFonts w:ascii="Times New Roman" w:hAnsi="Times New Roman"/>
          <w:sz w:val="22"/>
          <w:szCs w:val="22"/>
        </w:rPr>
      </w:pPr>
      <w:ins w:id="1517" w:author="Lynne Eckerle" w:date="2022-12-08T21:21:00Z">
        <w:r w:rsidRPr="00E32303">
          <w:rPr>
            <w:rFonts w:ascii="Times New Roman" w:hAnsi="Times New Roman"/>
            <w:sz w:val="22"/>
            <w:szCs w:val="22"/>
          </w:rPr>
          <w:t>I have read and understand the responsibilities and requirements of my job description.</w:t>
        </w:r>
      </w:ins>
    </w:p>
    <w:p w14:paraId="2DBA28CF" w14:textId="77777777" w:rsidR="00C81335" w:rsidRPr="00E32303" w:rsidRDefault="00C81335" w:rsidP="00C81335">
      <w:pPr>
        <w:rPr>
          <w:ins w:id="1518" w:author="Lynne Eckerle" w:date="2022-12-08T21:21:00Z"/>
          <w:rFonts w:ascii="Times New Roman" w:hAnsi="Times New Roman"/>
          <w:sz w:val="22"/>
          <w:szCs w:val="22"/>
        </w:rPr>
      </w:pPr>
    </w:p>
    <w:p w14:paraId="59BC48EA" w14:textId="77777777" w:rsidR="00C81335" w:rsidRPr="00E32303" w:rsidRDefault="00C81335" w:rsidP="00C81335">
      <w:pPr>
        <w:rPr>
          <w:ins w:id="1519" w:author="Lynne Eckerle" w:date="2022-12-08T21:21:00Z"/>
          <w:rFonts w:ascii="Times New Roman" w:hAnsi="Times New Roman"/>
          <w:sz w:val="22"/>
          <w:szCs w:val="22"/>
        </w:rPr>
      </w:pPr>
    </w:p>
    <w:p w14:paraId="2746304C" w14:textId="77777777" w:rsidR="00C81335" w:rsidRPr="00E32303" w:rsidRDefault="00C81335" w:rsidP="00C81335">
      <w:pPr>
        <w:pStyle w:val="NoSpacing"/>
        <w:rPr>
          <w:ins w:id="1520" w:author="Lynne Eckerle" w:date="2022-12-08T21:21:00Z"/>
        </w:rPr>
      </w:pPr>
      <w:ins w:id="1521" w:author="Lynne Eckerle" w:date="2022-12-08T21:21:00Z">
        <w:r w:rsidRPr="00E32303">
          <w:t>___________________________</w:t>
        </w:r>
      </w:ins>
    </w:p>
    <w:p w14:paraId="4AB78DAE" w14:textId="77777777" w:rsidR="00C81335" w:rsidRPr="00E32303" w:rsidRDefault="00C81335" w:rsidP="00C81335">
      <w:pPr>
        <w:pStyle w:val="NoSpacing"/>
        <w:rPr>
          <w:ins w:id="1522" w:author="Lynne Eckerle" w:date="2022-12-08T21:21:00Z"/>
          <w:rFonts w:ascii="Times New Roman" w:hAnsi="Times New Roman"/>
          <w:sz w:val="22"/>
          <w:szCs w:val="22"/>
        </w:rPr>
      </w:pPr>
      <w:ins w:id="1523" w:author="Lynne Eckerle" w:date="2022-12-08T21:21:00Z">
        <w:r w:rsidRPr="00E32303">
          <w:rPr>
            <w:rFonts w:ascii="Times New Roman" w:hAnsi="Times New Roman"/>
            <w:sz w:val="22"/>
            <w:szCs w:val="22"/>
          </w:rPr>
          <w:t>Employee Signature</w:t>
        </w:r>
        <w:r w:rsidRPr="00E32303">
          <w:rPr>
            <w:rFonts w:ascii="Times New Roman" w:hAnsi="Times New Roman"/>
            <w:sz w:val="22"/>
            <w:szCs w:val="22"/>
          </w:rPr>
          <w:tab/>
        </w:r>
        <w:r w:rsidRPr="00E32303">
          <w:rPr>
            <w:rFonts w:ascii="Times New Roman" w:hAnsi="Times New Roman"/>
            <w:sz w:val="22"/>
            <w:szCs w:val="22"/>
          </w:rPr>
          <w:tab/>
          <w:t>Date</w:t>
        </w:r>
      </w:ins>
    </w:p>
    <w:p w14:paraId="7EC31D48" w14:textId="77777777" w:rsidR="00C81335" w:rsidRPr="00E32303" w:rsidRDefault="00C81335" w:rsidP="00C81335">
      <w:pPr>
        <w:pStyle w:val="NoSpacing"/>
        <w:rPr>
          <w:ins w:id="1524" w:author="Lynne Eckerle" w:date="2022-12-08T21:21:00Z"/>
          <w:rFonts w:ascii="Times New Roman" w:hAnsi="Times New Roman"/>
          <w:sz w:val="22"/>
          <w:szCs w:val="22"/>
        </w:rPr>
      </w:pPr>
    </w:p>
    <w:p w14:paraId="1E474187" w14:textId="77777777" w:rsidR="00C81335" w:rsidRPr="00E32303" w:rsidRDefault="00C81335" w:rsidP="00C81335">
      <w:pPr>
        <w:pStyle w:val="NoSpacing"/>
        <w:rPr>
          <w:ins w:id="1525" w:author="Lynne Eckerle" w:date="2022-12-08T21:21:00Z"/>
          <w:rFonts w:ascii="Times New Roman" w:hAnsi="Times New Roman"/>
          <w:sz w:val="22"/>
          <w:szCs w:val="22"/>
        </w:rPr>
      </w:pPr>
    </w:p>
    <w:p w14:paraId="2EA9A0F3" w14:textId="77777777" w:rsidR="00C81335" w:rsidRPr="00E32303" w:rsidRDefault="00C81335" w:rsidP="00C81335">
      <w:pPr>
        <w:pStyle w:val="NoSpacing"/>
        <w:rPr>
          <w:ins w:id="1526" w:author="Lynne Eckerle" w:date="2022-12-08T21:21:00Z"/>
          <w:rFonts w:ascii="Times New Roman" w:hAnsi="Times New Roman"/>
          <w:sz w:val="22"/>
          <w:szCs w:val="22"/>
        </w:rPr>
      </w:pPr>
    </w:p>
    <w:p w14:paraId="3C905A00" w14:textId="77777777" w:rsidR="00C81335" w:rsidRPr="00E32303" w:rsidRDefault="00C81335" w:rsidP="00C81335">
      <w:pPr>
        <w:pStyle w:val="NoSpacing"/>
        <w:rPr>
          <w:ins w:id="1527" w:author="Lynne Eckerle" w:date="2022-12-08T21:21:00Z"/>
          <w:rFonts w:ascii="Times New Roman" w:hAnsi="Times New Roman"/>
          <w:sz w:val="22"/>
          <w:szCs w:val="22"/>
        </w:rPr>
      </w:pPr>
      <w:ins w:id="1528" w:author="Lynne Eckerle" w:date="2022-12-08T21:21:00Z">
        <w:r w:rsidRPr="00E32303">
          <w:rPr>
            <w:rFonts w:ascii="Times New Roman" w:hAnsi="Times New Roman"/>
            <w:sz w:val="22"/>
            <w:szCs w:val="22"/>
          </w:rPr>
          <w:t>_________________________________</w:t>
        </w:r>
      </w:ins>
    </w:p>
    <w:p w14:paraId="08D99608" w14:textId="77777777" w:rsidR="00C81335" w:rsidRPr="00E32303" w:rsidRDefault="00C81335" w:rsidP="00C81335">
      <w:pPr>
        <w:pStyle w:val="NoSpacing"/>
        <w:rPr>
          <w:ins w:id="1529" w:author="Lynne Eckerle" w:date="2022-12-08T21:21:00Z"/>
          <w:rFonts w:ascii="Times New Roman" w:hAnsi="Times New Roman"/>
          <w:sz w:val="22"/>
          <w:szCs w:val="22"/>
        </w:rPr>
      </w:pPr>
      <w:ins w:id="1530" w:author="Lynne Eckerle" w:date="2022-12-08T21:21:00Z">
        <w:r w:rsidRPr="00E32303">
          <w:rPr>
            <w:rFonts w:ascii="Times New Roman" w:hAnsi="Times New Roman"/>
            <w:sz w:val="22"/>
            <w:szCs w:val="22"/>
          </w:rPr>
          <w:t>Supervisor Signature</w:t>
        </w:r>
        <w:r w:rsidRPr="00E32303">
          <w:rPr>
            <w:rFonts w:ascii="Times New Roman" w:hAnsi="Times New Roman"/>
            <w:sz w:val="22"/>
            <w:szCs w:val="22"/>
          </w:rPr>
          <w:tab/>
        </w:r>
        <w:r w:rsidRPr="00E32303">
          <w:rPr>
            <w:rFonts w:ascii="Times New Roman" w:hAnsi="Times New Roman"/>
            <w:sz w:val="22"/>
            <w:szCs w:val="22"/>
          </w:rPr>
          <w:tab/>
          <w:t>Date</w:t>
        </w:r>
      </w:ins>
    </w:p>
    <w:p w14:paraId="1E5D7731" w14:textId="77777777" w:rsidR="00C81335" w:rsidRDefault="00C81335">
      <w:pPr>
        <w:rPr>
          <w:ins w:id="1531" w:author="Lynne Eckerle" w:date="2022-12-08T21:22:00Z"/>
          <w:rFonts w:ascii="Times New Roman" w:hAnsi="Times New Roman"/>
          <w:b/>
          <w:spacing w:val="-2"/>
          <w:szCs w:val="24"/>
        </w:rPr>
      </w:pPr>
      <w:ins w:id="1532" w:author="Lynne Eckerle" w:date="2022-12-08T21:22:00Z">
        <w:r>
          <w:rPr>
            <w:rFonts w:ascii="Times New Roman" w:hAnsi="Times New Roman"/>
            <w:b/>
            <w:spacing w:val="-2"/>
            <w:szCs w:val="24"/>
          </w:rPr>
          <w:br w:type="page"/>
        </w:r>
      </w:ins>
    </w:p>
    <w:p w14:paraId="02B254D1" w14:textId="77777777" w:rsidR="00852DE8" w:rsidRPr="00E32303" w:rsidDel="001C0915" w:rsidRDefault="00BE578F" w:rsidP="002F2AA6">
      <w:pPr>
        <w:tabs>
          <w:tab w:val="left" w:pos="-720"/>
        </w:tabs>
        <w:suppressAutoHyphens/>
        <w:rPr>
          <w:del w:id="1533" w:author="Lynne Eckerle" w:date="2022-12-08T21:25:00Z"/>
          <w:rFonts w:ascii="Times New Roman" w:hAnsi="Times New Roman"/>
          <w:b/>
          <w:spacing w:val="-2"/>
          <w:szCs w:val="24"/>
        </w:rPr>
      </w:pPr>
      <w:del w:id="1534" w:author="Lynne Eckerle" w:date="2022-12-08T21:25:00Z">
        <w:r w:rsidDel="001C0915">
          <w:rPr>
            <w:rFonts w:ascii="Times New Roman" w:hAnsi="Times New Roman"/>
            <w:b/>
            <w:spacing w:val="-2"/>
            <w:szCs w:val="24"/>
          </w:rPr>
          <w:lastRenderedPageBreak/>
          <w:delText xml:space="preserve">Thrive Alliance </w:delText>
        </w:r>
        <w:r w:rsidDel="001C0915">
          <w:rPr>
            <w:rFonts w:ascii="Times New Roman" w:hAnsi="Times New Roman"/>
            <w:b/>
            <w:spacing w:val="-2"/>
            <w:szCs w:val="24"/>
          </w:rPr>
          <w:tab/>
        </w:r>
        <w:r w:rsidDel="001C0915">
          <w:rPr>
            <w:rFonts w:ascii="Times New Roman" w:hAnsi="Times New Roman"/>
            <w:b/>
            <w:spacing w:val="-2"/>
            <w:szCs w:val="24"/>
          </w:rPr>
          <w:tab/>
        </w:r>
        <w:r w:rsidDel="001C0915">
          <w:rPr>
            <w:rFonts w:ascii="Times New Roman" w:hAnsi="Times New Roman"/>
            <w:b/>
            <w:spacing w:val="-2"/>
            <w:szCs w:val="24"/>
          </w:rPr>
          <w:tab/>
        </w:r>
        <w:r w:rsidDel="001C0915">
          <w:rPr>
            <w:rFonts w:ascii="Times New Roman" w:hAnsi="Times New Roman"/>
            <w:b/>
            <w:spacing w:val="-2"/>
            <w:szCs w:val="24"/>
          </w:rPr>
          <w:tab/>
        </w:r>
        <w:r w:rsidDel="001C0915">
          <w:rPr>
            <w:rFonts w:ascii="Times New Roman" w:hAnsi="Times New Roman"/>
            <w:b/>
            <w:spacing w:val="-2"/>
            <w:szCs w:val="24"/>
          </w:rPr>
          <w:tab/>
        </w:r>
        <w:r w:rsidDel="001C0915">
          <w:rPr>
            <w:rFonts w:ascii="Times New Roman" w:hAnsi="Times New Roman"/>
            <w:b/>
            <w:spacing w:val="-2"/>
            <w:szCs w:val="24"/>
          </w:rPr>
          <w:tab/>
        </w:r>
        <w:r w:rsidR="00852DE8" w:rsidRPr="00E32303" w:rsidDel="001C0915">
          <w:rPr>
            <w:rFonts w:ascii="Times New Roman" w:hAnsi="Times New Roman"/>
            <w:b/>
            <w:spacing w:val="-2"/>
            <w:szCs w:val="24"/>
          </w:rPr>
          <w:tab/>
        </w:r>
        <w:r w:rsidR="00E40D6C" w:rsidRPr="00E32303" w:rsidDel="001C0915">
          <w:rPr>
            <w:rFonts w:ascii="Times New Roman" w:hAnsi="Times New Roman"/>
            <w:b/>
            <w:spacing w:val="-2"/>
            <w:szCs w:val="24"/>
          </w:rPr>
          <w:tab/>
        </w:r>
        <w:r w:rsidR="00E40D6C" w:rsidRPr="00E32303" w:rsidDel="001C0915">
          <w:rPr>
            <w:rFonts w:ascii="Times New Roman" w:hAnsi="Times New Roman"/>
            <w:b/>
            <w:spacing w:val="-2"/>
            <w:szCs w:val="24"/>
          </w:rPr>
          <w:tab/>
        </w:r>
        <w:r w:rsidR="00E40D6C" w:rsidRPr="00E32303" w:rsidDel="001C0915">
          <w:rPr>
            <w:rFonts w:ascii="Times New Roman" w:hAnsi="Times New Roman"/>
            <w:b/>
            <w:spacing w:val="-2"/>
            <w:szCs w:val="24"/>
          </w:rPr>
          <w:tab/>
          <w:delText>Job Description</w:delText>
        </w:r>
      </w:del>
    </w:p>
    <w:p w14:paraId="0E6C8A61" w14:textId="77777777" w:rsidR="00852DE8" w:rsidRPr="00E32303" w:rsidDel="001C0915" w:rsidRDefault="00852DE8" w:rsidP="002F2AA6">
      <w:pPr>
        <w:tabs>
          <w:tab w:val="left" w:pos="-720"/>
        </w:tabs>
        <w:suppressAutoHyphens/>
        <w:rPr>
          <w:del w:id="1535" w:author="Lynne Eckerle" w:date="2022-12-08T21:25:00Z"/>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5754"/>
        <w:gridCol w:w="3246"/>
      </w:tblGrid>
      <w:tr w:rsidR="00852DE8" w:rsidRPr="00E32303" w:rsidDel="001C0915" w14:paraId="2F37B8F7" w14:textId="77777777" w:rsidTr="00661736">
        <w:trPr>
          <w:del w:id="1536" w:author="Lynne Eckerle" w:date="2022-12-08T21:25:00Z"/>
        </w:trPr>
        <w:tc>
          <w:tcPr>
            <w:tcW w:w="1428" w:type="dxa"/>
          </w:tcPr>
          <w:p w14:paraId="75056468" w14:textId="77777777" w:rsidR="00852DE8" w:rsidRPr="00E32303" w:rsidDel="001C0915" w:rsidRDefault="00852DE8" w:rsidP="002F2AA6">
            <w:pPr>
              <w:tabs>
                <w:tab w:val="left" w:pos="-720"/>
              </w:tabs>
              <w:suppressAutoHyphens/>
              <w:rPr>
                <w:del w:id="1537" w:author="Lynne Eckerle" w:date="2022-12-08T21:25:00Z"/>
                <w:rFonts w:ascii="Times New Roman" w:hAnsi="Times New Roman"/>
                <w:b/>
                <w:spacing w:val="-2"/>
                <w:sz w:val="22"/>
                <w:szCs w:val="22"/>
              </w:rPr>
            </w:pPr>
            <w:del w:id="1538" w:author="Lynne Eckerle" w:date="2022-12-08T21:25:00Z">
              <w:r w:rsidRPr="00E32303" w:rsidDel="001C0915">
                <w:rPr>
                  <w:rFonts w:ascii="Times New Roman" w:hAnsi="Times New Roman"/>
                  <w:b/>
                  <w:spacing w:val="-2"/>
                  <w:sz w:val="22"/>
                  <w:szCs w:val="22"/>
                </w:rPr>
                <w:delText>Title</w:delText>
              </w:r>
            </w:del>
          </w:p>
        </w:tc>
        <w:tc>
          <w:tcPr>
            <w:tcW w:w="5754" w:type="dxa"/>
          </w:tcPr>
          <w:p w14:paraId="6AE9F153" w14:textId="77777777" w:rsidR="00852DE8" w:rsidRPr="00E32303" w:rsidDel="001C0915" w:rsidRDefault="00EB71E3">
            <w:pPr>
              <w:tabs>
                <w:tab w:val="left" w:pos="-720"/>
              </w:tabs>
              <w:suppressAutoHyphens/>
              <w:rPr>
                <w:del w:id="1539" w:author="Lynne Eckerle" w:date="2022-12-08T21:25:00Z"/>
                <w:rFonts w:ascii="Times New Roman" w:hAnsi="Times New Roman"/>
                <w:spacing w:val="-2"/>
                <w:sz w:val="22"/>
                <w:szCs w:val="22"/>
              </w:rPr>
            </w:pPr>
            <w:del w:id="1540" w:author="Lynne Eckerle" w:date="2022-12-08T21:25:00Z">
              <w:r w:rsidRPr="00E32303" w:rsidDel="001C0915">
                <w:rPr>
                  <w:rFonts w:ascii="Times New Roman" w:hAnsi="Times New Roman"/>
                  <w:sz w:val="22"/>
                  <w:szCs w:val="22"/>
                </w:rPr>
                <w:delText xml:space="preserve">First Steps – South East </w:delText>
              </w:r>
              <w:r w:rsidR="00506D22" w:rsidRPr="00E32303" w:rsidDel="001C0915">
                <w:rPr>
                  <w:rFonts w:ascii="Times New Roman" w:hAnsi="Times New Roman"/>
                  <w:sz w:val="22"/>
                  <w:szCs w:val="22"/>
                </w:rPr>
                <w:delText xml:space="preserve">Office </w:delText>
              </w:r>
              <w:r w:rsidR="0027094B" w:rsidRPr="00E32303" w:rsidDel="001C0915">
                <w:rPr>
                  <w:rFonts w:ascii="Times New Roman" w:hAnsi="Times New Roman"/>
                  <w:sz w:val="22"/>
                  <w:szCs w:val="22"/>
                </w:rPr>
                <w:delText>Assistant</w:delText>
              </w:r>
            </w:del>
            <w:ins w:id="1541" w:author="Becky Haymond" w:date="2022-12-08T14:20:00Z">
              <w:del w:id="1542" w:author="Lynne Eckerle" w:date="2022-12-08T21:25:00Z">
                <w:r w:rsidR="00100BDC" w:rsidDel="001C0915">
                  <w:rPr>
                    <w:rFonts w:ascii="Times New Roman" w:hAnsi="Times New Roman"/>
                    <w:sz w:val="22"/>
                    <w:szCs w:val="22"/>
                  </w:rPr>
                  <w:delText>Referral Specialist</w:delText>
                </w:r>
              </w:del>
            </w:ins>
          </w:p>
        </w:tc>
        <w:tc>
          <w:tcPr>
            <w:tcW w:w="3246" w:type="dxa"/>
          </w:tcPr>
          <w:p w14:paraId="2BDBED9F" w14:textId="77777777" w:rsidR="00852DE8" w:rsidRPr="00E32303" w:rsidDel="001C0915" w:rsidRDefault="00506D22">
            <w:pPr>
              <w:tabs>
                <w:tab w:val="left" w:pos="-720"/>
              </w:tabs>
              <w:suppressAutoHyphens/>
              <w:rPr>
                <w:del w:id="1543" w:author="Lynne Eckerle" w:date="2022-12-08T21:25:00Z"/>
                <w:rFonts w:ascii="Times New Roman" w:hAnsi="Times New Roman"/>
                <w:b/>
                <w:spacing w:val="-2"/>
                <w:sz w:val="22"/>
                <w:szCs w:val="22"/>
              </w:rPr>
            </w:pPr>
            <w:del w:id="1544" w:author="Lynne Eckerle" w:date="2022-12-08T21:25:00Z">
              <w:r w:rsidRPr="00E32303" w:rsidDel="001C0915">
                <w:rPr>
                  <w:rFonts w:ascii="Times New Roman" w:hAnsi="Times New Roman"/>
                  <w:b/>
                  <w:spacing w:val="-2"/>
                  <w:sz w:val="22"/>
                  <w:szCs w:val="22"/>
                </w:rPr>
                <w:delText>Non-</w:delText>
              </w:r>
              <w:r w:rsidR="00852DE8" w:rsidRPr="00E32303" w:rsidDel="001C0915">
                <w:rPr>
                  <w:rFonts w:ascii="Times New Roman" w:hAnsi="Times New Roman"/>
                  <w:b/>
                  <w:spacing w:val="-2"/>
                  <w:sz w:val="22"/>
                  <w:szCs w:val="22"/>
                </w:rPr>
                <w:delText>Exempt</w:delText>
              </w:r>
            </w:del>
          </w:p>
        </w:tc>
      </w:tr>
      <w:tr w:rsidR="00852DE8" w:rsidRPr="00E32303" w:rsidDel="001C0915" w14:paraId="7EE3F12B" w14:textId="77777777" w:rsidTr="00661736">
        <w:trPr>
          <w:del w:id="1545" w:author="Lynne Eckerle" w:date="2022-12-08T21:25:00Z"/>
        </w:trPr>
        <w:tc>
          <w:tcPr>
            <w:tcW w:w="1428" w:type="dxa"/>
          </w:tcPr>
          <w:p w14:paraId="07BFAB29" w14:textId="77777777" w:rsidR="00852DE8" w:rsidRPr="00E32303" w:rsidDel="001C0915" w:rsidRDefault="00852DE8" w:rsidP="002F2AA6">
            <w:pPr>
              <w:tabs>
                <w:tab w:val="left" w:pos="-720"/>
              </w:tabs>
              <w:suppressAutoHyphens/>
              <w:rPr>
                <w:del w:id="1546" w:author="Lynne Eckerle" w:date="2022-12-08T21:25:00Z"/>
                <w:rFonts w:ascii="Times New Roman" w:hAnsi="Times New Roman"/>
                <w:b/>
                <w:spacing w:val="-2"/>
                <w:sz w:val="22"/>
                <w:szCs w:val="22"/>
              </w:rPr>
            </w:pPr>
            <w:del w:id="1547" w:author="Lynne Eckerle" w:date="2022-12-08T21:25:00Z">
              <w:r w:rsidRPr="00E32303" w:rsidDel="001C0915">
                <w:rPr>
                  <w:rFonts w:ascii="Times New Roman" w:hAnsi="Times New Roman"/>
                  <w:b/>
                  <w:spacing w:val="-2"/>
                  <w:sz w:val="22"/>
                  <w:szCs w:val="22"/>
                </w:rPr>
                <w:delText>Reports to</w:delText>
              </w:r>
            </w:del>
          </w:p>
          <w:p w14:paraId="5F15E5B0" w14:textId="77777777" w:rsidR="00852DE8" w:rsidRPr="00E32303" w:rsidDel="001C0915" w:rsidRDefault="00852DE8" w:rsidP="002F2AA6">
            <w:pPr>
              <w:tabs>
                <w:tab w:val="left" w:pos="-720"/>
              </w:tabs>
              <w:suppressAutoHyphens/>
              <w:rPr>
                <w:del w:id="1548" w:author="Lynne Eckerle" w:date="2022-12-08T21:25:00Z"/>
                <w:rFonts w:ascii="Times New Roman" w:hAnsi="Times New Roman"/>
                <w:b/>
                <w:spacing w:val="-2"/>
                <w:sz w:val="22"/>
                <w:szCs w:val="22"/>
              </w:rPr>
            </w:pPr>
          </w:p>
        </w:tc>
        <w:tc>
          <w:tcPr>
            <w:tcW w:w="5754" w:type="dxa"/>
          </w:tcPr>
          <w:p w14:paraId="661967B4" w14:textId="77777777" w:rsidR="00852DE8" w:rsidRPr="00E32303" w:rsidDel="001C0915" w:rsidRDefault="00306B4F" w:rsidP="002F2AA6">
            <w:pPr>
              <w:tabs>
                <w:tab w:val="left" w:pos="-720"/>
              </w:tabs>
              <w:suppressAutoHyphens/>
              <w:rPr>
                <w:del w:id="1549" w:author="Lynne Eckerle" w:date="2022-12-08T21:25:00Z"/>
                <w:rFonts w:ascii="Times New Roman" w:hAnsi="Times New Roman"/>
                <w:spacing w:val="-2"/>
                <w:sz w:val="22"/>
                <w:szCs w:val="22"/>
              </w:rPr>
            </w:pPr>
            <w:del w:id="1550" w:author="Lynne Eckerle" w:date="2022-12-08T21:25:00Z">
              <w:r w:rsidRPr="00E32303" w:rsidDel="001C0915">
                <w:rPr>
                  <w:rFonts w:ascii="Times New Roman" w:hAnsi="Times New Roman"/>
                  <w:spacing w:val="-2"/>
                  <w:sz w:val="22"/>
                  <w:szCs w:val="22"/>
                </w:rPr>
                <w:delText xml:space="preserve">First Steps – South East </w:delText>
              </w:r>
              <w:r w:rsidR="00E01FC4" w:rsidRPr="00E32303" w:rsidDel="001C0915">
                <w:rPr>
                  <w:rFonts w:ascii="Times New Roman" w:hAnsi="Times New Roman"/>
                  <w:spacing w:val="-2"/>
                  <w:sz w:val="22"/>
                  <w:szCs w:val="22"/>
                </w:rPr>
                <w:delText>Office</w:delText>
              </w:r>
            </w:del>
            <w:ins w:id="1551" w:author="Becky Haymond" w:date="2022-12-08T14:20:00Z">
              <w:del w:id="1552" w:author="Lynne Eckerle" w:date="2022-12-08T21:25:00Z">
                <w:r w:rsidR="00100BDC" w:rsidDel="001C0915">
                  <w:rPr>
                    <w:rFonts w:ascii="Times New Roman" w:hAnsi="Times New Roman"/>
                    <w:spacing w:val="-2"/>
                    <w:sz w:val="22"/>
                    <w:szCs w:val="22"/>
                  </w:rPr>
                  <w:delText>SPOE Supervisor</w:delText>
                </w:r>
              </w:del>
            </w:ins>
            <w:del w:id="1553" w:author="Lynne Eckerle" w:date="2022-12-08T21:25:00Z">
              <w:r w:rsidR="00E01FC4" w:rsidRPr="00E32303" w:rsidDel="001C0915">
                <w:rPr>
                  <w:rFonts w:ascii="Times New Roman" w:hAnsi="Times New Roman"/>
                  <w:spacing w:val="-2"/>
                  <w:sz w:val="22"/>
                  <w:szCs w:val="22"/>
                </w:rPr>
                <w:delText xml:space="preserve"> M</w:delText>
              </w:r>
              <w:r w:rsidR="0027094B" w:rsidRPr="00E32303" w:rsidDel="001C0915">
                <w:rPr>
                  <w:rFonts w:ascii="Times New Roman" w:hAnsi="Times New Roman"/>
                  <w:spacing w:val="-2"/>
                  <w:sz w:val="22"/>
                  <w:szCs w:val="22"/>
                </w:rPr>
                <w:delText>anager/Administrative Assistant</w:delText>
              </w:r>
              <w:r w:rsidR="004C119D" w:rsidRPr="00E32303" w:rsidDel="001C0915">
                <w:rPr>
                  <w:rFonts w:ascii="Times New Roman" w:hAnsi="Times New Roman"/>
                  <w:spacing w:val="-2"/>
                  <w:sz w:val="22"/>
                  <w:szCs w:val="22"/>
                </w:rPr>
                <w:delText xml:space="preserve">  </w:delText>
              </w:r>
            </w:del>
          </w:p>
        </w:tc>
        <w:tc>
          <w:tcPr>
            <w:tcW w:w="3246" w:type="dxa"/>
          </w:tcPr>
          <w:p w14:paraId="77AC4B44" w14:textId="77777777" w:rsidR="00852DE8" w:rsidRPr="00E32303" w:rsidDel="001C0915" w:rsidRDefault="00852DE8">
            <w:pPr>
              <w:tabs>
                <w:tab w:val="left" w:pos="-720"/>
              </w:tabs>
              <w:suppressAutoHyphens/>
              <w:rPr>
                <w:del w:id="1554" w:author="Lynne Eckerle" w:date="2022-12-08T21:25:00Z"/>
                <w:rFonts w:ascii="Times New Roman" w:hAnsi="Times New Roman"/>
                <w:spacing w:val="-2"/>
                <w:sz w:val="22"/>
                <w:szCs w:val="22"/>
              </w:rPr>
            </w:pPr>
            <w:del w:id="1555" w:author="Lynne Eckerle" w:date="2022-12-08T21:25:00Z">
              <w:r w:rsidRPr="00E32303" w:rsidDel="001C0915">
                <w:rPr>
                  <w:rFonts w:ascii="Times New Roman" w:hAnsi="Times New Roman"/>
                  <w:b/>
                  <w:spacing w:val="-2"/>
                  <w:sz w:val="22"/>
                  <w:szCs w:val="22"/>
                </w:rPr>
                <w:delText>Date last revised:</w:delText>
              </w:r>
            </w:del>
          </w:p>
          <w:p w14:paraId="27D0589B" w14:textId="77777777" w:rsidR="00223DF2" w:rsidRPr="00E32303" w:rsidDel="001C0915" w:rsidRDefault="00BE578F">
            <w:pPr>
              <w:tabs>
                <w:tab w:val="left" w:pos="-720"/>
              </w:tabs>
              <w:suppressAutoHyphens/>
              <w:rPr>
                <w:del w:id="1556" w:author="Lynne Eckerle" w:date="2022-12-08T21:25:00Z"/>
                <w:rFonts w:ascii="Times New Roman" w:hAnsi="Times New Roman"/>
                <w:spacing w:val="-2"/>
                <w:sz w:val="22"/>
                <w:szCs w:val="22"/>
              </w:rPr>
            </w:pPr>
            <w:del w:id="1557" w:author="Lynne Eckerle" w:date="2022-12-08T21:25:00Z">
              <w:r w:rsidDel="001C0915">
                <w:rPr>
                  <w:rFonts w:ascii="Times New Roman" w:hAnsi="Times New Roman"/>
                  <w:spacing w:val="-2"/>
                  <w:sz w:val="22"/>
                  <w:szCs w:val="22"/>
                </w:rPr>
                <w:delText>June 20</w:delText>
              </w:r>
            </w:del>
            <w:ins w:id="1558" w:author="Becky Haymond" w:date="2022-12-08T14:20:00Z">
              <w:del w:id="1559" w:author="Lynne Eckerle" w:date="2022-12-08T21:25:00Z">
                <w:r w:rsidR="00100BDC" w:rsidDel="001C0915">
                  <w:rPr>
                    <w:rFonts w:ascii="Times New Roman" w:hAnsi="Times New Roman"/>
                    <w:spacing w:val="-2"/>
                    <w:sz w:val="22"/>
                    <w:szCs w:val="22"/>
                  </w:rPr>
                  <w:delText>20</w:delText>
                </w:r>
              </w:del>
            </w:ins>
            <w:del w:id="1560" w:author="Lynne Eckerle" w:date="2022-12-08T21:25:00Z">
              <w:r w:rsidDel="001C0915">
                <w:rPr>
                  <w:rFonts w:ascii="Times New Roman" w:hAnsi="Times New Roman"/>
                  <w:spacing w:val="-2"/>
                  <w:sz w:val="22"/>
                  <w:szCs w:val="22"/>
                </w:rPr>
                <w:delText>13</w:delText>
              </w:r>
            </w:del>
          </w:p>
        </w:tc>
      </w:tr>
      <w:tr w:rsidR="00852DE8" w:rsidRPr="00E32303" w:rsidDel="001C0915" w14:paraId="22261F17" w14:textId="77777777" w:rsidTr="00661736">
        <w:trPr>
          <w:del w:id="1561" w:author="Lynne Eckerle" w:date="2022-12-08T21:25:00Z"/>
        </w:trPr>
        <w:tc>
          <w:tcPr>
            <w:tcW w:w="1428" w:type="dxa"/>
          </w:tcPr>
          <w:p w14:paraId="09A80E0A" w14:textId="77777777" w:rsidR="00852DE8" w:rsidRPr="00E32303" w:rsidDel="001C0915" w:rsidRDefault="00852DE8" w:rsidP="002F2AA6">
            <w:pPr>
              <w:tabs>
                <w:tab w:val="left" w:pos="-720"/>
              </w:tabs>
              <w:suppressAutoHyphens/>
              <w:rPr>
                <w:del w:id="1562" w:author="Lynne Eckerle" w:date="2022-12-08T21:25:00Z"/>
                <w:rFonts w:ascii="Times New Roman" w:hAnsi="Times New Roman"/>
                <w:b/>
                <w:spacing w:val="-2"/>
                <w:sz w:val="22"/>
                <w:szCs w:val="22"/>
              </w:rPr>
            </w:pPr>
            <w:del w:id="1563" w:author="Lynne Eckerle" w:date="2022-12-08T21:25:00Z">
              <w:r w:rsidRPr="00E32303" w:rsidDel="001C0915">
                <w:rPr>
                  <w:rFonts w:ascii="Times New Roman" w:hAnsi="Times New Roman"/>
                  <w:b/>
                  <w:spacing w:val="-2"/>
                  <w:sz w:val="22"/>
                  <w:szCs w:val="22"/>
                </w:rPr>
                <w:delText>Supe</w:delText>
              </w:r>
              <w:r w:rsidR="00E01FC4" w:rsidRPr="00E32303" w:rsidDel="001C0915">
                <w:rPr>
                  <w:rFonts w:ascii="Times New Roman" w:hAnsi="Times New Roman"/>
                  <w:b/>
                  <w:spacing w:val="-2"/>
                  <w:sz w:val="22"/>
                  <w:szCs w:val="22"/>
                </w:rPr>
                <w:delText>rvises</w:delText>
              </w:r>
            </w:del>
          </w:p>
        </w:tc>
        <w:tc>
          <w:tcPr>
            <w:tcW w:w="9000" w:type="dxa"/>
            <w:gridSpan w:val="2"/>
          </w:tcPr>
          <w:p w14:paraId="0F2F3C39" w14:textId="77777777" w:rsidR="00852DE8" w:rsidRPr="00E32303" w:rsidDel="001C0915" w:rsidRDefault="00027984" w:rsidP="002F2AA6">
            <w:pPr>
              <w:tabs>
                <w:tab w:val="left" w:pos="-720"/>
              </w:tabs>
              <w:suppressAutoHyphens/>
              <w:rPr>
                <w:del w:id="1564" w:author="Lynne Eckerle" w:date="2022-12-08T21:25:00Z"/>
                <w:rFonts w:ascii="Times New Roman" w:hAnsi="Times New Roman"/>
                <w:spacing w:val="-2"/>
                <w:sz w:val="22"/>
                <w:szCs w:val="22"/>
              </w:rPr>
            </w:pPr>
            <w:del w:id="1565" w:author="Lynne Eckerle" w:date="2022-12-08T21:25:00Z">
              <w:r w:rsidRPr="00E32303" w:rsidDel="001C0915">
                <w:rPr>
                  <w:rFonts w:ascii="Times New Roman" w:hAnsi="Times New Roman"/>
                  <w:sz w:val="22"/>
                  <w:szCs w:val="22"/>
                </w:rPr>
                <w:delText>No s</w:delText>
              </w:r>
              <w:r w:rsidR="00E01FC4" w:rsidRPr="00E32303" w:rsidDel="001C0915">
                <w:rPr>
                  <w:rFonts w:ascii="Times New Roman" w:hAnsi="Times New Roman"/>
                  <w:sz w:val="22"/>
                  <w:szCs w:val="22"/>
                </w:rPr>
                <w:delText>upervisory responsibilities</w:delText>
              </w:r>
              <w:r w:rsidR="00506D22" w:rsidRPr="00E32303" w:rsidDel="001C0915">
                <w:rPr>
                  <w:rFonts w:ascii="Times New Roman" w:hAnsi="Times New Roman"/>
                  <w:sz w:val="22"/>
                  <w:szCs w:val="22"/>
                </w:rPr>
                <w:delText xml:space="preserve">   </w:delText>
              </w:r>
            </w:del>
          </w:p>
        </w:tc>
      </w:tr>
      <w:tr w:rsidR="00852DE8" w:rsidRPr="00E32303" w:rsidDel="001C0915" w14:paraId="69C88F16" w14:textId="77777777" w:rsidTr="00661736">
        <w:trPr>
          <w:del w:id="1566" w:author="Lynne Eckerle" w:date="2022-12-08T21:25:00Z"/>
        </w:trPr>
        <w:tc>
          <w:tcPr>
            <w:tcW w:w="1428" w:type="dxa"/>
          </w:tcPr>
          <w:p w14:paraId="2B837AAA" w14:textId="77777777" w:rsidR="00852DE8" w:rsidRPr="00E32303" w:rsidDel="001C0915" w:rsidRDefault="00E01FC4" w:rsidP="002F2AA6">
            <w:pPr>
              <w:tabs>
                <w:tab w:val="left" w:pos="-720"/>
              </w:tabs>
              <w:suppressAutoHyphens/>
              <w:rPr>
                <w:del w:id="1567" w:author="Lynne Eckerle" w:date="2022-12-08T21:25:00Z"/>
                <w:rFonts w:ascii="Times New Roman" w:hAnsi="Times New Roman"/>
                <w:b/>
                <w:spacing w:val="-2"/>
                <w:sz w:val="22"/>
                <w:szCs w:val="22"/>
              </w:rPr>
            </w:pPr>
            <w:del w:id="1568" w:author="Lynne Eckerle" w:date="2022-12-08T21:25:00Z">
              <w:r w:rsidRPr="00E32303" w:rsidDel="001C0915">
                <w:rPr>
                  <w:rFonts w:ascii="Times New Roman" w:hAnsi="Times New Roman"/>
                  <w:b/>
                  <w:spacing w:val="-2"/>
                  <w:sz w:val="22"/>
                  <w:szCs w:val="22"/>
                </w:rPr>
                <w:delText>Summary</w:delText>
              </w:r>
            </w:del>
          </w:p>
        </w:tc>
        <w:tc>
          <w:tcPr>
            <w:tcW w:w="9000" w:type="dxa"/>
            <w:gridSpan w:val="2"/>
          </w:tcPr>
          <w:p w14:paraId="6E05A645" w14:textId="77777777" w:rsidR="00852DE8" w:rsidRPr="00E32303" w:rsidDel="001C0915" w:rsidRDefault="0027094B">
            <w:pPr>
              <w:tabs>
                <w:tab w:val="left" w:pos="-720"/>
              </w:tabs>
              <w:suppressAutoHyphens/>
              <w:rPr>
                <w:del w:id="1569" w:author="Lynne Eckerle" w:date="2022-12-08T21:25:00Z"/>
                <w:rFonts w:ascii="Times New Roman" w:hAnsi="Times New Roman"/>
                <w:sz w:val="22"/>
                <w:szCs w:val="22"/>
              </w:rPr>
              <w:pPrChange w:id="1570" w:author="Lynne Eckerle" w:date="2022-12-08T21:25:00Z">
                <w:pPr/>
              </w:pPrChange>
            </w:pPr>
            <w:del w:id="1571" w:author="Lynne Eckerle" w:date="2022-12-08T21:25:00Z">
              <w:r w:rsidRPr="00E32303" w:rsidDel="001C0915">
                <w:rPr>
                  <w:rFonts w:ascii="Times New Roman" w:hAnsi="Times New Roman"/>
                  <w:sz w:val="22"/>
                  <w:szCs w:val="22"/>
                </w:rPr>
                <w:delText xml:space="preserve">Provides general office assistance and support related to maintaining early intervention </w:delText>
              </w:r>
            </w:del>
            <w:ins w:id="1572" w:author="Becky Haymond" w:date="2022-12-08T14:21:00Z">
              <w:del w:id="1573" w:author="Lynne Eckerle" w:date="2022-12-08T21:25:00Z">
                <w:r w:rsidR="00100BDC" w:rsidDel="001C0915">
                  <w:rPr>
                    <w:rFonts w:ascii="Times New Roman" w:hAnsi="Times New Roman"/>
                    <w:sz w:val="22"/>
                    <w:szCs w:val="22"/>
                  </w:rPr>
                  <w:delText xml:space="preserve">referral </w:delText>
                </w:r>
              </w:del>
            </w:ins>
            <w:del w:id="1574" w:author="Lynne Eckerle" w:date="2022-12-08T21:25:00Z">
              <w:r w:rsidRPr="00E32303" w:rsidDel="001C0915">
                <w:rPr>
                  <w:rFonts w:ascii="Times New Roman" w:hAnsi="Times New Roman"/>
                  <w:sz w:val="22"/>
                  <w:szCs w:val="22"/>
                </w:rPr>
                <w:delText>records.</w:delText>
              </w:r>
            </w:del>
          </w:p>
        </w:tc>
      </w:tr>
      <w:tr w:rsidR="00852DE8" w:rsidRPr="00E32303" w:rsidDel="001C0915" w14:paraId="54154A02" w14:textId="77777777" w:rsidTr="00661736">
        <w:trPr>
          <w:del w:id="1575" w:author="Lynne Eckerle" w:date="2022-12-08T21:25:00Z"/>
        </w:trPr>
        <w:tc>
          <w:tcPr>
            <w:tcW w:w="1428" w:type="dxa"/>
          </w:tcPr>
          <w:p w14:paraId="4E264018" w14:textId="77777777" w:rsidR="00852DE8" w:rsidRPr="00E32303" w:rsidDel="001C0915" w:rsidRDefault="00852DE8" w:rsidP="002F2AA6">
            <w:pPr>
              <w:tabs>
                <w:tab w:val="left" w:pos="-720"/>
              </w:tabs>
              <w:suppressAutoHyphens/>
              <w:rPr>
                <w:del w:id="1576" w:author="Lynne Eckerle" w:date="2022-12-08T21:25:00Z"/>
                <w:rFonts w:ascii="Times New Roman" w:hAnsi="Times New Roman"/>
                <w:b/>
                <w:spacing w:val="-2"/>
                <w:sz w:val="22"/>
                <w:szCs w:val="22"/>
              </w:rPr>
            </w:pPr>
            <w:del w:id="1577" w:author="Lynne Eckerle" w:date="2022-12-08T21:25:00Z">
              <w:r w:rsidRPr="00E32303" w:rsidDel="001C0915">
                <w:rPr>
                  <w:rFonts w:ascii="Times New Roman" w:hAnsi="Times New Roman"/>
                  <w:b/>
                  <w:spacing w:val="-2"/>
                  <w:sz w:val="22"/>
                  <w:szCs w:val="22"/>
                </w:rPr>
                <w:delText>Evaluation of performance</w:delText>
              </w:r>
            </w:del>
          </w:p>
          <w:p w14:paraId="2C75B149" w14:textId="77777777" w:rsidR="00852DE8" w:rsidRPr="00E32303" w:rsidDel="001C0915" w:rsidRDefault="00852DE8" w:rsidP="002F2AA6">
            <w:pPr>
              <w:tabs>
                <w:tab w:val="left" w:pos="-720"/>
              </w:tabs>
              <w:suppressAutoHyphens/>
              <w:rPr>
                <w:del w:id="1578" w:author="Lynne Eckerle" w:date="2022-12-08T21:25:00Z"/>
                <w:rFonts w:ascii="Times New Roman" w:hAnsi="Times New Roman"/>
                <w:b/>
                <w:spacing w:val="-2"/>
                <w:sz w:val="22"/>
                <w:szCs w:val="22"/>
              </w:rPr>
            </w:pPr>
          </w:p>
        </w:tc>
        <w:tc>
          <w:tcPr>
            <w:tcW w:w="9000" w:type="dxa"/>
            <w:gridSpan w:val="2"/>
          </w:tcPr>
          <w:p w14:paraId="3A1F0BD2" w14:textId="77777777" w:rsidR="00852DE8" w:rsidRPr="00E32303" w:rsidDel="001C0915" w:rsidRDefault="00C34F8D" w:rsidP="002F2AA6">
            <w:pPr>
              <w:tabs>
                <w:tab w:val="left" w:pos="-720"/>
              </w:tabs>
              <w:suppressAutoHyphens/>
              <w:rPr>
                <w:del w:id="1579" w:author="Lynne Eckerle" w:date="2022-12-08T21:25:00Z"/>
                <w:rFonts w:ascii="Times New Roman" w:hAnsi="Times New Roman"/>
                <w:spacing w:val="-2"/>
                <w:sz w:val="22"/>
                <w:szCs w:val="22"/>
              </w:rPr>
            </w:pPr>
            <w:del w:id="1580" w:author="Lynne Eckerle" w:date="2022-12-08T21:25:00Z">
              <w:r w:rsidRPr="00E32303" w:rsidDel="001C0915">
                <w:rPr>
                  <w:rFonts w:ascii="Times New Roman" w:hAnsi="Times New Roman"/>
                  <w:spacing w:val="-2"/>
                  <w:sz w:val="22"/>
                  <w:szCs w:val="22"/>
                </w:rPr>
                <w:delText>Performance will be evaluated based on meeting the specific goals, deadlines, and other quality indicators established for this position (technical performance), positive collaboration with other</w:delText>
              </w:r>
              <w:r w:rsidR="00EE5076" w:rsidRPr="00E32303" w:rsidDel="001C0915">
                <w:rPr>
                  <w:rFonts w:ascii="Times New Roman" w:hAnsi="Times New Roman"/>
                  <w:spacing w:val="-2"/>
                  <w:sz w:val="22"/>
                  <w:szCs w:val="22"/>
                </w:rPr>
                <w:delText xml:space="preserve"> employees</w:delText>
              </w:r>
              <w:r w:rsidRPr="00E32303" w:rsidDel="001C0915">
                <w:rPr>
                  <w:rFonts w:ascii="Times New Roman" w:hAnsi="Times New Roman"/>
                  <w:spacing w:val="-2"/>
                  <w:sz w:val="22"/>
                  <w:szCs w:val="22"/>
                </w:rPr>
                <w:delText>, and effective relationship building with clients, volunteers, and oth</w:delText>
              </w:r>
              <w:r w:rsidR="00E40D6C" w:rsidRPr="00E32303" w:rsidDel="001C0915">
                <w:rPr>
                  <w:rFonts w:ascii="Times New Roman" w:hAnsi="Times New Roman"/>
                  <w:spacing w:val="-2"/>
                  <w:sz w:val="22"/>
                  <w:szCs w:val="22"/>
                </w:rPr>
                <w:delText>ers coming into contact</w:delText>
              </w:r>
              <w:r w:rsidR="00BE578F" w:rsidDel="001C0915">
                <w:rPr>
                  <w:rFonts w:ascii="Times New Roman" w:hAnsi="Times New Roman"/>
                  <w:spacing w:val="-2"/>
                  <w:sz w:val="22"/>
                  <w:szCs w:val="22"/>
                </w:rPr>
                <w:delText xml:space="preserve"> with Thrive Alliance</w:delText>
              </w:r>
              <w:r w:rsidRPr="00E32303" w:rsidDel="001C0915">
                <w:rPr>
                  <w:rFonts w:ascii="Times New Roman" w:hAnsi="Times New Roman"/>
                  <w:spacing w:val="-2"/>
                  <w:sz w:val="22"/>
                  <w:szCs w:val="22"/>
                </w:rPr>
                <w:delText>.</w:delText>
              </w:r>
              <w:r w:rsidR="004C119D" w:rsidRPr="00E32303" w:rsidDel="001C0915">
                <w:rPr>
                  <w:rFonts w:cs="Arial"/>
                  <w:sz w:val="20"/>
                </w:rPr>
                <w:delText xml:space="preserve"> </w:delText>
              </w:r>
            </w:del>
          </w:p>
        </w:tc>
      </w:tr>
      <w:tr w:rsidR="00852DE8" w:rsidRPr="00E32303" w:rsidDel="001C0915" w14:paraId="753239D0" w14:textId="77777777" w:rsidTr="00661736">
        <w:trPr>
          <w:del w:id="1581" w:author="Lynne Eckerle" w:date="2022-12-08T21:25:00Z"/>
        </w:trPr>
        <w:tc>
          <w:tcPr>
            <w:tcW w:w="1428" w:type="dxa"/>
          </w:tcPr>
          <w:p w14:paraId="4FC51CF2" w14:textId="77777777" w:rsidR="00852DE8" w:rsidRPr="00E32303" w:rsidDel="001C0915" w:rsidRDefault="00852DE8" w:rsidP="002F2AA6">
            <w:pPr>
              <w:tabs>
                <w:tab w:val="left" w:pos="-720"/>
              </w:tabs>
              <w:suppressAutoHyphens/>
              <w:rPr>
                <w:del w:id="1582" w:author="Lynne Eckerle" w:date="2022-12-08T21:25:00Z"/>
                <w:rFonts w:ascii="Times New Roman" w:hAnsi="Times New Roman"/>
                <w:b/>
                <w:spacing w:val="-2"/>
                <w:sz w:val="22"/>
                <w:szCs w:val="22"/>
              </w:rPr>
            </w:pPr>
            <w:del w:id="1583" w:author="Lynne Eckerle" w:date="2022-12-08T21:25:00Z">
              <w:r w:rsidRPr="00E32303" w:rsidDel="001C0915">
                <w:rPr>
                  <w:rFonts w:ascii="Times New Roman" w:hAnsi="Times New Roman"/>
                  <w:b/>
                  <w:spacing w:val="-2"/>
                  <w:sz w:val="22"/>
                  <w:szCs w:val="22"/>
                </w:rPr>
                <w:delText>Key outcomes expected</w:delText>
              </w:r>
            </w:del>
          </w:p>
          <w:p w14:paraId="57F4512B" w14:textId="77777777" w:rsidR="00852DE8" w:rsidRPr="00E32303" w:rsidDel="001C0915" w:rsidRDefault="00852DE8" w:rsidP="002F2AA6">
            <w:pPr>
              <w:tabs>
                <w:tab w:val="left" w:pos="-720"/>
              </w:tabs>
              <w:suppressAutoHyphens/>
              <w:rPr>
                <w:del w:id="1584" w:author="Lynne Eckerle" w:date="2022-12-08T21:25:00Z"/>
                <w:rFonts w:ascii="Times New Roman" w:hAnsi="Times New Roman"/>
                <w:b/>
                <w:spacing w:val="-2"/>
                <w:sz w:val="22"/>
                <w:szCs w:val="22"/>
              </w:rPr>
            </w:pPr>
          </w:p>
          <w:p w14:paraId="52DAD5FB" w14:textId="77777777" w:rsidR="00852DE8" w:rsidRPr="00E32303" w:rsidDel="001C0915" w:rsidRDefault="00852DE8" w:rsidP="002F2AA6">
            <w:pPr>
              <w:tabs>
                <w:tab w:val="left" w:pos="-720"/>
              </w:tabs>
              <w:suppressAutoHyphens/>
              <w:rPr>
                <w:del w:id="1585" w:author="Lynne Eckerle" w:date="2022-12-08T21:25:00Z"/>
                <w:rFonts w:ascii="Times New Roman" w:hAnsi="Times New Roman"/>
                <w:b/>
                <w:spacing w:val="-2"/>
                <w:sz w:val="22"/>
                <w:szCs w:val="22"/>
              </w:rPr>
            </w:pPr>
          </w:p>
          <w:p w14:paraId="304FE596" w14:textId="77777777" w:rsidR="00852DE8" w:rsidRPr="00E32303" w:rsidDel="001C0915" w:rsidRDefault="00852DE8">
            <w:pPr>
              <w:tabs>
                <w:tab w:val="left" w:pos="-720"/>
              </w:tabs>
              <w:suppressAutoHyphens/>
              <w:rPr>
                <w:del w:id="1586" w:author="Lynne Eckerle" w:date="2022-12-08T21:25:00Z"/>
                <w:rFonts w:ascii="Times New Roman" w:hAnsi="Times New Roman"/>
                <w:b/>
                <w:spacing w:val="-2"/>
                <w:sz w:val="22"/>
                <w:szCs w:val="22"/>
              </w:rPr>
            </w:pPr>
          </w:p>
          <w:p w14:paraId="04277873" w14:textId="77777777" w:rsidR="00852DE8" w:rsidRPr="00E32303" w:rsidDel="001C0915" w:rsidRDefault="00852DE8">
            <w:pPr>
              <w:tabs>
                <w:tab w:val="left" w:pos="-720"/>
              </w:tabs>
              <w:suppressAutoHyphens/>
              <w:rPr>
                <w:del w:id="1587" w:author="Lynne Eckerle" w:date="2022-12-08T21:25:00Z"/>
                <w:rFonts w:ascii="Times New Roman" w:hAnsi="Times New Roman"/>
                <w:b/>
                <w:spacing w:val="-2"/>
                <w:sz w:val="22"/>
                <w:szCs w:val="22"/>
              </w:rPr>
            </w:pPr>
          </w:p>
          <w:p w14:paraId="794475CB" w14:textId="77777777" w:rsidR="00852DE8" w:rsidRPr="00E32303" w:rsidDel="001C0915" w:rsidRDefault="00852DE8">
            <w:pPr>
              <w:tabs>
                <w:tab w:val="left" w:pos="-720"/>
              </w:tabs>
              <w:suppressAutoHyphens/>
              <w:rPr>
                <w:del w:id="1588" w:author="Lynne Eckerle" w:date="2022-12-08T21:25:00Z"/>
                <w:rFonts w:ascii="Times New Roman" w:hAnsi="Times New Roman"/>
                <w:b/>
                <w:spacing w:val="-2"/>
                <w:sz w:val="22"/>
                <w:szCs w:val="22"/>
              </w:rPr>
            </w:pPr>
          </w:p>
        </w:tc>
        <w:tc>
          <w:tcPr>
            <w:tcW w:w="9000" w:type="dxa"/>
            <w:gridSpan w:val="2"/>
          </w:tcPr>
          <w:p w14:paraId="5267D86B" w14:textId="77777777" w:rsidR="0027094B" w:rsidRPr="00E32303" w:rsidDel="001C0915" w:rsidRDefault="0027094B">
            <w:pPr>
              <w:tabs>
                <w:tab w:val="left" w:pos="-720"/>
              </w:tabs>
              <w:suppressAutoHyphens/>
              <w:rPr>
                <w:del w:id="1589" w:author="Lynne Eckerle" w:date="2022-12-08T21:25:00Z"/>
                <w:rFonts w:ascii="Times New Roman" w:hAnsi="Times New Roman"/>
                <w:sz w:val="22"/>
                <w:szCs w:val="22"/>
              </w:rPr>
              <w:pPrChange w:id="1590" w:author="Lynne Eckerle" w:date="2022-12-08T21:25:00Z">
                <w:pPr>
                  <w:pStyle w:val="BodyText"/>
                  <w:numPr>
                    <w:numId w:val="14"/>
                  </w:numPr>
                  <w:tabs>
                    <w:tab w:val="num" w:pos="360"/>
                    <w:tab w:val="num" w:pos="1080"/>
                  </w:tabs>
                  <w:spacing w:before="120"/>
                  <w:ind w:left="360" w:hanging="360"/>
                </w:pPr>
              </w:pPrChange>
            </w:pPr>
            <w:del w:id="1591" w:author="Lynne Eckerle" w:date="2022-12-08T21:25:00Z">
              <w:r w:rsidRPr="00E32303" w:rsidDel="001C0915">
                <w:rPr>
                  <w:rFonts w:ascii="Times New Roman" w:hAnsi="Times New Roman"/>
                  <w:b/>
                  <w:bCs/>
                  <w:sz w:val="22"/>
                  <w:szCs w:val="22"/>
                </w:rPr>
                <w:delText>Establish and maintain the paper</w:delText>
              </w:r>
            </w:del>
            <w:ins w:id="1592" w:author="Becky Haymond" w:date="2022-12-08T14:21:00Z">
              <w:del w:id="1593" w:author="Lynne Eckerle" w:date="2022-12-08T21:25:00Z">
                <w:r w:rsidR="00100BDC" w:rsidDel="001C0915">
                  <w:rPr>
                    <w:rFonts w:ascii="Times New Roman" w:hAnsi="Times New Roman"/>
                    <w:b/>
                    <w:bCs/>
                    <w:sz w:val="22"/>
                    <w:szCs w:val="22"/>
                  </w:rPr>
                  <w:delText>electronic</w:delText>
                </w:r>
              </w:del>
            </w:ins>
            <w:del w:id="1594" w:author="Lynne Eckerle" w:date="2022-12-08T21:25:00Z">
              <w:r w:rsidRPr="00E32303" w:rsidDel="001C0915">
                <w:rPr>
                  <w:rFonts w:ascii="Times New Roman" w:hAnsi="Times New Roman"/>
                  <w:b/>
                  <w:bCs/>
                  <w:sz w:val="22"/>
                  <w:szCs w:val="22"/>
                </w:rPr>
                <w:delText xml:space="preserve"> Early Intervention records for all children. </w:delText>
              </w:r>
            </w:del>
          </w:p>
          <w:p w14:paraId="74E65B75" w14:textId="77777777" w:rsidR="0027094B" w:rsidRPr="00E32303" w:rsidDel="001C0915" w:rsidRDefault="0027094B">
            <w:pPr>
              <w:tabs>
                <w:tab w:val="left" w:pos="-720"/>
              </w:tabs>
              <w:suppressAutoHyphens/>
              <w:rPr>
                <w:del w:id="1595" w:author="Lynne Eckerle" w:date="2022-12-08T21:25:00Z"/>
                <w:rFonts w:ascii="Times New Roman" w:hAnsi="Times New Roman"/>
                <w:sz w:val="22"/>
                <w:szCs w:val="22"/>
              </w:rPr>
              <w:pPrChange w:id="1596" w:author="Lynne Eckerle" w:date="2022-12-08T21:25:00Z">
                <w:pPr>
                  <w:numPr>
                    <w:numId w:val="13"/>
                  </w:numPr>
                  <w:tabs>
                    <w:tab w:val="left" w:pos="372"/>
                    <w:tab w:val="num" w:pos="1080"/>
                  </w:tabs>
                  <w:spacing w:before="120"/>
                  <w:ind w:left="374" w:hanging="360"/>
                </w:pPr>
              </w:pPrChange>
            </w:pPr>
            <w:del w:id="1597" w:author="Lynne Eckerle" w:date="2022-12-08T21:25:00Z">
              <w:r w:rsidRPr="00100BDC" w:rsidDel="001C0915">
                <w:rPr>
                  <w:rFonts w:ascii="Times New Roman" w:hAnsi="Times New Roman"/>
                  <w:sz w:val="22"/>
                  <w:szCs w:val="22"/>
                </w:rPr>
                <w:delText xml:space="preserve">Provide general clerical </w:delText>
              </w:r>
              <w:r w:rsidR="000762E0" w:rsidRPr="00100BDC" w:rsidDel="001C0915">
                <w:rPr>
                  <w:rFonts w:ascii="Times New Roman" w:hAnsi="Times New Roman"/>
                  <w:sz w:val="22"/>
                  <w:szCs w:val="22"/>
                </w:rPr>
                <w:delText>assistance</w:delText>
              </w:r>
              <w:r w:rsidRPr="00100BDC" w:rsidDel="001C0915">
                <w:rPr>
                  <w:rFonts w:ascii="Times New Roman" w:hAnsi="Times New Roman"/>
                  <w:sz w:val="22"/>
                  <w:szCs w:val="22"/>
                </w:rPr>
                <w:delText xml:space="preserve"> for tasks such as copying, </w:delText>
              </w:r>
              <w:r w:rsidR="000762E0" w:rsidRPr="00100BDC" w:rsidDel="001C0915">
                <w:rPr>
                  <w:rFonts w:ascii="Times New Roman" w:hAnsi="Times New Roman"/>
                  <w:sz w:val="22"/>
                  <w:szCs w:val="22"/>
                </w:rPr>
                <w:delText xml:space="preserve">accessing and maintaining electronic records, </w:delText>
              </w:r>
              <w:r w:rsidRPr="00100BDC" w:rsidDel="001C0915">
                <w:rPr>
                  <w:rFonts w:ascii="Times New Roman" w:hAnsi="Times New Roman"/>
                  <w:sz w:val="22"/>
                  <w:szCs w:val="22"/>
                </w:rPr>
                <w:delText xml:space="preserve">filing, mailing, answering </w:delText>
              </w:r>
            </w:del>
            <w:ins w:id="1598" w:author="Becky Haymond" w:date="2022-12-08T14:22:00Z">
              <w:del w:id="1599" w:author="Lynne Eckerle" w:date="2022-12-08T21:25:00Z">
                <w:r w:rsidR="00100BDC" w:rsidRPr="00100BDC" w:rsidDel="001C0915">
                  <w:rPr>
                    <w:rFonts w:ascii="Times New Roman" w:hAnsi="Times New Roman"/>
                    <w:sz w:val="22"/>
                    <w:szCs w:val="22"/>
                  </w:rPr>
                  <w:delText xml:space="preserve">referral </w:delText>
                </w:r>
              </w:del>
            </w:ins>
            <w:del w:id="1600" w:author="Lynne Eckerle" w:date="2022-12-08T21:25:00Z">
              <w:r w:rsidRPr="00100BDC" w:rsidDel="001C0915">
                <w:rPr>
                  <w:rFonts w:ascii="Times New Roman" w:hAnsi="Times New Roman"/>
                  <w:sz w:val="22"/>
                  <w:szCs w:val="22"/>
                </w:rPr>
                <w:delText>phones,</w:delText>
              </w:r>
            </w:del>
            <w:ins w:id="1601" w:author="Becky Haymond" w:date="2022-12-08T14:22:00Z">
              <w:del w:id="1602" w:author="Lynne Eckerle" w:date="2022-12-08T21:25:00Z">
                <w:r w:rsidR="00100BDC" w:rsidDel="001C0915">
                  <w:rPr>
                    <w:rFonts w:ascii="Times New Roman" w:hAnsi="Times New Roman"/>
                    <w:sz w:val="22"/>
                    <w:szCs w:val="22"/>
                  </w:rPr>
                  <w:delText xml:space="preserve"> checking </w:delText>
                </w:r>
              </w:del>
            </w:ins>
            <w:ins w:id="1603" w:author="Becky Haymond" w:date="2022-12-08T14:23:00Z">
              <w:del w:id="1604" w:author="Lynne Eckerle" w:date="2022-12-08T21:25:00Z">
                <w:r w:rsidR="00100BDC" w:rsidDel="001C0915">
                  <w:rPr>
                    <w:rFonts w:ascii="Times New Roman" w:hAnsi="Times New Roman"/>
                    <w:sz w:val="22"/>
                    <w:szCs w:val="22"/>
                  </w:rPr>
                  <w:delText xml:space="preserve">secured </w:delText>
                </w:r>
              </w:del>
            </w:ins>
            <w:ins w:id="1605" w:author="Becky Haymond" w:date="2022-12-08T14:22:00Z">
              <w:del w:id="1606" w:author="Lynne Eckerle" w:date="2022-12-08T21:25:00Z">
                <w:r w:rsidR="00100BDC" w:rsidDel="001C0915">
                  <w:rPr>
                    <w:rFonts w:ascii="Times New Roman" w:hAnsi="Times New Roman"/>
                    <w:sz w:val="22"/>
                    <w:szCs w:val="22"/>
                  </w:rPr>
                  <w:delText>on-line</w:delText>
                </w:r>
              </w:del>
            </w:ins>
            <w:ins w:id="1607" w:author="Becky Haymond" w:date="2022-12-08T14:23:00Z">
              <w:del w:id="1608" w:author="Lynne Eckerle" w:date="2022-12-08T21:25:00Z">
                <w:r w:rsidR="00100BDC" w:rsidDel="001C0915">
                  <w:rPr>
                    <w:rFonts w:ascii="Times New Roman" w:hAnsi="Times New Roman"/>
                    <w:sz w:val="22"/>
                    <w:szCs w:val="22"/>
                  </w:rPr>
                  <w:delText xml:space="preserve"> referral in-box and referral fax line.</w:delText>
                </w:r>
              </w:del>
            </w:ins>
            <w:del w:id="1609" w:author="Lynne Eckerle" w:date="2022-12-08T21:25:00Z">
              <w:r w:rsidRPr="00100BDC" w:rsidDel="001C0915">
                <w:rPr>
                  <w:rFonts w:ascii="Times New Roman" w:hAnsi="Times New Roman"/>
                  <w:sz w:val="22"/>
                  <w:szCs w:val="22"/>
                </w:rPr>
                <w:delText xml:space="preserve"> </w:delText>
              </w:r>
              <w:r w:rsidRPr="00E32303" w:rsidDel="001C0915">
                <w:rPr>
                  <w:rFonts w:ascii="Times New Roman" w:hAnsi="Times New Roman"/>
                  <w:sz w:val="22"/>
                  <w:szCs w:val="22"/>
                </w:rPr>
                <w:delText xml:space="preserve">tracking of assistive technology and preparing of materials for meetings and events. </w:delText>
              </w:r>
            </w:del>
          </w:p>
          <w:p w14:paraId="444F887F" w14:textId="77777777" w:rsidR="00100BDC" w:rsidDel="001C0915" w:rsidRDefault="00100BDC">
            <w:pPr>
              <w:tabs>
                <w:tab w:val="left" w:pos="-720"/>
              </w:tabs>
              <w:suppressAutoHyphens/>
              <w:rPr>
                <w:ins w:id="1610" w:author="Becky Haymond" w:date="2022-12-08T14:22:00Z"/>
                <w:del w:id="1611" w:author="Lynne Eckerle" w:date="2022-12-08T21:25:00Z"/>
                <w:rFonts w:ascii="Times New Roman" w:hAnsi="Times New Roman"/>
                <w:sz w:val="22"/>
                <w:szCs w:val="22"/>
              </w:rPr>
              <w:pPrChange w:id="1612" w:author="Lynne Eckerle" w:date="2022-12-08T21:25:00Z">
                <w:pPr>
                  <w:numPr>
                    <w:numId w:val="14"/>
                  </w:numPr>
                  <w:tabs>
                    <w:tab w:val="num" w:pos="360"/>
                    <w:tab w:val="num" w:pos="1080"/>
                    <w:tab w:val="num" w:pos="1440"/>
                  </w:tabs>
                  <w:spacing w:before="120"/>
                  <w:ind w:left="360" w:hanging="360"/>
                </w:pPr>
              </w:pPrChange>
            </w:pPr>
          </w:p>
          <w:p w14:paraId="3A3446AE" w14:textId="77777777" w:rsidR="0027094B" w:rsidDel="001C0915" w:rsidRDefault="0027094B">
            <w:pPr>
              <w:tabs>
                <w:tab w:val="left" w:pos="-720"/>
              </w:tabs>
              <w:suppressAutoHyphens/>
              <w:rPr>
                <w:ins w:id="1613" w:author="Becky Haymond" w:date="2022-12-08T14:25:00Z"/>
                <w:del w:id="1614" w:author="Lynne Eckerle" w:date="2022-12-08T21:25:00Z"/>
                <w:rFonts w:ascii="Times New Roman" w:hAnsi="Times New Roman"/>
                <w:sz w:val="22"/>
                <w:szCs w:val="22"/>
              </w:rPr>
              <w:pPrChange w:id="1615" w:author="Lynne Eckerle" w:date="2022-12-08T21:25:00Z">
                <w:pPr>
                  <w:numPr>
                    <w:numId w:val="14"/>
                  </w:numPr>
                  <w:tabs>
                    <w:tab w:val="num" w:pos="360"/>
                    <w:tab w:val="num" w:pos="1080"/>
                    <w:tab w:val="num" w:pos="1440"/>
                  </w:tabs>
                  <w:spacing w:before="120"/>
                  <w:ind w:left="360" w:hanging="360"/>
                </w:pPr>
              </w:pPrChange>
            </w:pPr>
            <w:del w:id="1616" w:author="Lynne Eckerle" w:date="2022-12-08T21:25:00Z">
              <w:r w:rsidRPr="00100BDC" w:rsidDel="001C0915">
                <w:rPr>
                  <w:rFonts w:ascii="Times New Roman" w:hAnsi="Times New Roman"/>
                  <w:sz w:val="22"/>
                  <w:szCs w:val="22"/>
                </w:rPr>
                <w:delText xml:space="preserve">Assist in the preparation of referral </w:delText>
              </w:r>
            </w:del>
            <w:ins w:id="1617" w:author="Becky Haymond" w:date="2022-12-08T14:24:00Z">
              <w:del w:id="1618" w:author="Lynne Eckerle" w:date="2022-12-08T21:25:00Z">
                <w:r w:rsidR="00100BDC" w:rsidDel="001C0915">
                  <w:rPr>
                    <w:rFonts w:ascii="Times New Roman" w:hAnsi="Times New Roman"/>
                    <w:sz w:val="22"/>
                    <w:szCs w:val="22"/>
                  </w:rPr>
                  <w:delText xml:space="preserve">data tracking </w:delText>
                </w:r>
              </w:del>
            </w:ins>
            <w:ins w:id="1619" w:author="Becky Haymond" w:date="2022-12-08T14:25:00Z">
              <w:del w:id="1620" w:author="Lynne Eckerle" w:date="2022-12-08T21:25:00Z">
                <w:r w:rsidR="00100BDC" w:rsidDel="001C0915">
                  <w:rPr>
                    <w:rFonts w:ascii="Times New Roman" w:hAnsi="Times New Roman"/>
                    <w:sz w:val="22"/>
                    <w:szCs w:val="22"/>
                  </w:rPr>
                  <w:delText xml:space="preserve">and </w:delText>
                </w:r>
              </w:del>
            </w:ins>
            <w:ins w:id="1621" w:author="Becky Haymond" w:date="2022-12-08T14:24:00Z">
              <w:del w:id="1622" w:author="Lynne Eckerle" w:date="2022-12-08T21:25:00Z">
                <w:r w:rsidR="00100BDC" w:rsidDel="001C0915">
                  <w:rPr>
                    <w:rFonts w:ascii="Times New Roman" w:hAnsi="Times New Roman"/>
                    <w:sz w:val="22"/>
                    <w:szCs w:val="22"/>
                  </w:rPr>
                  <w:delText>report</w:delText>
                </w:r>
              </w:del>
            </w:ins>
            <w:ins w:id="1623" w:author="Becky Haymond" w:date="2022-12-08T14:25:00Z">
              <w:del w:id="1624" w:author="Lynne Eckerle" w:date="2022-12-08T21:25:00Z">
                <w:r w:rsidR="00100BDC" w:rsidDel="001C0915">
                  <w:rPr>
                    <w:rFonts w:ascii="Times New Roman" w:hAnsi="Times New Roman"/>
                    <w:sz w:val="22"/>
                    <w:szCs w:val="22"/>
                  </w:rPr>
                  <w:delText>ing.</w:delText>
                </w:r>
              </w:del>
            </w:ins>
            <w:ins w:id="1625" w:author="Becky Haymond" w:date="2022-12-08T14:24:00Z">
              <w:del w:id="1626" w:author="Lynne Eckerle" w:date="2022-12-08T21:25:00Z">
                <w:r w:rsidR="00100BDC" w:rsidDel="001C0915">
                  <w:rPr>
                    <w:rFonts w:ascii="Times New Roman" w:hAnsi="Times New Roman"/>
                    <w:sz w:val="22"/>
                    <w:szCs w:val="22"/>
                  </w:rPr>
                  <w:delText xml:space="preserve"> </w:delText>
                </w:r>
              </w:del>
            </w:ins>
            <w:del w:id="1627" w:author="Lynne Eckerle" w:date="2022-12-08T21:25:00Z">
              <w:r w:rsidRPr="00100BDC" w:rsidDel="001C0915">
                <w:rPr>
                  <w:rFonts w:ascii="Times New Roman" w:hAnsi="Times New Roman"/>
                  <w:sz w:val="22"/>
                  <w:szCs w:val="22"/>
                </w:rPr>
                <w:delText>materials, family and provider support materials, transition materials, and mailings.</w:delText>
              </w:r>
            </w:del>
          </w:p>
          <w:p w14:paraId="02885330" w14:textId="77777777" w:rsidR="00100BDC" w:rsidRPr="00100BDC" w:rsidDel="001C0915" w:rsidRDefault="00100BDC">
            <w:pPr>
              <w:tabs>
                <w:tab w:val="left" w:pos="-720"/>
              </w:tabs>
              <w:suppressAutoHyphens/>
              <w:rPr>
                <w:del w:id="1628" w:author="Lynne Eckerle" w:date="2022-12-08T21:25:00Z"/>
                <w:rFonts w:ascii="Times New Roman" w:hAnsi="Times New Roman"/>
                <w:sz w:val="22"/>
                <w:szCs w:val="22"/>
              </w:rPr>
              <w:pPrChange w:id="1629" w:author="Lynne Eckerle" w:date="2022-12-08T21:25:00Z">
                <w:pPr>
                  <w:numPr>
                    <w:numId w:val="14"/>
                  </w:numPr>
                  <w:tabs>
                    <w:tab w:val="num" w:pos="360"/>
                    <w:tab w:val="num" w:pos="1080"/>
                    <w:tab w:val="num" w:pos="1440"/>
                  </w:tabs>
                  <w:spacing w:before="120"/>
                  <w:ind w:left="360" w:hanging="360"/>
                </w:pPr>
              </w:pPrChange>
            </w:pPr>
            <w:ins w:id="1630" w:author="Becky Haymond" w:date="2022-12-08T14:25:00Z">
              <w:del w:id="1631" w:author="Lynne Eckerle" w:date="2022-12-08T21:25:00Z">
                <w:r w:rsidDel="001C0915">
                  <w:rPr>
                    <w:rFonts w:ascii="Times New Roman" w:hAnsi="Times New Roman"/>
                    <w:sz w:val="22"/>
                    <w:szCs w:val="22"/>
                  </w:rPr>
                  <w:delText>Supply weekly referral counts to Program Director.</w:delText>
                </w:r>
              </w:del>
            </w:ins>
          </w:p>
          <w:p w14:paraId="42EC00F9" w14:textId="77777777" w:rsidR="0027094B" w:rsidRPr="00E32303" w:rsidDel="001C0915" w:rsidRDefault="0027094B">
            <w:pPr>
              <w:tabs>
                <w:tab w:val="left" w:pos="-720"/>
              </w:tabs>
              <w:suppressAutoHyphens/>
              <w:rPr>
                <w:del w:id="1632" w:author="Lynne Eckerle" w:date="2022-12-08T21:25:00Z"/>
                <w:rFonts w:ascii="Times New Roman" w:hAnsi="Times New Roman"/>
                <w:b/>
                <w:bCs/>
                <w:sz w:val="22"/>
                <w:szCs w:val="22"/>
              </w:rPr>
              <w:pPrChange w:id="1633" w:author="Lynne Eckerle" w:date="2022-12-08T21:25:00Z">
                <w:pPr>
                  <w:numPr>
                    <w:numId w:val="14"/>
                  </w:numPr>
                  <w:tabs>
                    <w:tab w:val="num" w:pos="360"/>
                    <w:tab w:val="num" w:pos="1080"/>
                  </w:tabs>
                  <w:spacing w:before="120"/>
                  <w:ind w:left="360" w:hanging="360"/>
                </w:pPr>
              </w:pPrChange>
            </w:pPr>
            <w:del w:id="1634" w:author="Lynne Eckerle" w:date="2022-12-08T21:25:00Z">
              <w:r w:rsidRPr="00E32303" w:rsidDel="001C0915">
                <w:rPr>
                  <w:rFonts w:ascii="Times New Roman" w:hAnsi="Times New Roman"/>
                  <w:sz w:val="22"/>
                  <w:szCs w:val="22"/>
                </w:rPr>
                <w:delText>Perform additional</w:delText>
              </w:r>
              <w:r w:rsidRPr="00E32303" w:rsidDel="001C0915">
                <w:rPr>
                  <w:rFonts w:ascii="Times New Roman" w:hAnsi="Times New Roman"/>
                  <w:i/>
                  <w:iCs/>
                  <w:sz w:val="22"/>
                  <w:szCs w:val="22"/>
                </w:rPr>
                <w:delText xml:space="preserve"> </w:delText>
              </w:r>
              <w:r w:rsidRPr="00E32303" w:rsidDel="001C0915">
                <w:rPr>
                  <w:rFonts w:ascii="Times New Roman" w:hAnsi="Times New Roman"/>
                  <w:sz w:val="22"/>
                  <w:szCs w:val="22"/>
                </w:rPr>
                <w:delText>clerical support assignments determined on an ongoing basis</w:delText>
              </w:r>
              <w:r w:rsidR="000762E0" w:rsidRPr="00E32303" w:rsidDel="001C0915">
                <w:rPr>
                  <w:rFonts w:ascii="Times New Roman" w:hAnsi="Times New Roman"/>
                  <w:sz w:val="22"/>
                  <w:szCs w:val="22"/>
                </w:rPr>
                <w:delText xml:space="preserve"> by supervision.</w:delText>
              </w:r>
            </w:del>
          </w:p>
          <w:p w14:paraId="72EE3490" w14:textId="77777777" w:rsidR="00293886" w:rsidRPr="00E32303" w:rsidDel="001C0915" w:rsidRDefault="000334C1">
            <w:pPr>
              <w:tabs>
                <w:tab w:val="left" w:pos="-720"/>
              </w:tabs>
              <w:suppressAutoHyphens/>
              <w:rPr>
                <w:del w:id="1635" w:author="Lynne Eckerle" w:date="2022-12-08T21:25:00Z"/>
                <w:rFonts w:ascii="Times New Roman" w:hAnsi="Times New Roman"/>
                <w:sz w:val="22"/>
                <w:szCs w:val="22"/>
              </w:rPr>
              <w:pPrChange w:id="1636" w:author="Lynne Eckerle" w:date="2022-12-08T21:25:00Z">
                <w:pPr>
                  <w:numPr>
                    <w:numId w:val="13"/>
                  </w:numPr>
                  <w:tabs>
                    <w:tab w:val="left" w:pos="372"/>
                    <w:tab w:val="num" w:pos="1080"/>
                  </w:tabs>
                  <w:spacing w:before="120"/>
                  <w:ind w:left="374" w:hanging="360"/>
                </w:pPr>
              </w:pPrChange>
            </w:pPr>
            <w:del w:id="1637" w:author="Lynne Eckerle" w:date="2022-12-08T21:25:00Z">
              <w:r w:rsidRPr="00E32303" w:rsidDel="001C0915">
                <w:rPr>
                  <w:rFonts w:ascii="Times New Roman" w:hAnsi="Times New Roman"/>
                  <w:sz w:val="22"/>
                  <w:szCs w:val="22"/>
                </w:rPr>
                <w:delText>Participate</w:delText>
              </w:r>
              <w:r w:rsidR="00293886" w:rsidRPr="00E32303" w:rsidDel="001C0915">
                <w:rPr>
                  <w:rFonts w:ascii="Times New Roman" w:hAnsi="Times New Roman"/>
                  <w:sz w:val="22"/>
                  <w:szCs w:val="22"/>
                </w:rPr>
                <w:delText xml:space="preserve"> in local and State training when appropriate. </w:delText>
              </w:r>
            </w:del>
          </w:p>
          <w:p w14:paraId="37635C91" w14:textId="77777777" w:rsidR="00293886" w:rsidRPr="00E32303" w:rsidDel="001C0915" w:rsidRDefault="000334C1">
            <w:pPr>
              <w:tabs>
                <w:tab w:val="left" w:pos="-720"/>
              </w:tabs>
              <w:suppressAutoHyphens/>
              <w:rPr>
                <w:del w:id="1638" w:author="Lynne Eckerle" w:date="2022-12-08T21:25:00Z"/>
                <w:rFonts w:ascii="Times New Roman" w:hAnsi="Times New Roman"/>
                <w:sz w:val="22"/>
                <w:szCs w:val="22"/>
              </w:rPr>
              <w:pPrChange w:id="1639" w:author="Lynne Eckerle" w:date="2022-12-08T21:25:00Z">
                <w:pPr>
                  <w:numPr>
                    <w:numId w:val="13"/>
                  </w:numPr>
                  <w:tabs>
                    <w:tab w:val="left" w:pos="372"/>
                    <w:tab w:val="num" w:pos="1080"/>
                  </w:tabs>
                  <w:spacing w:before="120"/>
                  <w:ind w:left="374" w:hanging="360"/>
                </w:pPr>
              </w:pPrChange>
            </w:pPr>
            <w:del w:id="1640" w:author="Lynne Eckerle" w:date="2022-12-08T21:25:00Z">
              <w:r w:rsidRPr="00E32303" w:rsidDel="001C0915">
                <w:rPr>
                  <w:rFonts w:ascii="Times New Roman" w:hAnsi="Times New Roman"/>
                  <w:sz w:val="22"/>
                  <w:szCs w:val="22"/>
                </w:rPr>
                <w:delText>Assure</w:delText>
              </w:r>
              <w:r w:rsidR="00293886" w:rsidRPr="00E32303" w:rsidDel="001C0915">
                <w:rPr>
                  <w:rFonts w:ascii="Times New Roman" w:hAnsi="Times New Roman"/>
                  <w:sz w:val="22"/>
                  <w:szCs w:val="22"/>
                </w:rPr>
                <w:delText xml:space="preserve"> confidentiality as required by State and federal requirements</w:delText>
              </w:r>
              <w:r w:rsidRPr="00E32303" w:rsidDel="001C0915">
                <w:rPr>
                  <w:rFonts w:ascii="Times New Roman" w:hAnsi="Times New Roman"/>
                  <w:sz w:val="22"/>
                  <w:szCs w:val="22"/>
                </w:rPr>
                <w:delText>.</w:delText>
              </w:r>
            </w:del>
          </w:p>
          <w:p w14:paraId="79E30203" w14:textId="77777777" w:rsidR="00293886" w:rsidRPr="00E32303" w:rsidDel="001C0915" w:rsidRDefault="000334C1">
            <w:pPr>
              <w:tabs>
                <w:tab w:val="left" w:pos="-720"/>
              </w:tabs>
              <w:suppressAutoHyphens/>
              <w:rPr>
                <w:del w:id="1641" w:author="Lynne Eckerle" w:date="2022-12-08T21:25:00Z"/>
                <w:rFonts w:ascii="Times New Roman" w:hAnsi="Times New Roman"/>
                <w:sz w:val="22"/>
                <w:szCs w:val="22"/>
              </w:rPr>
              <w:pPrChange w:id="1642" w:author="Lynne Eckerle" w:date="2022-12-08T21:25:00Z">
                <w:pPr>
                  <w:numPr>
                    <w:numId w:val="13"/>
                  </w:numPr>
                  <w:tabs>
                    <w:tab w:val="left" w:pos="372"/>
                    <w:tab w:val="num" w:pos="1080"/>
                  </w:tabs>
                  <w:spacing w:before="120"/>
                  <w:ind w:left="374" w:hanging="360"/>
                </w:pPr>
              </w:pPrChange>
            </w:pPr>
            <w:del w:id="1643" w:author="Lynne Eckerle" w:date="2022-12-08T21:25:00Z">
              <w:r w:rsidRPr="00E32303" w:rsidDel="001C0915">
                <w:rPr>
                  <w:rFonts w:ascii="Times New Roman" w:hAnsi="Times New Roman"/>
                  <w:sz w:val="22"/>
                  <w:szCs w:val="22"/>
                </w:rPr>
                <w:delText>Adhere</w:delText>
              </w:r>
              <w:r w:rsidR="00293886" w:rsidRPr="00E32303" w:rsidDel="001C0915">
                <w:rPr>
                  <w:rFonts w:ascii="Times New Roman" w:hAnsi="Times New Roman"/>
                  <w:sz w:val="22"/>
                  <w:szCs w:val="22"/>
                </w:rPr>
                <w:delText xml:space="preserve"> to the personnel standards and policies of the Fiscal Agent</w:delText>
              </w:r>
              <w:r w:rsidRPr="00E32303" w:rsidDel="001C0915">
                <w:rPr>
                  <w:rFonts w:ascii="Times New Roman" w:hAnsi="Times New Roman"/>
                  <w:sz w:val="22"/>
                  <w:szCs w:val="22"/>
                </w:rPr>
                <w:delText>.</w:delText>
              </w:r>
            </w:del>
          </w:p>
          <w:p w14:paraId="14D1170B" w14:textId="77777777" w:rsidR="004351E1" w:rsidRPr="00E32303" w:rsidDel="001C0915" w:rsidRDefault="00293886">
            <w:pPr>
              <w:tabs>
                <w:tab w:val="left" w:pos="-720"/>
              </w:tabs>
              <w:suppressAutoHyphens/>
              <w:rPr>
                <w:del w:id="1644" w:author="Lynne Eckerle" w:date="2022-12-08T21:25:00Z"/>
                <w:rFonts w:ascii="Times New Roman" w:hAnsi="Times New Roman"/>
                <w:sz w:val="22"/>
                <w:szCs w:val="22"/>
              </w:rPr>
              <w:pPrChange w:id="1645" w:author="Lynne Eckerle" w:date="2022-12-08T21:25:00Z">
                <w:pPr>
                  <w:numPr>
                    <w:numId w:val="13"/>
                  </w:numPr>
                  <w:tabs>
                    <w:tab w:val="left" w:pos="372"/>
                    <w:tab w:val="left" w:pos="552"/>
                    <w:tab w:val="num" w:pos="1080"/>
                  </w:tabs>
                  <w:spacing w:before="120"/>
                  <w:ind w:left="374" w:hanging="360"/>
                </w:pPr>
              </w:pPrChange>
            </w:pPr>
            <w:del w:id="1646" w:author="Lynne Eckerle" w:date="2022-12-08T21:25:00Z">
              <w:r w:rsidRPr="00E32303" w:rsidDel="001C0915">
                <w:rPr>
                  <w:rFonts w:ascii="Times New Roman" w:hAnsi="Times New Roman"/>
                  <w:sz w:val="22"/>
                  <w:szCs w:val="22"/>
                </w:rPr>
                <w:delText>D</w:delText>
              </w:r>
              <w:r w:rsidR="004351E1" w:rsidRPr="00E32303" w:rsidDel="001C0915">
                <w:rPr>
                  <w:rFonts w:ascii="Times New Roman" w:hAnsi="Times New Roman"/>
                  <w:sz w:val="22"/>
                  <w:szCs w:val="22"/>
                </w:rPr>
                <w:delText>emonstrate</w:delText>
              </w:r>
              <w:r w:rsidR="000334C1" w:rsidRPr="00E32303" w:rsidDel="001C0915">
                <w:rPr>
                  <w:rFonts w:ascii="Times New Roman" w:hAnsi="Times New Roman"/>
                  <w:sz w:val="22"/>
                  <w:szCs w:val="22"/>
                </w:rPr>
                <w:delText xml:space="preserve"> during </w:delText>
              </w:r>
              <w:r w:rsidRPr="00E32303" w:rsidDel="001C0915">
                <w:rPr>
                  <w:rFonts w:ascii="Times New Roman" w:hAnsi="Times New Roman"/>
                  <w:sz w:val="22"/>
                  <w:szCs w:val="22"/>
                </w:rPr>
                <w:delText xml:space="preserve">communication with families </w:delText>
              </w:r>
              <w:r w:rsidR="004351E1" w:rsidRPr="00E32303" w:rsidDel="001C0915">
                <w:rPr>
                  <w:rFonts w:ascii="Times New Roman" w:hAnsi="Times New Roman"/>
                  <w:sz w:val="22"/>
                  <w:szCs w:val="22"/>
                </w:rPr>
                <w:delText>sensitivity to family and cultural values, to unique family circumstances, and to the respect of family choices.</w:delText>
              </w:r>
            </w:del>
          </w:p>
          <w:p w14:paraId="346DAE7B" w14:textId="77777777" w:rsidR="004351E1" w:rsidRPr="00E32303" w:rsidDel="001C0915" w:rsidRDefault="004351E1">
            <w:pPr>
              <w:tabs>
                <w:tab w:val="left" w:pos="-720"/>
              </w:tabs>
              <w:suppressAutoHyphens/>
              <w:rPr>
                <w:del w:id="1647" w:author="Lynne Eckerle" w:date="2022-12-08T21:25:00Z"/>
                <w:rFonts w:ascii="Times New Roman" w:hAnsi="Times New Roman"/>
                <w:sz w:val="22"/>
                <w:szCs w:val="22"/>
              </w:rPr>
              <w:pPrChange w:id="1648" w:author="Lynne Eckerle" w:date="2022-12-08T21:25:00Z">
                <w:pPr>
                  <w:numPr>
                    <w:numId w:val="13"/>
                  </w:numPr>
                  <w:tabs>
                    <w:tab w:val="left" w:pos="-720"/>
                    <w:tab w:val="left" w:pos="372"/>
                    <w:tab w:val="left" w:pos="552"/>
                    <w:tab w:val="num" w:pos="1080"/>
                  </w:tabs>
                  <w:suppressAutoHyphens/>
                  <w:spacing w:before="120"/>
                  <w:ind w:left="374" w:hanging="360"/>
                </w:pPr>
              </w:pPrChange>
            </w:pPr>
            <w:del w:id="1649" w:author="Lynne Eckerle" w:date="2022-12-08T21:25:00Z">
              <w:r w:rsidRPr="00E32303" w:rsidDel="001C0915">
                <w:rPr>
                  <w:rFonts w:ascii="Times New Roman" w:hAnsi="Times New Roman"/>
                  <w:sz w:val="22"/>
                  <w:szCs w:val="22"/>
                </w:rPr>
                <w:delText>Comply with RMS reporting requirements.</w:delText>
              </w:r>
            </w:del>
          </w:p>
          <w:p w14:paraId="6ECB61F9" w14:textId="77777777" w:rsidR="004351E1" w:rsidRPr="00E32303" w:rsidDel="001C0915" w:rsidRDefault="004351E1">
            <w:pPr>
              <w:tabs>
                <w:tab w:val="left" w:pos="-720"/>
              </w:tabs>
              <w:suppressAutoHyphens/>
              <w:rPr>
                <w:del w:id="1650" w:author="Lynne Eckerle" w:date="2022-12-08T21:25:00Z"/>
                <w:rFonts w:ascii="Times New Roman" w:hAnsi="Times New Roman"/>
                <w:sz w:val="22"/>
                <w:szCs w:val="22"/>
              </w:rPr>
              <w:pPrChange w:id="1651" w:author="Lynne Eckerle" w:date="2022-12-08T21:25:00Z">
                <w:pPr>
                  <w:numPr>
                    <w:numId w:val="13"/>
                  </w:numPr>
                  <w:tabs>
                    <w:tab w:val="left" w:pos="-720"/>
                    <w:tab w:val="left" w:pos="372"/>
                    <w:tab w:val="left" w:pos="552"/>
                    <w:tab w:val="num" w:pos="1080"/>
                  </w:tabs>
                  <w:suppressAutoHyphens/>
                  <w:spacing w:before="120"/>
                  <w:ind w:left="374" w:hanging="360"/>
                </w:pPr>
              </w:pPrChange>
            </w:pPr>
            <w:del w:id="1652" w:author="Lynne Eckerle" w:date="2022-12-08T21:25:00Z">
              <w:r w:rsidRPr="00E32303" w:rsidDel="001C0915">
                <w:rPr>
                  <w:rFonts w:ascii="Times New Roman" w:hAnsi="Times New Roman"/>
                  <w:sz w:val="22"/>
                  <w:szCs w:val="22"/>
                </w:rPr>
                <w:delText xml:space="preserve">Report immediately to First Steps – South East Program Director potential issues or concerns. </w:delText>
              </w:r>
            </w:del>
          </w:p>
          <w:p w14:paraId="0B7A7DA1" w14:textId="77777777" w:rsidR="008E4156" w:rsidRPr="00E32303" w:rsidDel="001C0915" w:rsidRDefault="004351E1">
            <w:pPr>
              <w:tabs>
                <w:tab w:val="left" w:pos="-720"/>
              </w:tabs>
              <w:suppressAutoHyphens/>
              <w:rPr>
                <w:del w:id="1653" w:author="Lynne Eckerle" w:date="2022-12-08T21:25:00Z"/>
                <w:rFonts w:ascii="Times New Roman" w:hAnsi="Times New Roman"/>
                <w:sz w:val="22"/>
                <w:szCs w:val="22"/>
              </w:rPr>
              <w:pPrChange w:id="1654" w:author="Lynne Eckerle" w:date="2022-12-08T21:25:00Z">
                <w:pPr>
                  <w:numPr>
                    <w:numId w:val="13"/>
                  </w:numPr>
                  <w:tabs>
                    <w:tab w:val="left" w:pos="-720"/>
                    <w:tab w:val="left" w:pos="372"/>
                    <w:tab w:val="left" w:pos="552"/>
                    <w:tab w:val="num" w:pos="1080"/>
                  </w:tabs>
                  <w:suppressAutoHyphens/>
                  <w:spacing w:before="120"/>
                  <w:ind w:left="374" w:hanging="360"/>
                </w:pPr>
              </w:pPrChange>
            </w:pPr>
            <w:del w:id="1655" w:author="Lynne Eckerle" w:date="2022-12-08T21:25:00Z">
              <w:r w:rsidRPr="00E32303" w:rsidDel="001C0915">
                <w:rPr>
                  <w:rFonts w:ascii="Times New Roman" w:hAnsi="Times New Roman"/>
                  <w:sz w:val="22"/>
                  <w:szCs w:val="22"/>
                </w:rPr>
                <w:delText>Perform related duties as assigned.</w:delText>
              </w:r>
            </w:del>
          </w:p>
        </w:tc>
      </w:tr>
      <w:tr w:rsidR="00852DE8" w:rsidRPr="00E32303" w:rsidDel="001C0915" w14:paraId="5C23C735" w14:textId="77777777" w:rsidTr="00661736">
        <w:trPr>
          <w:del w:id="1656" w:author="Lynne Eckerle" w:date="2022-12-08T21:25:00Z"/>
        </w:trPr>
        <w:tc>
          <w:tcPr>
            <w:tcW w:w="1428" w:type="dxa"/>
          </w:tcPr>
          <w:p w14:paraId="22E0E6D6" w14:textId="77777777" w:rsidR="00852DE8" w:rsidRPr="00E32303" w:rsidDel="001C0915" w:rsidRDefault="00852DE8" w:rsidP="002F2AA6">
            <w:pPr>
              <w:tabs>
                <w:tab w:val="left" w:pos="-720"/>
              </w:tabs>
              <w:suppressAutoHyphens/>
              <w:rPr>
                <w:del w:id="1657" w:author="Lynne Eckerle" w:date="2022-12-08T21:25:00Z"/>
                <w:rFonts w:ascii="Times New Roman" w:hAnsi="Times New Roman"/>
                <w:b/>
                <w:spacing w:val="-2"/>
                <w:sz w:val="22"/>
                <w:szCs w:val="22"/>
              </w:rPr>
            </w:pPr>
            <w:del w:id="1658" w:author="Lynne Eckerle" w:date="2022-12-08T21:25:00Z">
              <w:r w:rsidRPr="00E32303" w:rsidDel="001C0915">
                <w:rPr>
                  <w:rFonts w:ascii="Times New Roman" w:hAnsi="Times New Roman"/>
                  <w:b/>
                  <w:spacing w:val="-2"/>
                  <w:sz w:val="22"/>
                  <w:szCs w:val="22"/>
                </w:rPr>
                <w:delText>Critical skills, knowledge, and behaviors</w:delText>
              </w:r>
            </w:del>
          </w:p>
          <w:p w14:paraId="29046667" w14:textId="77777777" w:rsidR="00852DE8" w:rsidRPr="00E32303" w:rsidDel="001C0915" w:rsidRDefault="00852DE8" w:rsidP="002F2AA6">
            <w:pPr>
              <w:tabs>
                <w:tab w:val="left" w:pos="-720"/>
              </w:tabs>
              <w:suppressAutoHyphens/>
              <w:rPr>
                <w:del w:id="1659" w:author="Lynne Eckerle" w:date="2022-12-08T21:25:00Z"/>
                <w:rFonts w:ascii="Times New Roman" w:hAnsi="Times New Roman"/>
                <w:b/>
                <w:spacing w:val="-2"/>
                <w:sz w:val="22"/>
                <w:szCs w:val="22"/>
              </w:rPr>
            </w:pPr>
          </w:p>
          <w:p w14:paraId="28D93BE9" w14:textId="77777777" w:rsidR="00852DE8" w:rsidRPr="00E32303" w:rsidDel="001C0915" w:rsidRDefault="00852DE8" w:rsidP="002F2AA6">
            <w:pPr>
              <w:tabs>
                <w:tab w:val="left" w:pos="-720"/>
              </w:tabs>
              <w:suppressAutoHyphens/>
              <w:rPr>
                <w:del w:id="1660" w:author="Lynne Eckerle" w:date="2022-12-08T21:25:00Z"/>
                <w:rFonts w:ascii="Times New Roman" w:hAnsi="Times New Roman"/>
                <w:b/>
                <w:spacing w:val="-2"/>
                <w:sz w:val="22"/>
                <w:szCs w:val="22"/>
              </w:rPr>
            </w:pPr>
          </w:p>
          <w:p w14:paraId="30DC1FDB" w14:textId="77777777" w:rsidR="00852DE8" w:rsidRPr="00E32303" w:rsidDel="001C0915" w:rsidRDefault="00852DE8">
            <w:pPr>
              <w:tabs>
                <w:tab w:val="left" w:pos="-720"/>
              </w:tabs>
              <w:suppressAutoHyphens/>
              <w:rPr>
                <w:del w:id="1661" w:author="Lynne Eckerle" w:date="2022-12-08T21:25:00Z"/>
                <w:rFonts w:ascii="Times New Roman" w:hAnsi="Times New Roman"/>
                <w:b/>
                <w:spacing w:val="-2"/>
                <w:sz w:val="22"/>
                <w:szCs w:val="22"/>
              </w:rPr>
            </w:pPr>
          </w:p>
        </w:tc>
        <w:tc>
          <w:tcPr>
            <w:tcW w:w="9000" w:type="dxa"/>
            <w:gridSpan w:val="2"/>
          </w:tcPr>
          <w:p w14:paraId="07BECF9B" w14:textId="77777777" w:rsidR="0064765E" w:rsidRPr="00E32303" w:rsidDel="001C0915" w:rsidRDefault="0064765E">
            <w:pPr>
              <w:tabs>
                <w:tab w:val="left" w:pos="-720"/>
              </w:tabs>
              <w:suppressAutoHyphens/>
              <w:rPr>
                <w:del w:id="1662" w:author="Lynne Eckerle" w:date="2022-12-08T21:25:00Z"/>
                <w:rFonts w:ascii="Times New Roman" w:hAnsi="Times New Roman"/>
                <w:sz w:val="22"/>
                <w:szCs w:val="22"/>
              </w:rPr>
              <w:pPrChange w:id="1663" w:author="Lynne Eckerle" w:date="2022-12-08T21:25:00Z">
                <w:pPr>
                  <w:tabs>
                    <w:tab w:val="left" w:pos="2160"/>
                    <w:tab w:val="left" w:pos="5040"/>
                    <w:tab w:val="left" w:pos="6480"/>
                  </w:tabs>
                  <w:spacing w:after="120"/>
                </w:pPr>
              </w:pPrChange>
            </w:pPr>
            <w:del w:id="1664" w:author="Lynne Eckerle" w:date="2022-12-08T21:25:00Z">
              <w:r w:rsidRPr="00E32303" w:rsidDel="001C0915">
                <w:rPr>
                  <w:rFonts w:ascii="Times New Roman" w:hAnsi="Times New Roman"/>
                  <w:sz w:val="22"/>
                  <w:szCs w:val="22"/>
                </w:rPr>
                <w:delText>Carries out responsibilities in accordance with the Agency’s policies and applicable laws.   Inspires and motivates others to su</w:delText>
              </w:r>
              <w:r w:rsidR="00BE578F" w:rsidDel="001C0915">
                <w:rPr>
                  <w:rFonts w:ascii="Times New Roman" w:hAnsi="Times New Roman"/>
                  <w:sz w:val="22"/>
                  <w:szCs w:val="22"/>
                </w:rPr>
                <w:delText>pport Thrive Alliance</w:delText>
              </w:r>
              <w:r w:rsidRPr="00E32303" w:rsidDel="001C0915">
                <w:rPr>
                  <w:rFonts w:ascii="Times New Roman" w:hAnsi="Times New Roman"/>
                  <w:sz w:val="22"/>
                  <w:szCs w:val="22"/>
                </w:rPr>
                <w:delText>.</w:delText>
              </w:r>
            </w:del>
          </w:p>
          <w:p w14:paraId="3E2F25E1" w14:textId="77777777" w:rsidR="0064765E" w:rsidRPr="00E32303" w:rsidDel="001C0915" w:rsidRDefault="0064765E">
            <w:pPr>
              <w:tabs>
                <w:tab w:val="left" w:pos="-720"/>
              </w:tabs>
              <w:suppressAutoHyphens/>
              <w:rPr>
                <w:del w:id="1665" w:author="Lynne Eckerle" w:date="2022-12-08T21:25:00Z"/>
                <w:rFonts w:ascii="Times New Roman" w:hAnsi="Times New Roman"/>
                <w:sz w:val="22"/>
                <w:szCs w:val="22"/>
              </w:rPr>
              <w:pPrChange w:id="1666" w:author="Lynne Eckerle" w:date="2022-12-08T21:25:00Z">
                <w:pPr>
                  <w:tabs>
                    <w:tab w:val="left" w:pos="-720"/>
                  </w:tabs>
                  <w:suppressAutoHyphens/>
                  <w:spacing w:after="120"/>
                </w:pPr>
              </w:pPrChange>
            </w:pPr>
            <w:del w:id="1667" w:author="Lynne Eckerle" w:date="2022-12-08T21:25:00Z">
              <w:r w:rsidRPr="00E32303" w:rsidDel="001C0915">
                <w:rPr>
                  <w:rFonts w:ascii="Times New Roman" w:hAnsi="Times New Roman"/>
                  <w:sz w:val="22"/>
                  <w:szCs w:val="22"/>
                </w:rPr>
                <w:delText>Ability to read and interpret documents and technical reports.  Ability to write routine reports and routine business correspondence.  Ability to speak effectively before groups of customers or employees of organizations.</w:delText>
              </w:r>
              <w:r w:rsidR="00293886" w:rsidRPr="00E32303" w:rsidDel="001C0915">
                <w:rPr>
                  <w:rFonts w:ascii="Times New Roman" w:hAnsi="Times New Roman"/>
                  <w:sz w:val="22"/>
                  <w:szCs w:val="22"/>
                </w:rPr>
                <w:delText>—not sure how this last one applies??</w:delText>
              </w:r>
            </w:del>
          </w:p>
          <w:p w14:paraId="31CD07E6" w14:textId="77777777" w:rsidR="00100BDC" w:rsidDel="001C0915" w:rsidRDefault="0064765E">
            <w:pPr>
              <w:tabs>
                <w:tab w:val="left" w:pos="-720"/>
              </w:tabs>
              <w:suppressAutoHyphens/>
              <w:rPr>
                <w:ins w:id="1668" w:author="Becky Haymond" w:date="2022-12-08T14:28:00Z"/>
                <w:del w:id="1669" w:author="Lynne Eckerle" w:date="2022-12-08T21:25:00Z"/>
                <w:rFonts w:ascii="Times New Roman" w:hAnsi="Times New Roman"/>
                <w:sz w:val="22"/>
                <w:szCs w:val="22"/>
              </w:rPr>
              <w:pPrChange w:id="1670" w:author="Lynne Eckerle" w:date="2022-12-08T21:25:00Z">
                <w:pPr>
                  <w:tabs>
                    <w:tab w:val="left" w:pos="0"/>
                    <w:tab w:val="left" w:pos="2160"/>
                    <w:tab w:val="left" w:pos="5040"/>
                    <w:tab w:val="left" w:pos="6480"/>
                  </w:tabs>
                  <w:spacing w:after="120"/>
                </w:pPr>
              </w:pPrChange>
            </w:pPr>
            <w:del w:id="1671" w:author="Lynne Eckerle" w:date="2022-12-08T21:25:00Z">
              <w:r w:rsidRPr="00E32303" w:rsidDel="001C0915">
                <w:rPr>
                  <w:rFonts w:ascii="Times New Roman" w:hAnsi="Times New Roman"/>
                  <w:sz w:val="22"/>
                  <w:szCs w:val="22"/>
                </w:rPr>
                <w:delText>Ability to solve practical problems and deal with a variety of concrete variables in situations</w:delText>
              </w:r>
            </w:del>
            <w:ins w:id="1672" w:author="Becky Haymond" w:date="2022-12-08T14:27:00Z">
              <w:del w:id="1673" w:author="Lynne Eckerle" w:date="2022-12-08T21:25:00Z">
                <w:r w:rsidR="00100BDC" w:rsidDel="001C0915">
                  <w:rPr>
                    <w:rFonts w:ascii="Times New Roman" w:hAnsi="Times New Roman"/>
                    <w:sz w:val="22"/>
                    <w:szCs w:val="22"/>
                  </w:rPr>
                  <w:delText>.</w:delText>
                </w:r>
              </w:del>
            </w:ins>
            <w:del w:id="1674" w:author="Lynne Eckerle" w:date="2022-12-08T21:25:00Z">
              <w:r w:rsidRPr="00E32303" w:rsidDel="001C0915">
                <w:rPr>
                  <w:rFonts w:ascii="Times New Roman" w:hAnsi="Times New Roman"/>
                  <w:sz w:val="22"/>
                  <w:szCs w:val="22"/>
                </w:rPr>
                <w:delText xml:space="preserve"> where only limited standardization exists.</w:delText>
              </w:r>
            </w:del>
          </w:p>
          <w:p w14:paraId="21B4D042" w14:textId="77777777" w:rsidR="0064765E" w:rsidRPr="00E32303" w:rsidDel="001C0915" w:rsidRDefault="0064765E">
            <w:pPr>
              <w:tabs>
                <w:tab w:val="left" w:pos="-720"/>
              </w:tabs>
              <w:suppressAutoHyphens/>
              <w:rPr>
                <w:del w:id="1675" w:author="Lynne Eckerle" w:date="2022-12-08T21:25:00Z"/>
                <w:rFonts w:ascii="Times New Roman" w:hAnsi="Times New Roman"/>
                <w:sz w:val="22"/>
                <w:szCs w:val="22"/>
              </w:rPr>
              <w:pPrChange w:id="1676" w:author="Lynne Eckerle" w:date="2022-12-08T21:25:00Z">
                <w:pPr>
                  <w:tabs>
                    <w:tab w:val="left" w:pos="0"/>
                    <w:tab w:val="left" w:pos="2160"/>
                    <w:tab w:val="left" w:pos="5040"/>
                    <w:tab w:val="left" w:pos="6480"/>
                  </w:tabs>
                  <w:spacing w:after="120"/>
                </w:pPr>
              </w:pPrChange>
            </w:pPr>
            <w:del w:id="1677" w:author="Lynne Eckerle" w:date="2022-12-08T21:25:00Z">
              <w:r w:rsidRPr="00E32303" w:rsidDel="001C0915">
                <w:rPr>
                  <w:rFonts w:ascii="Times New Roman" w:hAnsi="Times New Roman"/>
                  <w:sz w:val="22"/>
                  <w:szCs w:val="22"/>
                </w:rPr>
                <w:delText xml:space="preserve">  Ability to interpret a variety of instructions furnished in written, oral, diagram, or schedule form.</w:delText>
              </w:r>
            </w:del>
          </w:p>
          <w:p w14:paraId="30A63551" w14:textId="77777777" w:rsidR="0064765E" w:rsidRPr="00E32303" w:rsidDel="001C0915" w:rsidRDefault="0064765E">
            <w:pPr>
              <w:tabs>
                <w:tab w:val="left" w:pos="-720"/>
              </w:tabs>
              <w:suppressAutoHyphens/>
              <w:rPr>
                <w:del w:id="1678" w:author="Lynne Eckerle" w:date="2022-12-08T21:25:00Z"/>
                <w:rFonts w:ascii="Times New Roman" w:hAnsi="Times New Roman"/>
                <w:sz w:val="22"/>
                <w:szCs w:val="22"/>
              </w:rPr>
              <w:pPrChange w:id="1679" w:author="Lynne Eckerle" w:date="2022-12-08T21:25:00Z">
                <w:pPr>
                  <w:tabs>
                    <w:tab w:val="left" w:pos="2160"/>
                    <w:tab w:val="left" w:pos="5040"/>
                    <w:tab w:val="left" w:pos="6480"/>
                  </w:tabs>
                  <w:spacing w:after="120"/>
                </w:pPr>
              </w:pPrChange>
            </w:pPr>
            <w:del w:id="1680" w:author="Lynne Eckerle" w:date="2022-12-08T21:25:00Z">
              <w:r w:rsidRPr="00E32303" w:rsidDel="001C0915">
                <w:rPr>
                  <w:rFonts w:ascii="Times New Roman" w:hAnsi="Times New Roman"/>
                  <w:sz w:val="22"/>
                  <w:szCs w:val="22"/>
                </w:rPr>
                <w:delText>As a representati</w:delText>
              </w:r>
              <w:r w:rsidR="00BE578F" w:rsidDel="001C0915">
                <w:rPr>
                  <w:rFonts w:ascii="Times New Roman" w:hAnsi="Times New Roman"/>
                  <w:sz w:val="22"/>
                  <w:szCs w:val="22"/>
                </w:rPr>
                <w:delText>ve of Thrive Alliance</w:delText>
              </w:r>
              <w:r w:rsidRPr="00E32303" w:rsidDel="001C0915">
                <w:rPr>
                  <w:rFonts w:ascii="Times New Roman" w:hAnsi="Times New Roman"/>
                  <w:sz w:val="22"/>
                  <w:szCs w:val="22"/>
                </w:rPr>
                <w:delText>, all comments, attitudes, actions and behaviors have a direct effect on the Agency’s image and perceptions of service quality.  Interaction with clients, visitors, volunteer workers, co-workers, supervisors and other employees must be in a manner that is friendly, supportive, courteous, respectful, cooperative and professional.  This behavior will promote an atmosphere of teamwork and is congruent with the Agency’s standards and guidelines to promote positive relations in the community.</w:delText>
              </w:r>
            </w:del>
          </w:p>
          <w:p w14:paraId="735826E2" w14:textId="77777777" w:rsidR="00956CC2" w:rsidRPr="00E32303" w:rsidDel="001C0915" w:rsidRDefault="00956CC2">
            <w:pPr>
              <w:tabs>
                <w:tab w:val="left" w:pos="-720"/>
              </w:tabs>
              <w:suppressAutoHyphens/>
              <w:rPr>
                <w:del w:id="1681" w:author="Lynne Eckerle" w:date="2022-12-08T21:25:00Z"/>
                <w:rFonts w:ascii="Times New Roman" w:hAnsi="Times New Roman"/>
                <w:sz w:val="22"/>
                <w:szCs w:val="22"/>
              </w:rPr>
              <w:pPrChange w:id="1682" w:author="Lynne Eckerle" w:date="2022-12-08T21:25:00Z">
                <w:pPr>
                  <w:pStyle w:val="Heading1"/>
                  <w:spacing w:before="0" w:after="120"/>
                </w:pPr>
              </w:pPrChange>
            </w:pPr>
            <w:del w:id="1683" w:author="Lynne Eckerle" w:date="2022-12-08T21:25:00Z">
              <w:r w:rsidRPr="00E32303" w:rsidDel="001C0915">
                <w:rPr>
                  <w:rFonts w:ascii="Times New Roman" w:hAnsi="Times New Roman"/>
                  <w:b/>
                  <w:sz w:val="22"/>
                  <w:szCs w:val="22"/>
                </w:rPr>
                <w:delText xml:space="preserve">Able to think logically and analytically.  Effective </w:delText>
              </w:r>
            </w:del>
            <w:del w:id="1684" w:author="Lynne Eckerle" w:date="2022-12-08T21:13:00Z">
              <w:r w:rsidRPr="00E32303" w:rsidDel="00571611">
                <w:rPr>
                  <w:rFonts w:ascii="Times New Roman" w:hAnsi="Times New Roman"/>
                  <w:b/>
                  <w:sz w:val="22"/>
                  <w:szCs w:val="22"/>
                </w:rPr>
                <w:delText>problem solving</w:delText>
              </w:r>
            </w:del>
            <w:del w:id="1685" w:author="Lynne Eckerle" w:date="2022-12-08T21:25:00Z">
              <w:r w:rsidRPr="00E32303" w:rsidDel="001C0915">
                <w:rPr>
                  <w:rFonts w:ascii="Times New Roman" w:hAnsi="Times New Roman"/>
                  <w:b/>
                  <w:sz w:val="22"/>
                  <w:szCs w:val="22"/>
                </w:rPr>
                <w:delText xml:space="preserve"> skills.</w:delText>
              </w:r>
            </w:del>
          </w:p>
          <w:p w14:paraId="17D8B0BA" w14:textId="77777777" w:rsidR="00956CC2" w:rsidRPr="00E32303" w:rsidDel="001C0915" w:rsidRDefault="00956CC2">
            <w:pPr>
              <w:tabs>
                <w:tab w:val="left" w:pos="-720"/>
              </w:tabs>
              <w:suppressAutoHyphens/>
              <w:rPr>
                <w:del w:id="1686" w:author="Lynne Eckerle" w:date="2022-12-08T21:25:00Z"/>
                <w:rFonts w:ascii="Times New Roman" w:hAnsi="Times New Roman"/>
                <w:sz w:val="22"/>
                <w:szCs w:val="22"/>
              </w:rPr>
              <w:pPrChange w:id="1687" w:author="Lynne Eckerle" w:date="2022-12-08T21:25:00Z">
                <w:pPr>
                  <w:spacing w:after="120"/>
                </w:pPr>
              </w:pPrChange>
            </w:pPr>
            <w:del w:id="1688" w:author="Lynne Eckerle" w:date="2022-12-08T21:25:00Z">
              <w:r w:rsidRPr="00E32303" w:rsidDel="001C0915">
                <w:rPr>
                  <w:rFonts w:ascii="Times New Roman" w:hAnsi="Times New Roman"/>
                  <w:sz w:val="22"/>
                  <w:szCs w:val="22"/>
                </w:rPr>
                <w:delText>Proactive in anticipating and alerting others to problems with projects or processes.</w:delText>
              </w:r>
            </w:del>
          </w:p>
          <w:p w14:paraId="6F009686" w14:textId="77777777" w:rsidR="00956CC2" w:rsidRPr="00E32303" w:rsidDel="001C0915" w:rsidRDefault="00956CC2">
            <w:pPr>
              <w:tabs>
                <w:tab w:val="left" w:pos="-720"/>
              </w:tabs>
              <w:suppressAutoHyphens/>
              <w:rPr>
                <w:del w:id="1689" w:author="Lynne Eckerle" w:date="2022-12-08T21:25:00Z"/>
                <w:rFonts w:ascii="Times New Roman" w:hAnsi="Times New Roman"/>
                <w:sz w:val="22"/>
                <w:szCs w:val="22"/>
              </w:rPr>
              <w:pPrChange w:id="1690" w:author="Lynne Eckerle" w:date="2022-12-08T21:25:00Z">
                <w:pPr>
                  <w:pStyle w:val="Heading1"/>
                  <w:spacing w:before="0" w:after="120"/>
                </w:pPr>
              </w:pPrChange>
            </w:pPr>
            <w:del w:id="1691" w:author="Lynne Eckerle" w:date="2022-12-08T21:25:00Z">
              <w:r w:rsidRPr="00E32303" w:rsidDel="001C0915">
                <w:rPr>
                  <w:rFonts w:ascii="Times New Roman" w:hAnsi="Times New Roman"/>
                  <w:b/>
                  <w:sz w:val="22"/>
                  <w:szCs w:val="22"/>
                </w:rPr>
                <w:delText>High detail orientation and accuracy.</w:delText>
              </w:r>
            </w:del>
          </w:p>
          <w:p w14:paraId="049B9369" w14:textId="77777777" w:rsidR="00956CC2" w:rsidRPr="00E32303" w:rsidDel="001C0915" w:rsidRDefault="00956CC2">
            <w:pPr>
              <w:tabs>
                <w:tab w:val="left" w:pos="-720"/>
              </w:tabs>
              <w:suppressAutoHyphens/>
              <w:rPr>
                <w:del w:id="1692" w:author="Lynne Eckerle" w:date="2022-12-08T21:25:00Z"/>
                <w:rFonts w:ascii="Times New Roman" w:hAnsi="Times New Roman"/>
                <w:sz w:val="22"/>
                <w:szCs w:val="22"/>
              </w:rPr>
              <w:pPrChange w:id="1693" w:author="Lynne Eckerle" w:date="2022-12-08T21:25:00Z">
                <w:pPr>
                  <w:spacing w:after="120"/>
                </w:pPr>
              </w:pPrChange>
            </w:pPr>
            <w:del w:id="1694" w:author="Lynne Eckerle" w:date="2022-12-08T21:25:00Z">
              <w:r w:rsidRPr="00E32303" w:rsidDel="001C0915">
                <w:rPr>
                  <w:rFonts w:ascii="Times New Roman" w:hAnsi="Times New Roman"/>
                  <w:sz w:val="22"/>
                  <w:szCs w:val="22"/>
                </w:rPr>
                <w:delText>Takes initiative and needs little supervision.</w:delText>
              </w:r>
            </w:del>
          </w:p>
          <w:p w14:paraId="5F72D904" w14:textId="77777777" w:rsidR="00956CC2" w:rsidRPr="00E32303" w:rsidDel="001C0915" w:rsidRDefault="00956CC2">
            <w:pPr>
              <w:tabs>
                <w:tab w:val="left" w:pos="-720"/>
              </w:tabs>
              <w:suppressAutoHyphens/>
              <w:rPr>
                <w:del w:id="1695" w:author="Lynne Eckerle" w:date="2022-12-08T21:25:00Z"/>
                <w:rFonts w:ascii="Times New Roman" w:hAnsi="Times New Roman"/>
                <w:sz w:val="22"/>
                <w:szCs w:val="22"/>
              </w:rPr>
              <w:pPrChange w:id="1696" w:author="Lynne Eckerle" w:date="2022-12-08T21:25:00Z">
                <w:pPr>
                  <w:spacing w:after="120"/>
                </w:pPr>
              </w:pPrChange>
            </w:pPr>
            <w:del w:id="1697" w:author="Lynne Eckerle" w:date="2022-12-08T21:25:00Z">
              <w:r w:rsidRPr="00E32303" w:rsidDel="001C0915">
                <w:rPr>
                  <w:rFonts w:ascii="Times New Roman" w:hAnsi="Times New Roman"/>
                  <w:sz w:val="22"/>
                  <w:szCs w:val="22"/>
                </w:rPr>
                <w:delText>Able to prioritize, organize tasks and time, and follow up.</w:delText>
              </w:r>
            </w:del>
          </w:p>
          <w:p w14:paraId="53FC5F4B" w14:textId="77777777" w:rsidR="00956CC2" w:rsidRPr="00E32303" w:rsidDel="001C0915" w:rsidRDefault="00956CC2">
            <w:pPr>
              <w:tabs>
                <w:tab w:val="left" w:pos="-720"/>
              </w:tabs>
              <w:suppressAutoHyphens/>
              <w:rPr>
                <w:del w:id="1698" w:author="Lynne Eckerle" w:date="2022-12-08T21:25:00Z"/>
                <w:rFonts w:ascii="Times New Roman" w:hAnsi="Times New Roman"/>
                <w:sz w:val="22"/>
                <w:szCs w:val="22"/>
              </w:rPr>
              <w:pPrChange w:id="1699" w:author="Lynne Eckerle" w:date="2022-12-08T21:25:00Z">
                <w:pPr>
                  <w:spacing w:after="120"/>
                </w:pPr>
              </w:pPrChange>
            </w:pPr>
            <w:del w:id="1700" w:author="Lynne Eckerle" w:date="2022-12-08T21:25:00Z">
              <w:r w:rsidRPr="00E32303" w:rsidDel="001C0915">
                <w:rPr>
                  <w:rFonts w:ascii="Times New Roman" w:hAnsi="Times New Roman"/>
                  <w:sz w:val="22"/>
                  <w:szCs w:val="22"/>
                </w:rPr>
                <w:delText>Performs responsibilities efficiently and timely.</w:delText>
              </w:r>
            </w:del>
          </w:p>
          <w:p w14:paraId="13E0AF38" w14:textId="77777777" w:rsidR="00956CC2" w:rsidRPr="00E32303" w:rsidDel="001C0915" w:rsidRDefault="00956CC2">
            <w:pPr>
              <w:tabs>
                <w:tab w:val="left" w:pos="-720"/>
              </w:tabs>
              <w:suppressAutoHyphens/>
              <w:rPr>
                <w:del w:id="1701" w:author="Lynne Eckerle" w:date="2022-12-08T21:25:00Z"/>
                <w:rFonts w:ascii="Times New Roman" w:hAnsi="Times New Roman"/>
                <w:sz w:val="22"/>
                <w:szCs w:val="22"/>
              </w:rPr>
              <w:pPrChange w:id="1702" w:author="Lynne Eckerle" w:date="2022-12-08T21:25:00Z">
                <w:pPr>
                  <w:spacing w:after="120"/>
                </w:pPr>
              </w:pPrChange>
            </w:pPr>
            <w:del w:id="1703" w:author="Lynne Eckerle" w:date="2022-12-08T21:25:00Z">
              <w:r w:rsidRPr="00E32303" w:rsidDel="001C0915">
                <w:rPr>
                  <w:rFonts w:ascii="Times New Roman" w:hAnsi="Times New Roman"/>
                  <w:sz w:val="22"/>
                  <w:szCs w:val="22"/>
                </w:rPr>
                <w:delText>Able to juggle multiple requests and meet multiple deadlines.</w:delText>
              </w:r>
            </w:del>
          </w:p>
          <w:p w14:paraId="2DAEAB32" w14:textId="77777777" w:rsidR="005579D0" w:rsidRPr="00E32303" w:rsidDel="001C0915" w:rsidRDefault="005579D0">
            <w:pPr>
              <w:tabs>
                <w:tab w:val="left" w:pos="-720"/>
              </w:tabs>
              <w:suppressAutoHyphens/>
              <w:rPr>
                <w:del w:id="1704" w:author="Lynne Eckerle" w:date="2022-12-08T21:25:00Z"/>
                <w:rFonts w:ascii="Times New Roman" w:hAnsi="Times New Roman"/>
                <w:sz w:val="22"/>
                <w:szCs w:val="22"/>
              </w:rPr>
              <w:pPrChange w:id="1705" w:author="Lynne Eckerle" w:date="2022-12-08T21:25:00Z">
                <w:pPr>
                  <w:pStyle w:val="Heading1"/>
                  <w:spacing w:before="0" w:after="120"/>
                </w:pPr>
              </w:pPrChange>
            </w:pPr>
            <w:del w:id="1706" w:author="Lynne Eckerle" w:date="2022-12-08T21:25:00Z">
              <w:r w:rsidRPr="00E32303" w:rsidDel="001C0915">
                <w:rPr>
                  <w:rFonts w:ascii="Times New Roman" w:hAnsi="Times New Roman"/>
                  <w:b/>
                  <w:sz w:val="22"/>
                  <w:szCs w:val="22"/>
                </w:rPr>
                <w:delText>Proficient in basic computer skills, i.e. Microsoft Word, Excel, Internet usage (e-mail) and the online reporting programs used throughout the organization.</w:delText>
              </w:r>
            </w:del>
          </w:p>
          <w:p w14:paraId="20EA6B51" w14:textId="77777777" w:rsidR="00852DE8" w:rsidRPr="00E32303" w:rsidDel="001C0915" w:rsidRDefault="00956CC2">
            <w:pPr>
              <w:tabs>
                <w:tab w:val="left" w:pos="-720"/>
              </w:tabs>
              <w:suppressAutoHyphens/>
              <w:rPr>
                <w:del w:id="1707" w:author="Lynne Eckerle" w:date="2022-12-08T21:25:00Z"/>
                <w:rFonts w:ascii="Times New Roman" w:hAnsi="Times New Roman"/>
                <w:sz w:val="22"/>
                <w:szCs w:val="22"/>
              </w:rPr>
              <w:pPrChange w:id="1708" w:author="Lynne Eckerle" w:date="2022-12-08T21:25:00Z">
                <w:pPr/>
              </w:pPrChange>
            </w:pPr>
            <w:del w:id="1709" w:author="Lynne Eckerle" w:date="2022-12-08T21:25:00Z">
              <w:r w:rsidRPr="00E32303" w:rsidDel="001C0915">
                <w:rPr>
                  <w:rFonts w:ascii="Times New Roman" w:hAnsi="Times New Roman"/>
                  <w:sz w:val="22"/>
                  <w:szCs w:val="22"/>
                </w:rPr>
                <w:delText>Demonstrates proficiency in basic mathematics.</w:delText>
              </w:r>
            </w:del>
          </w:p>
        </w:tc>
      </w:tr>
      <w:tr w:rsidR="00956CC2" w:rsidRPr="00E32303" w:rsidDel="001C0915" w14:paraId="02495F41" w14:textId="77777777" w:rsidTr="00661736">
        <w:trPr>
          <w:del w:id="1710" w:author="Lynne Eckerle" w:date="2022-12-08T21:25:00Z"/>
        </w:trPr>
        <w:tc>
          <w:tcPr>
            <w:tcW w:w="1428" w:type="dxa"/>
          </w:tcPr>
          <w:p w14:paraId="639E32B7" w14:textId="77777777" w:rsidR="00956CC2" w:rsidRPr="00E32303" w:rsidDel="001C0915" w:rsidRDefault="00956CC2" w:rsidP="002F2AA6">
            <w:pPr>
              <w:tabs>
                <w:tab w:val="left" w:pos="-720"/>
              </w:tabs>
              <w:suppressAutoHyphens/>
              <w:rPr>
                <w:del w:id="1711" w:author="Lynne Eckerle" w:date="2022-12-08T21:25:00Z"/>
                <w:rFonts w:ascii="Times New Roman" w:hAnsi="Times New Roman"/>
                <w:b/>
                <w:spacing w:val="-2"/>
                <w:sz w:val="22"/>
                <w:szCs w:val="22"/>
              </w:rPr>
            </w:pPr>
            <w:del w:id="1712" w:author="Lynne Eckerle" w:date="2022-12-08T21:25:00Z">
              <w:r w:rsidRPr="00E32303" w:rsidDel="001C0915">
                <w:rPr>
                  <w:rFonts w:ascii="Times New Roman" w:hAnsi="Times New Roman"/>
                  <w:b/>
                  <w:spacing w:val="-2"/>
                  <w:sz w:val="22"/>
                  <w:szCs w:val="22"/>
                </w:rPr>
                <w:delText>Experience, education, degrees, licenses</w:delText>
              </w:r>
            </w:del>
          </w:p>
        </w:tc>
        <w:tc>
          <w:tcPr>
            <w:tcW w:w="9000" w:type="dxa"/>
            <w:gridSpan w:val="2"/>
          </w:tcPr>
          <w:p w14:paraId="470C76FD" w14:textId="77777777" w:rsidR="00ED6652" w:rsidRPr="00956C8F" w:rsidDel="001C0915" w:rsidRDefault="00ED6652">
            <w:pPr>
              <w:tabs>
                <w:tab w:val="left" w:pos="-720"/>
              </w:tabs>
              <w:suppressAutoHyphens/>
              <w:rPr>
                <w:ins w:id="1713" w:author="Becky Haymond" w:date="2022-12-08T14:31:00Z"/>
                <w:del w:id="1714" w:author="Lynne Eckerle" w:date="2022-12-08T21:25:00Z"/>
                <w:rFonts w:asciiTheme="majorHAnsi" w:hAnsiTheme="majorHAnsi" w:cs="Arial"/>
                <w:sz w:val="20"/>
              </w:rPr>
              <w:pPrChange w:id="1715" w:author="Lynne Eckerle" w:date="2022-12-08T21:25:00Z">
                <w:pPr/>
              </w:pPrChange>
            </w:pPr>
            <w:ins w:id="1716" w:author="Becky Haymond" w:date="2022-12-08T14:31:00Z">
              <w:del w:id="1717" w:author="Lynne Eckerle" w:date="2022-12-08T21:25:00Z">
                <w:r w:rsidRPr="00956C8F" w:rsidDel="001C0915">
                  <w:rPr>
                    <w:rFonts w:asciiTheme="majorHAnsi" w:hAnsiTheme="majorHAnsi"/>
                    <w:sz w:val="22"/>
                    <w:szCs w:val="22"/>
                  </w:rPr>
                  <w:delText>Minimum Baccalaureate Degree in a related area.</w:delText>
                </w:r>
              </w:del>
            </w:ins>
          </w:p>
          <w:p w14:paraId="443D9FF3" w14:textId="77777777" w:rsidR="00956CC2" w:rsidDel="001C0915" w:rsidRDefault="00506D22">
            <w:pPr>
              <w:tabs>
                <w:tab w:val="left" w:pos="-720"/>
              </w:tabs>
              <w:suppressAutoHyphens/>
              <w:rPr>
                <w:ins w:id="1718" w:author="Marianne Stemm" w:date="2019-07-01T10:08:00Z"/>
                <w:del w:id="1719" w:author="Lynne Eckerle" w:date="2022-12-08T21:25:00Z"/>
                <w:rFonts w:ascii="Times New Roman" w:hAnsi="Times New Roman"/>
                <w:sz w:val="22"/>
                <w:szCs w:val="22"/>
              </w:rPr>
              <w:pPrChange w:id="1720" w:author="Lynne Eckerle" w:date="2022-12-08T21:25:00Z">
                <w:pPr>
                  <w:pStyle w:val="BodyText"/>
                </w:pPr>
              </w:pPrChange>
            </w:pPr>
            <w:del w:id="1721" w:author="Lynne Eckerle" w:date="2022-12-08T21:25:00Z">
              <w:r w:rsidRPr="00E32303" w:rsidDel="001C0915">
                <w:rPr>
                  <w:rFonts w:ascii="Times New Roman" w:hAnsi="Times New Roman"/>
                  <w:b/>
                  <w:bCs/>
                  <w:sz w:val="22"/>
                  <w:szCs w:val="22"/>
                </w:rPr>
                <w:delText xml:space="preserve">High School degree or </w:delText>
              </w:r>
              <w:r w:rsidR="000762E0" w:rsidRPr="00E32303" w:rsidDel="001C0915">
                <w:rPr>
                  <w:rFonts w:ascii="Times New Roman" w:hAnsi="Times New Roman"/>
                  <w:b/>
                  <w:bCs/>
                  <w:sz w:val="22"/>
                  <w:szCs w:val="22"/>
                </w:rPr>
                <w:delText>in process of earning diploma.</w:delText>
              </w:r>
            </w:del>
            <w:ins w:id="1722" w:author="Marianne Stemm" w:date="2019-07-01T10:09:00Z">
              <w:del w:id="1723" w:author="Lynne Eckerle" w:date="2022-12-08T21:25:00Z">
                <w:r w:rsidR="009E3EF5" w:rsidDel="001C0915">
                  <w:rPr>
                    <w:rFonts w:ascii="Times New Roman" w:hAnsi="Times New Roman"/>
                    <w:b/>
                    <w:bCs/>
                    <w:sz w:val="22"/>
                    <w:szCs w:val="22"/>
                  </w:rPr>
                  <w:delText>equivalent</w:delText>
                </w:r>
              </w:del>
            </w:ins>
          </w:p>
          <w:p w14:paraId="0B2E1787" w14:textId="77777777" w:rsidR="009E3EF5" w:rsidRPr="00E32303" w:rsidDel="001C0915" w:rsidRDefault="009E3EF5">
            <w:pPr>
              <w:tabs>
                <w:tab w:val="left" w:pos="-720"/>
              </w:tabs>
              <w:suppressAutoHyphens/>
              <w:rPr>
                <w:del w:id="1724" w:author="Lynne Eckerle" w:date="2022-12-08T21:25:00Z"/>
                <w:rFonts w:ascii="Times New Roman" w:hAnsi="Times New Roman"/>
                <w:sz w:val="22"/>
                <w:szCs w:val="22"/>
              </w:rPr>
              <w:pPrChange w:id="1725" w:author="Lynne Eckerle" w:date="2022-12-08T21:25:00Z">
                <w:pPr>
                  <w:pStyle w:val="BodyText"/>
                </w:pPr>
              </w:pPrChange>
            </w:pPr>
          </w:p>
        </w:tc>
      </w:tr>
      <w:tr w:rsidR="00956CC2" w:rsidRPr="00E32303" w:rsidDel="001C0915" w14:paraId="31CA4A2B" w14:textId="77777777" w:rsidTr="00661736">
        <w:trPr>
          <w:del w:id="1726" w:author="Lynne Eckerle" w:date="2022-12-08T21:25:00Z"/>
        </w:trPr>
        <w:tc>
          <w:tcPr>
            <w:tcW w:w="1428" w:type="dxa"/>
          </w:tcPr>
          <w:p w14:paraId="53D7DF7C" w14:textId="77777777" w:rsidR="00956CC2" w:rsidRPr="00E32303" w:rsidDel="001C0915" w:rsidRDefault="00956CC2" w:rsidP="002F2AA6">
            <w:pPr>
              <w:tabs>
                <w:tab w:val="left" w:pos="-720"/>
              </w:tabs>
              <w:suppressAutoHyphens/>
              <w:rPr>
                <w:del w:id="1727" w:author="Lynne Eckerle" w:date="2022-12-08T21:25:00Z"/>
                <w:rFonts w:ascii="Times New Roman" w:hAnsi="Times New Roman"/>
                <w:b/>
                <w:spacing w:val="-2"/>
                <w:sz w:val="22"/>
                <w:szCs w:val="22"/>
              </w:rPr>
            </w:pPr>
            <w:del w:id="1728" w:author="Lynne Eckerle" w:date="2022-12-08T21:25:00Z">
              <w:r w:rsidRPr="00E32303" w:rsidDel="001C0915">
                <w:rPr>
                  <w:rFonts w:ascii="Times New Roman" w:hAnsi="Times New Roman"/>
                  <w:b/>
                  <w:spacing w:val="-2"/>
                  <w:sz w:val="22"/>
                  <w:szCs w:val="22"/>
                </w:rPr>
                <w:delText>Physical demands</w:delText>
              </w:r>
            </w:del>
          </w:p>
          <w:p w14:paraId="1BA56B99" w14:textId="77777777" w:rsidR="00956CC2" w:rsidRPr="00E32303" w:rsidDel="001C0915" w:rsidRDefault="00956CC2" w:rsidP="002F2AA6">
            <w:pPr>
              <w:tabs>
                <w:tab w:val="left" w:pos="-720"/>
              </w:tabs>
              <w:suppressAutoHyphens/>
              <w:rPr>
                <w:del w:id="1729" w:author="Lynne Eckerle" w:date="2022-12-08T21:25:00Z"/>
                <w:rFonts w:ascii="Times New Roman" w:hAnsi="Times New Roman"/>
                <w:b/>
                <w:spacing w:val="-2"/>
                <w:sz w:val="22"/>
                <w:szCs w:val="22"/>
              </w:rPr>
            </w:pPr>
          </w:p>
        </w:tc>
        <w:tc>
          <w:tcPr>
            <w:tcW w:w="9000" w:type="dxa"/>
            <w:gridSpan w:val="2"/>
          </w:tcPr>
          <w:p w14:paraId="341D8501" w14:textId="77777777" w:rsidR="004C119D" w:rsidRPr="00E32303" w:rsidDel="001C0915" w:rsidRDefault="004C119D">
            <w:pPr>
              <w:tabs>
                <w:tab w:val="left" w:pos="-720"/>
              </w:tabs>
              <w:suppressAutoHyphens/>
              <w:rPr>
                <w:del w:id="1730" w:author="Lynne Eckerle" w:date="2022-12-08T21:25:00Z"/>
                <w:rFonts w:ascii="Times New Roman" w:hAnsi="Times New Roman"/>
                <w:sz w:val="22"/>
                <w:szCs w:val="22"/>
              </w:rPr>
              <w:pPrChange w:id="1731" w:author="Lynne Eckerle" w:date="2022-12-08T21:25:00Z">
                <w:pPr>
                  <w:tabs>
                    <w:tab w:val="left" w:pos="2160"/>
                    <w:tab w:val="left" w:pos="5040"/>
                    <w:tab w:val="left" w:pos="6480"/>
                  </w:tabs>
                  <w:spacing w:after="120"/>
                </w:pPr>
              </w:pPrChange>
            </w:pPr>
            <w:del w:id="1732" w:author="Lynne Eckerle" w:date="2022-12-08T21:25:00Z">
              <w:r w:rsidRPr="00E32303" w:rsidDel="001C0915">
                <w:rPr>
                  <w:rFonts w:ascii="Times New Roman" w:hAnsi="Times New Roman"/>
                  <w:sz w:val="22"/>
                  <w:szCs w:val="22"/>
                </w:rPr>
                <w:delText xml:space="preserve">Ability to </w:delText>
              </w:r>
              <w:r w:rsidR="00CA1754" w:rsidRPr="00E32303" w:rsidDel="001C0915">
                <w:rPr>
                  <w:rFonts w:ascii="Times New Roman" w:hAnsi="Times New Roman"/>
                  <w:sz w:val="22"/>
                  <w:szCs w:val="22"/>
                </w:rPr>
                <w:delText xml:space="preserve">develop, </w:delText>
              </w:r>
              <w:r w:rsidRPr="00E32303" w:rsidDel="001C0915">
                <w:rPr>
                  <w:rFonts w:ascii="Times New Roman" w:hAnsi="Times New Roman"/>
                  <w:sz w:val="22"/>
                  <w:szCs w:val="22"/>
                </w:rPr>
                <w:delText>access</w:delText>
              </w:r>
              <w:r w:rsidR="00CA1754" w:rsidRPr="00E32303" w:rsidDel="001C0915">
                <w:rPr>
                  <w:rFonts w:ascii="Times New Roman" w:hAnsi="Times New Roman"/>
                  <w:sz w:val="22"/>
                  <w:szCs w:val="22"/>
                </w:rPr>
                <w:delText>,</w:delText>
              </w:r>
              <w:r w:rsidRPr="00E32303" w:rsidDel="001C0915">
                <w:rPr>
                  <w:rFonts w:ascii="Times New Roman" w:hAnsi="Times New Roman"/>
                  <w:sz w:val="22"/>
                  <w:szCs w:val="22"/>
                </w:rPr>
                <w:delText xml:space="preserve"> and maintain electronic data and communications.  </w:delText>
              </w:r>
            </w:del>
          </w:p>
          <w:p w14:paraId="6B844895" w14:textId="77777777" w:rsidR="0073118C" w:rsidRPr="00E32303" w:rsidDel="001C0915" w:rsidRDefault="0073118C">
            <w:pPr>
              <w:tabs>
                <w:tab w:val="left" w:pos="-720"/>
              </w:tabs>
              <w:suppressAutoHyphens/>
              <w:rPr>
                <w:del w:id="1733" w:author="Lynne Eckerle" w:date="2022-12-08T21:25:00Z"/>
                <w:rFonts w:ascii="Times New Roman" w:hAnsi="Times New Roman"/>
                <w:sz w:val="22"/>
                <w:szCs w:val="22"/>
              </w:rPr>
              <w:pPrChange w:id="1734" w:author="Lynne Eckerle" w:date="2022-12-08T21:25:00Z">
                <w:pPr>
                  <w:tabs>
                    <w:tab w:val="left" w:pos="2160"/>
                    <w:tab w:val="left" w:pos="5040"/>
                    <w:tab w:val="left" w:pos="6480"/>
                  </w:tabs>
                  <w:spacing w:after="120"/>
                </w:pPr>
              </w:pPrChange>
            </w:pPr>
            <w:del w:id="1735" w:author="Lynne Eckerle" w:date="2022-12-08T21:25:00Z">
              <w:r w:rsidRPr="00E32303" w:rsidDel="001C0915">
                <w:rPr>
                  <w:rFonts w:ascii="Times New Roman" w:hAnsi="Times New Roman"/>
                  <w:sz w:val="22"/>
                  <w:szCs w:val="22"/>
                </w:rPr>
                <w:delText>The physical demands described here are representative of those that must be met by an employee to successfully perform the essential functions of this job.  Reasonable accommodations may be made to enable individuals with disabilities to perform the essential functions.</w:delText>
              </w:r>
            </w:del>
          </w:p>
          <w:p w14:paraId="4CE1786F" w14:textId="77777777" w:rsidR="0073118C" w:rsidRPr="00E32303" w:rsidDel="001C0915" w:rsidRDefault="00733889">
            <w:pPr>
              <w:tabs>
                <w:tab w:val="left" w:pos="-720"/>
              </w:tabs>
              <w:suppressAutoHyphens/>
              <w:rPr>
                <w:del w:id="1736" w:author="Lynne Eckerle" w:date="2022-12-08T21:25:00Z"/>
                <w:rFonts w:ascii="Times New Roman" w:hAnsi="Times New Roman"/>
                <w:sz w:val="22"/>
                <w:szCs w:val="22"/>
              </w:rPr>
              <w:pPrChange w:id="1737" w:author="Lynne Eckerle" w:date="2022-12-08T21:25:00Z">
                <w:pPr>
                  <w:tabs>
                    <w:tab w:val="left" w:pos="2160"/>
                    <w:tab w:val="left" w:pos="5040"/>
                    <w:tab w:val="left" w:pos="6480"/>
                  </w:tabs>
                  <w:spacing w:after="120"/>
                </w:pPr>
              </w:pPrChange>
            </w:pPr>
            <w:del w:id="1738" w:author="Lynne Eckerle" w:date="2022-12-08T21:25:00Z">
              <w:r w:rsidRPr="00E32303" w:rsidDel="001C0915">
                <w:rPr>
                  <w:rFonts w:ascii="Times New Roman" w:hAnsi="Times New Roman"/>
                  <w:sz w:val="22"/>
                  <w:szCs w:val="22"/>
                </w:rPr>
                <w:delText>While performing the duties of this job, the employee is regularly required to use hands to finger, handle, or feel objects, tools, or controls.  The employee frequently is required to talk or hear.  The employee is required to stand, walk, sit, reach with hands and arms, stoop, and occasionally kneel, crouch, or crawl.</w:delText>
              </w:r>
              <w:r w:rsidR="008F7001" w:rsidRPr="00E32303" w:rsidDel="001C0915">
                <w:rPr>
                  <w:rFonts w:ascii="Times New Roman" w:hAnsi="Times New Roman"/>
                  <w:sz w:val="22"/>
                  <w:szCs w:val="22"/>
                </w:rPr>
                <w:delText xml:space="preserve">  </w:delText>
              </w:r>
              <w:r w:rsidR="00511034" w:rsidRPr="00E32303" w:rsidDel="001C0915">
                <w:rPr>
                  <w:rFonts w:ascii="Times New Roman" w:hAnsi="Times New Roman"/>
                  <w:sz w:val="22"/>
                  <w:szCs w:val="22"/>
                </w:rPr>
                <w:delText xml:space="preserve"> </w:delText>
              </w:r>
            </w:del>
          </w:p>
          <w:p w14:paraId="00D6215B" w14:textId="77777777" w:rsidR="00956CC2" w:rsidRPr="00E32303" w:rsidDel="001C0915" w:rsidRDefault="0073118C">
            <w:pPr>
              <w:tabs>
                <w:tab w:val="left" w:pos="-720"/>
              </w:tabs>
              <w:suppressAutoHyphens/>
              <w:rPr>
                <w:del w:id="1739" w:author="Lynne Eckerle" w:date="2022-12-08T21:25:00Z"/>
                <w:rFonts w:ascii="Times New Roman" w:hAnsi="Times New Roman"/>
                <w:sz w:val="22"/>
                <w:szCs w:val="22"/>
              </w:rPr>
              <w:pPrChange w:id="1740" w:author="Lynne Eckerle" w:date="2022-12-08T21:25:00Z">
                <w:pPr>
                  <w:tabs>
                    <w:tab w:val="left" w:pos="2160"/>
                    <w:tab w:val="left" w:pos="5040"/>
                    <w:tab w:val="left" w:pos="6480"/>
                  </w:tabs>
                </w:pPr>
              </w:pPrChange>
            </w:pPr>
            <w:del w:id="1741" w:author="Lynne Eckerle" w:date="2022-12-08T21:25:00Z">
              <w:r w:rsidRPr="00E32303" w:rsidDel="001C0915">
                <w:rPr>
                  <w:rFonts w:ascii="Times New Roman" w:hAnsi="Times New Roman"/>
                  <w:sz w:val="22"/>
                  <w:szCs w:val="22"/>
                </w:rPr>
                <w:delText>The employee must occasionally lift and/or move up to 15 pounds.  Specific vision abilities required by this job include close vision, distance vision, color vision, peripheral vision, depth perception, and the ability to adjust focus.</w:delText>
              </w:r>
              <w:r w:rsidR="008F7001" w:rsidRPr="00E32303" w:rsidDel="001C0915">
                <w:rPr>
                  <w:rFonts w:ascii="Times New Roman" w:hAnsi="Times New Roman"/>
                  <w:sz w:val="22"/>
                  <w:szCs w:val="22"/>
                </w:rPr>
                <w:delText xml:space="preserve"> </w:delText>
              </w:r>
            </w:del>
          </w:p>
        </w:tc>
      </w:tr>
      <w:tr w:rsidR="00956CC2" w:rsidRPr="00E32303" w:rsidDel="001C0915" w14:paraId="4457DD74" w14:textId="77777777" w:rsidTr="00661736">
        <w:trPr>
          <w:del w:id="1742" w:author="Lynne Eckerle" w:date="2022-12-08T21:25:00Z"/>
        </w:trPr>
        <w:tc>
          <w:tcPr>
            <w:tcW w:w="1428" w:type="dxa"/>
          </w:tcPr>
          <w:p w14:paraId="388C309C" w14:textId="77777777" w:rsidR="00956CC2" w:rsidRPr="00E32303" w:rsidDel="001C0915" w:rsidRDefault="00956CC2" w:rsidP="002F2AA6">
            <w:pPr>
              <w:tabs>
                <w:tab w:val="left" w:pos="-720"/>
              </w:tabs>
              <w:suppressAutoHyphens/>
              <w:rPr>
                <w:del w:id="1743" w:author="Lynne Eckerle" w:date="2022-12-08T21:25:00Z"/>
                <w:rFonts w:ascii="Times New Roman" w:hAnsi="Times New Roman"/>
                <w:b/>
                <w:spacing w:val="-2"/>
                <w:sz w:val="22"/>
                <w:szCs w:val="22"/>
              </w:rPr>
            </w:pPr>
            <w:del w:id="1744" w:author="Lynne Eckerle" w:date="2022-12-08T21:25:00Z">
              <w:r w:rsidRPr="00E32303" w:rsidDel="001C0915">
                <w:rPr>
                  <w:rFonts w:ascii="Times New Roman" w:hAnsi="Times New Roman"/>
                  <w:b/>
                  <w:spacing w:val="-2"/>
                  <w:sz w:val="22"/>
                  <w:szCs w:val="22"/>
                </w:rPr>
                <w:delText>Work environment</w:delText>
              </w:r>
            </w:del>
          </w:p>
        </w:tc>
        <w:tc>
          <w:tcPr>
            <w:tcW w:w="9000" w:type="dxa"/>
            <w:gridSpan w:val="2"/>
          </w:tcPr>
          <w:p w14:paraId="75319F9B" w14:textId="77777777" w:rsidR="00ED6652" w:rsidRPr="00956C8F" w:rsidDel="001C0915" w:rsidRDefault="00ED6652">
            <w:pPr>
              <w:tabs>
                <w:tab w:val="left" w:pos="-720"/>
              </w:tabs>
              <w:suppressAutoHyphens/>
              <w:rPr>
                <w:ins w:id="1745" w:author="Becky Haymond" w:date="2022-12-08T14:30:00Z"/>
                <w:del w:id="1746" w:author="Lynne Eckerle" w:date="2022-12-08T21:25:00Z"/>
                <w:rFonts w:asciiTheme="majorHAnsi" w:hAnsiTheme="majorHAnsi"/>
                <w:sz w:val="22"/>
                <w:szCs w:val="22"/>
              </w:rPr>
              <w:pPrChange w:id="1747" w:author="Lynne Eckerle" w:date="2022-12-08T21:25:00Z">
                <w:pPr>
                  <w:tabs>
                    <w:tab w:val="left" w:pos="2160"/>
                    <w:tab w:val="left" w:pos="5040"/>
                    <w:tab w:val="left" w:pos="6480"/>
                  </w:tabs>
                </w:pPr>
              </w:pPrChange>
            </w:pPr>
            <w:ins w:id="1748" w:author="Becky Haymond" w:date="2022-12-08T14:30:00Z">
              <w:del w:id="1749" w:author="Lynne Eckerle" w:date="2022-12-08T21:25:00Z">
                <w:r w:rsidRPr="00956C8F" w:rsidDel="001C0915">
                  <w:rPr>
                    <w:rFonts w:asciiTheme="majorHAnsi" w:hAnsiTheme="majorHAnsi"/>
                    <w:sz w:val="22"/>
                    <w:szCs w:val="22"/>
                  </w:rPr>
                  <w:delText>Primary work location</w:delText>
                </w:r>
                <w:r w:rsidDel="001C0915">
                  <w:rPr>
                    <w:rFonts w:asciiTheme="majorHAnsi" w:hAnsiTheme="majorHAnsi"/>
                    <w:sz w:val="22"/>
                    <w:szCs w:val="22"/>
                  </w:rPr>
                  <w:delText>: Residentially based with time required in office.</w:delText>
                </w:r>
                <w:r w:rsidRPr="00956C8F" w:rsidDel="001C0915">
                  <w:rPr>
                    <w:rFonts w:asciiTheme="majorHAnsi" w:hAnsiTheme="majorHAnsi"/>
                    <w:sz w:val="22"/>
                    <w:szCs w:val="22"/>
                  </w:rPr>
                  <w:delText xml:space="preserve">  </w:delText>
                </w:r>
              </w:del>
            </w:ins>
          </w:p>
          <w:p w14:paraId="0BC4F80B" w14:textId="77777777" w:rsidR="00ED6652" w:rsidDel="001C0915" w:rsidRDefault="00ED6652">
            <w:pPr>
              <w:tabs>
                <w:tab w:val="left" w:pos="-720"/>
              </w:tabs>
              <w:suppressAutoHyphens/>
              <w:rPr>
                <w:ins w:id="1750" w:author="Becky Haymond" w:date="2022-12-08T14:30:00Z"/>
                <w:del w:id="1751" w:author="Lynne Eckerle" w:date="2022-12-08T21:25:00Z"/>
                <w:rFonts w:asciiTheme="majorHAnsi" w:hAnsiTheme="majorHAnsi"/>
                <w:sz w:val="22"/>
                <w:szCs w:val="22"/>
              </w:rPr>
              <w:pPrChange w:id="1752" w:author="Lynne Eckerle" w:date="2022-12-08T21:25:00Z">
                <w:pPr>
                  <w:tabs>
                    <w:tab w:val="left" w:pos="2160"/>
                    <w:tab w:val="left" w:pos="5040"/>
                    <w:tab w:val="left" w:pos="6480"/>
                  </w:tabs>
                </w:pPr>
              </w:pPrChange>
            </w:pPr>
            <w:ins w:id="1753" w:author="Becky Haymond" w:date="2022-12-08T14:30:00Z">
              <w:del w:id="1754" w:author="Lynne Eckerle" w:date="2022-12-08T21:25:00Z">
                <w:r w:rsidRPr="00956C8F" w:rsidDel="001C0915">
                  <w:rPr>
                    <w:rFonts w:asciiTheme="majorHAnsi" w:hAnsiTheme="majorHAnsi"/>
                    <w:sz w:val="22"/>
                    <w:szCs w:val="22"/>
                  </w:rPr>
                  <w:delText>The work environment characteristics described here are representative of those an employee encounters while performing the essential functions of this job.  Reasonable accommodations may be made to enable individuals with disabilities to perform the essential functions.</w:delText>
                </w:r>
              </w:del>
            </w:ins>
          </w:p>
          <w:p w14:paraId="1E6C85DB" w14:textId="77777777" w:rsidR="00956CC2" w:rsidRPr="00E32303" w:rsidDel="001C0915" w:rsidRDefault="00733889">
            <w:pPr>
              <w:tabs>
                <w:tab w:val="left" w:pos="-720"/>
              </w:tabs>
              <w:suppressAutoHyphens/>
              <w:rPr>
                <w:del w:id="1755" w:author="Lynne Eckerle" w:date="2022-12-08T21:25:00Z"/>
                <w:rFonts w:ascii="Times New Roman" w:hAnsi="Times New Roman"/>
                <w:sz w:val="22"/>
                <w:szCs w:val="22"/>
              </w:rPr>
              <w:pPrChange w:id="1756" w:author="Lynne Eckerle" w:date="2022-12-08T21:25:00Z">
                <w:pPr>
                  <w:tabs>
                    <w:tab w:val="left" w:pos="2160"/>
                    <w:tab w:val="left" w:pos="5040"/>
                    <w:tab w:val="left" w:pos="6480"/>
                  </w:tabs>
                </w:pPr>
              </w:pPrChange>
            </w:pPr>
            <w:del w:id="1757" w:author="Lynne Eckerle" w:date="2022-12-08T21:25:00Z">
              <w:r w:rsidRPr="00E32303" w:rsidDel="001C0915">
                <w:rPr>
                  <w:rFonts w:ascii="Times New Roman" w:hAnsi="Times New Roman"/>
                  <w:sz w:val="22"/>
                  <w:szCs w:val="22"/>
                </w:rPr>
                <w:delText xml:space="preserve">The work environment characteristics described here are representative of those an employee encounters while performing the essential functions of this job.  Reasonable accommodations may be made to enable individuals with disabilities to perform the essential functions. </w:delText>
              </w:r>
            </w:del>
          </w:p>
        </w:tc>
      </w:tr>
      <w:tr w:rsidR="00D11178" w:rsidRPr="00E32303" w:rsidDel="001C0915" w14:paraId="70FAF493" w14:textId="77777777" w:rsidTr="00661736">
        <w:trPr>
          <w:del w:id="1758" w:author="Lynne Eckerle" w:date="2022-12-08T21:25:00Z"/>
        </w:trPr>
        <w:tc>
          <w:tcPr>
            <w:tcW w:w="1428" w:type="dxa"/>
          </w:tcPr>
          <w:p w14:paraId="79D77C23" w14:textId="77777777" w:rsidR="00D11178" w:rsidRPr="00E32303" w:rsidDel="001C0915" w:rsidRDefault="00D11178" w:rsidP="002F2AA6">
            <w:pPr>
              <w:tabs>
                <w:tab w:val="left" w:pos="-720"/>
              </w:tabs>
              <w:suppressAutoHyphens/>
              <w:rPr>
                <w:del w:id="1759" w:author="Lynne Eckerle" w:date="2022-12-08T21:25:00Z"/>
                <w:rFonts w:ascii="Times New Roman" w:hAnsi="Times New Roman"/>
                <w:b/>
                <w:spacing w:val="-2"/>
                <w:sz w:val="22"/>
                <w:szCs w:val="22"/>
              </w:rPr>
            </w:pPr>
            <w:del w:id="1760" w:author="Lynne Eckerle" w:date="2022-12-08T21:25:00Z">
              <w:r w:rsidRPr="00E32303" w:rsidDel="001C0915">
                <w:rPr>
                  <w:rFonts w:ascii="Times New Roman" w:hAnsi="Times New Roman"/>
                  <w:b/>
                  <w:spacing w:val="-2"/>
                  <w:sz w:val="22"/>
                  <w:szCs w:val="22"/>
                </w:rPr>
                <w:delText>Travel</w:delText>
              </w:r>
            </w:del>
          </w:p>
        </w:tc>
        <w:tc>
          <w:tcPr>
            <w:tcW w:w="9000" w:type="dxa"/>
            <w:gridSpan w:val="2"/>
          </w:tcPr>
          <w:p w14:paraId="5AC2321D" w14:textId="77777777" w:rsidR="00DB1188" w:rsidRPr="00E32303" w:rsidDel="001C0915" w:rsidRDefault="00733889">
            <w:pPr>
              <w:tabs>
                <w:tab w:val="left" w:pos="-720"/>
              </w:tabs>
              <w:suppressAutoHyphens/>
              <w:rPr>
                <w:del w:id="1761" w:author="Lynne Eckerle" w:date="2022-12-08T21:25:00Z"/>
                <w:rFonts w:ascii="Times New Roman" w:hAnsi="Times New Roman"/>
                <w:spacing w:val="-2"/>
                <w:sz w:val="22"/>
                <w:szCs w:val="22"/>
              </w:rPr>
              <w:pPrChange w:id="1762" w:author="Lynne Eckerle" w:date="2022-12-08T21:25:00Z">
                <w:pPr>
                  <w:tabs>
                    <w:tab w:val="left" w:pos="2160"/>
                    <w:tab w:val="left" w:pos="5040"/>
                    <w:tab w:val="left" w:pos="6480"/>
                  </w:tabs>
                </w:pPr>
              </w:pPrChange>
            </w:pPr>
            <w:del w:id="1763" w:author="Lynne Eckerle" w:date="2022-12-08T21:25:00Z">
              <w:r w:rsidRPr="00E32303" w:rsidDel="001C0915">
                <w:rPr>
                  <w:rFonts w:ascii="Times New Roman" w:hAnsi="Times New Roman"/>
                  <w:spacing w:val="-2"/>
                  <w:sz w:val="22"/>
                  <w:szCs w:val="22"/>
                </w:rPr>
                <w:delText>Normal travel as required for job duties, which may include but not limited to trainings, conferences, meetings, or general office errands.</w:delText>
              </w:r>
              <w:r w:rsidR="00DB1188" w:rsidRPr="00E32303" w:rsidDel="001C0915">
                <w:rPr>
                  <w:rFonts w:ascii="Times New Roman" w:hAnsi="Times New Roman"/>
                  <w:spacing w:val="-2"/>
                  <w:sz w:val="22"/>
                  <w:szCs w:val="22"/>
                </w:rPr>
                <w:delText xml:space="preserve"> </w:delText>
              </w:r>
            </w:del>
          </w:p>
          <w:p w14:paraId="670975D9" w14:textId="77777777" w:rsidR="00D11178" w:rsidRPr="00E32303" w:rsidDel="001C0915" w:rsidRDefault="00D11178">
            <w:pPr>
              <w:tabs>
                <w:tab w:val="left" w:pos="-720"/>
              </w:tabs>
              <w:suppressAutoHyphens/>
              <w:rPr>
                <w:del w:id="1764" w:author="Lynne Eckerle" w:date="2022-12-08T21:25:00Z"/>
                <w:rFonts w:ascii="Times New Roman" w:hAnsi="Times New Roman"/>
                <w:spacing w:val="-2"/>
                <w:sz w:val="22"/>
                <w:szCs w:val="22"/>
              </w:rPr>
              <w:pPrChange w:id="1765" w:author="Lynne Eckerle" w:date="2022-12-08T21:25:00Z">
                <w:pPr>
                  <w:tabs>
                    <w:tab w:val="left" w:pos="2160"/>
                    <w:tab w:val="left" w:pos="5040"/>
                    <w:tab w:val="left" w:pos="6480"/>
                  </w:tabs>
                </w:pPr>
              </w:pPrChange>
            </w:pPr>
          </w:p>
        </w:tc>
      </w:tr>
    </w:tbl>
    <w:p w14:paraId="66859713" w14:textId="77777777" w:rsidR="00852DE8" w:rsidRPr="00E32303" w:rsidDel="001C0915" w:rsidRDefault="00852DE8">
      <w:pPr>
        <w:tabs>
          <w:tab w:val="left" w:pos="-720"/>
        </w:tabs>
        <w:suppressAutoHyphens/>
        <w:rPr>
          <w:del w:id="1766" w:author="Lynne Eckerle" w:date="2022-12-08T21:25:00Z"/>
          <w:spacing w:val="-3"/>
          <w:sz w:val="28"/>
          <w:szCs w:val="28"/>
        </w:rPr>
        <w:pPrChange w:id="1767" w:author="Lynne Eckerle" w:date="2022-12-08T21:25:00Z">
          <w:pPr>
            <w:pStyle w:val="Heading2"/>
          </w:pPr>
        </w:pPrChange>
      </w:pPr>
    </w:p>
    <w:p w14:paraId="2E018E7E" w14:textId="77777777" w:rsidR="00CE1FF1" w:rsidRPr="00E32303" w:rsidDel="001C0915" w:rsidRDefault="00896635">
      <w:pPr>
        <w:tabs>
          <w:tab w:val="left" w:pos="-720"/>
        </w:tabs>
        <w:suppressAutoHyphens/>
        <w:rPr>
          <w:del w:id="1768" w:author="Lynne Eckerle" w:date="2022-12-08T21:25:00Z"/>
          <w:rFonts w:ascii="Times New Roman" w:hAnsi="Times New Roman"/>
          <w:sz w:val="22"/>
          <w:szCs w:val="22"/>
        </w:rPr>
        <w:pPrChange w:id="1769" w:author="Lynne Eckerle" w:date="2022-12-08T21:25:00Z">
          <w:pPr/>
        </w:pPrChange>
      </w:pPr>
      <w:del w:id="1770" w:author="Lynne Eckerle" w:date="2022-12-08T21:25:00Z">
        <w:r w:rsidRPr="00E32303" w:rsidDel="001C0915">
          <w:rPr>
            <w:rFonts w:ascii="Times New Roman" w:hAnsi="Times New Roman"/>
            <w:sz w:val="22"/>
            <w:szCs w:val="22"/>
          </w:rPr>
          <w:delText>I have read and unde</w:delText>
        </w:r>
        <w:r w:rsidR="00511034" w:rsidRPr="00E32303" w:rsidDel="001C0915">
          <w:rPr>
            <w:rFonts w:ascii="Times New Roman" w:hAnsi="Times New Roman"/>
            <w:sz w:val="22"/>
            <w:szCs w:val="22"/>
          </w:rPr>
          <w:delText xml:space="preserve">rstand the responsibilities and </w:delText>
        </w:r>
        <w:r w:rsidRPr="00E32303" w:rsidDel="001C0915">
          <w:rPr>
            <w:rFonts w:ascii="Times New Roman" w:hAnsi="Times New Roman"/>
            <w:sz w:val="22"/>
            <w:szCs w:val="22"/>
          </w:rPr>
          <w:delText>requirements of my job description.</w:delText>
        </w:r>
      </w:del>
    </w:p>
    <w:p w14:paraId="0CC44268" w14:textId="77777777" w:rsidR="00896635" w:rsidRPr="00E32303" w:rsidDel="001C0915" w:rsidRDefault="00896635">
      <w:pPr>
        <w:tabs>
          <w:tab w:val="left" w:pos="-720"/>
        </w:tabs>
        <w:suppressAutoHyphens/>
        <w:rPr>
          <w:del w:id="1771" w:author="Lynne Eckerle" w:date="2022-12-08T21:25:00Z"/>
          <w:rFonts w:ascii="Times New Roman" w:hAnsi="Times New Roman"/>
          <w:sz w:val="22"/>
          <w:szCs w:val="22"/>
        </w:rPr>
        <w:pPrChange w:id="1772" w:author="Lynne Eckerle" w:date="2022-12-08T21:25:00Z">
          <w:pPr/>
        </w:pPrChange>
      </w:pPr>
    </w:p>
    <w:p w14:paraId="60343FF5" w14:textId="77777777" w:rsidR="00896635" w:rsidRPr="00E32303" w:rsidDel="001C0915" w:rsidRDefault="00896635">
      <w:pPr>
        <w:tabs>
          <w:tab w:val="left" w:pos="-720"/>
        </w:tabs>
        <w:suppressAutoHyphens/>
        <w:rPr>
          <w:del w:id="1773" w:author="Lynne Eckerle" w:date="2022-12-08T21:25:00Z"/>
          <w:rFonts w:ascii="Times New Roman" w:hAnsi="Times New Roman"/>
          <w:sz w:val="22"/>
          <w:szCs w:val="22"/>
        </w:rPr>
        <w:pPrChange w:id="1774" w:author="Lynne Eckerle" w:date="2022-12-08T21:25:00Z">
          <w:pPr/>
        </w:pPrChange>
      </w:pPr>
    </w:p>
    <w:p w14:paraId="4F869257" w14:textId="77777777" w:rsidR="00896635" w:rsidRPr="00E32303" w:rsidDel="001C0915" w:rsidRDefault="00896635">
      <w:pPr>
        <w:tabs>
          <w:tab w:val="left" w:pos="-720"/>
        </w:tabs>
        <w:suppressAutoHyphens/>
        <w:rPr>
          <w:del w:id="1775" w:author="Lynne Eckerle" w:date="2022-12-08T21:25:00Z"/>
        </w:rPr>
        <w:pPrChange w:id="1776" w:author="Lynne Eckerle" w:date="2022-12-08T21:25:00Z">
          <w:pPr>
            <w:pStyle w:val="NoSpacing"/>
          </w:pPr>
        </w:pPrChange>
      </w:pPr>
      <w:del w:id="1777" w:author="Lynne Eckerle" w:date="2022-12-08T21:25:00Z">
        <w:r w:rsidRPr="00E32303" w:rsidDel="001C0915">
          <w:delText>___________________________</w:delText>
        </w:r>
      </w:del>
    </w:p>
    <w:p w14:paraId="78A8E280" w14:textId="77777777" w:rsidR="00896635" w:rsidRPr="00E32303" w:rsidDel="001C0915" w:rsidRDefault="00896635">
      <w:pPr>
        <w:tabs>
          <w:tab w:val="left" w:pos="-720"/>
        </w:tabs>
        <w:suppressAutoHyphens/>
        <w:rPr>
          <w:del w:id="1778" w:author="Lynne Eckerle" w:date="2022-12-08T21:25:00Z"/>
          <w:rFonts w:ascii="Times New Roman" w:hAnsi="Times New Roman"/>
          <w:sz w:val="22"/>
          <w:szCs w:val="22"/>
        </w:rPr>
        <w:pPrChange w:id="1779" w:author="Lynne Eckerle" w:date="2022-12-08T21:25:00Z">
          <w:pPr>
            <w:pStyle w:val="NoSpacing"/>
          </w:pPr>
        </w:pPrChange>
      </w:pPr>
      <w:del w:id="1780" w:author="Lynne Eckerle" w:date="2022-12-08T21:25:00Z">
        <w:r w:rsidRPr="00E32303" w:rsidDel="001C0915">
          <w:rPr>
            <w:rFonts w:ascii="Times New Roman" w:hAnsi="Times New Roman"/>
            <w:sz w:val="22"/>
            <w:szCs w:val="22"/>
          </w:rPr>
          <w:delText>Employee Signature</w:delText>
        </w:r>
        <w:r w:rsidRPr="00E32303" w:rsidDel="001C0915">
          <w:rPr>
            <w:rFonts w:ascii="Times New Roman" w:hAnsi="Times New Roman"/>
            <w:sz w:val="22"/>
            <w:szCs w:val="22"/>
          </w:rPr>
          <w:tab/>
        </w:r>
        <w:r w:rsidRPr="00E32303" w:rsidDel="001C0915">
          <w:rPr>
            <w:rFonts w:ascii="Times New Roman" w:hAnsi="Times New Roman"/>
            <w:sz w:val="22"/>
            <w:szCs w:val="22"/>
          </w:rPr>
          <w:tab/>
          <w:delText>Date</w:delText>
        </w:r>
      </w:del>
    </w:p>
    <w:p w14:paraId="020652F9" w14:textId="77777777" w:rsidR="00896635" w:rsidRPr="00E32303" w:rsidDel="001C0915" w:rsidRDefault="00896635">
      <w:pPr>
        <w:tabs>
          <w:tab w:val="left" w:pos="-720"/>
        </w:tabs>
        <w:suppressAutoHyphens/>
        <w:rPr>
          <w:del w:id="1781" w:author="Lynne Eckerle" w:date="2022-12-08T21:25:00Z"/>
          <w:rFonts w:ascii="Times New Roman" w:hAnsi="Times New Roman"/>
          <w:sz w:val="22"/>
          <w:szCs w:val="22"/>
        </w:rPr>
        <w:pPrChange w:id="1782" w:author="Lynne Eckerle" w:date="2022-12-08T21:25:00Z">
          <w:pPr>
            <w:pStyle w:val="NoSpacing"/>
          </w:pPr>
        </w:pPrChange>
      </w:pPr>
    </w:p>
    <w:p w14:paraId="47A9C158" w14:textId="77777777" w:rsidR="00896635" w:rsidRPr="00E32303" w:rsidDel="001C0915" w:rsidRDefault="00896635">
      <w:pPr>
        <w:tabs>
          <w:tab w:val="left" w:pos="-720"/>
        </w:tabs>
        <w:suppressAutoHyphens/>
        <w:rPr>
          <w:del w:id="1783" w:author="Lynne Eckerle" w:date="2022-12-08T21:25:00Z"/>
          <w:rFonts w:ascii="Times New Roman" w:hAnsi="Times New Roman"/>
          <w:sz w:val="22"/>
          <w:szCs w:val="22"/>
        </w:rPr>
        <w:pPrChange w:id="1784" w:author="Lynne Eckerle" w:date="2022-12-08T21:25:00Z">
          <w:pPr>
            <w:pStyle w:val="NoSpacing"/>
          </w:pPr>
        </w:pPrChange>
      </w:pPr>
    </w:p>
    <w:p w14:paraId="566B3139" w14:textId="77777777" w:rsidR="00896635" w:rsidRPr="00E32303" w:rsidDel="001C0915" w:rsidRDefault="00896635">
      <w:pPr>
        <w:tabs>
          <w:tab w:val="left" w:pos="-720"/>
        </w:tabs>
        <w:suppressAutoHyphens/>
        <w:rPr>
          <w:del w:id="1785" w:author="Lynne Eckerle" w:date="2022-12-08T21:25:00Z"/>
          <w:rFonts w:ascii="Times New Roman" w:hAnsi="Times New Roman"/>
          <w:sz w:val="22"/>
          <w:szCs w:val="22"/>
        </w:rPr>
        <w:pPrChange w:id="1786" w:author="Lynne Eckerle" w:date="2022-12-08T21:25:00Z">
          <w:pPr>
            <w:pStyle w:val="NoSpacing"/>
          </w:pPr>
        </w:pPrChange>
      </w:pPr>
    </w:p>
    <w:p w14:paraId="694C49E5" w14:textId="77777777" w:rsidR="00896635" w:rsidRPr="00E32303" w:rsidDel="001C0915" w:rsidRDefault="00896635">
      <w:pPr>
        <w:tabs>
          <w:tab w:val="left" w:pos="-720"/>
        </w:tabs>
        <w:suppressAutoHyphens/>
        <w:rPr>
          <w:del w:id="1787" w:author="Lynne Eckerle" w:date="2022-12-08T21:25:00Z"/>
          <w:rFonts w:ascii="Times New Roman" w:hAnsi="Times New Roman"/>
          <w:sz w:val="22"/>
          <w:szCs w:val="22"/>
        </w:rPr>
        <w:pPrChange w:id="1788" w:author="Lynne Eckerle" w:date="2022-12-08T21:25:00Z">
          <w:pPr>
            <w:pStyle w:val="NoSpacing"/>
          </w:pPr>
        </w:pPrChange>
      </w:pPr>
      <w:del w:id="1789" w:author="Lynne Eckerle" w:date="2022-12-08T21:25:00Z">
        <w:r w:rsidRPr="00E32303" w:rsidDel="001C0915">
          <w:rPr>
            <w:rFonts w:ascii="Times New Roman" w:hAnsi="Times New Roman"/>
            <w:sz w:val="22"/>
            <w:szCs w:val="22"/>
          </w:rPr>
          <w:delText>_________________________________</w:delText>
        </w:r>
      </w:del>
    </w:p>
    <w:p w14:paraId="2EBBCF80" w14:textId="77777777" w:rsidR="00E23BDD" w:rsidRPr="0093059D" w:rsidRDefault="00896635" w:rsidP="00E23BDD">
      <w:pPr>
        <w:tabs>
          <w:tab w:val="left" w:pos="-720"/>
        </w:tabs>
        <w:suppressAutoHyphens/>
        <w:rPr>
          <w:ins w:id="1790" w:author="Lynne Eckerle" w:date="2022-12-08T21:27:00Z"/>
          <w:rFonts w:ascii="Times New Roman" w:hAnsi="Times New Roman"/>
          <w:b/>
          <w:spacing w:val="-2"/>
          <w:szCs w:val="24"/>
        </w:rPr>
      </w:pPr>
      <w:del w:id="1791" w:author="Lynne Eckerle" w:date="2022-12-08T21:25:00Z">
        <w:r w:rsidRPr="00E32303" w:rsidDel="001C0915">
          <w:rPr>
            <w:rFonts w:ascii="Times New Roman" w:hAnsi="Times New Roman"/>
            <w:sz w:val="22"/>
            <w:szCs w:val="22"/>
          </w:rPr>
          <w:delText>Supervisor Signature</w:delText>
        </w:r>
        <w:r w:rsidRPr="00E32303" w:rsidDel="001C0915">
          <w:rPr>
            <w:rFonts w:ascii="Times New Roman" w:hAnsi="Times New Roman"/>
            <w:sz w:val="22"/>
            <w:szCs w:val="22"/>
          </w:rPr>
          <w:tab/>
        </w:r>
        <w:r w:rsidRPr="00E32303" w:rsidDel="001C0915">
          <w:rPr>
            <w:rFonts w:ascii="Times New Roman" w:hAnsi="Times New Roman"/>
            <w:sz w:val="22"/>
            <w:szCs w:val="22"/>
          </w:rPr>
          <w:tab/>
          <w:delText>Date</w:delText>
        </w:r>
      </w:del>
      <w:ins w:id="1792" w:author="Lynne Eckerle" w:date="2022-12-08T21:27:00Z">
        <w:r w:rsidR="00E23BDD" w:rsidRPr="00E23BDD">
          <w:rPr>
            <w:rFonts w:ascii="Times New Roman" w:hAnsi="Times New Roman"/>
            <w:b/>
            <w:spacing w:val="-2"/>
            <w:szCs w:val="24"/>
          </w:rPr>
          <w:t xml:space="preserve"> </w:t>
        </w:r>
        <w:r w:rsidR="00E23BDD" w:rsidRPr="0093059D">
          <w:rPr>
            <w:rFonts w:ascii="Times New Roman" w:hAnsi="Times New Roman"/>
            <w:b/>
            <w:spacing w:val="-2"/>
            <w:szCs w:val="24"/>
          </w:rPr>
          <w:t>Thrive Alliance</w:t>
        </w:r>
        <w:r w:rsidR="00E23BDD" w:rsidRPr="0093059D">
          <w:rPr>
            <w:rFonts w:ascii="Times New Roman" w:hAnsi="Times New Roman"/>
            <w:b/>
            <w:spacing w:val="-2"/>
            <w:szCs w:val="24"/>
          </w:rPr>
          <w:tab/>
        </w:r>
        <w:r w:rsidR="00E23BDD" w:rsidRPr="0093059D">
          <w:rPr>
            <w:rFonts w:ascii="Times New Roman" w:hAnsi="Times New Roman"/>
            <w:b/>
            <w:spacing w:val="-2"/>
            <w:szCs w:val="24"/>
          </w:rPr>
          <w:tab/>
        </w:r>
        <w:r w:rsidR="00E23BDD" w:rsidRPr="0093059D">
          <w:rPr>
            <w:rFonts w:ascii="Times New Roman" w:hAnsi="Times New Roman"/>
            <w:b/>
            <w:spacing w:val="-2"/>
            <w:szCs w:val="24"/>
          </w:rPr>
          <w:tab/>
        </w:r>
        <w:r w:rsidR="00E23BDD" w:rsidRPr="0093059D">
          <w:rPr>
            <w:rFonts w:ascii="Times New Roman" w:hAnsi="Times New Roman"/>
            <w:b/>
            <w:spacing w:val="-2"/>
            <w:szCs w:val="24"/>
          </w:rPr>
          <w:tab/>
        </w:r>
        <w:r w:rsidR="00E23BDD" w:rsidRPr="0093059D">
          <w:rPr>
            <w:rFonts w:ascii="Times New Roman" w:hAnsi="Times New Roman"/>
            <w:b/>
            <w:spacing w:val="-2"/>
            <w:szCs w:val="24"/>
          </w:rPr>
          <w:tab/>
        </w:r>
        <w:r w:rsidR="00E23BDD" w:rsidRPr="0093059D">
          <w:rPr>
            <w:rFonts w:ascii="Times New Roman" w:hAnsi="Times New Roman"/>
            <w:b/>
            <w:spacing w:val="-2"/>
            <w:szCs w:val="24"/>
          </w:rPr>
          <w:tab/>
        </w:r>
        <w:r w:rsidR="00E23BDD" w:rsidRPr="0093059D">
          <w:rPr>
            <w:rFonts w:ascii="Times New Roman" w:hAnsi="Times New Roman"/>
            <w:b/>
            <w:spacing w:val="-2"/>
            <w:szCs w:val="24"/>
          </w:rPr>
          <w:tab/>
        </w:r>
        <w:r w:rsidR="00E23BDD" w:rsidRPr="0093059D">
          <w:rPr>
            <w:rFonts w:ascii="Times New Roman" w:hAnsi="Times New Roman"/>
            <w:b/>
            <w:spacing w:val="-2"/>
            <w:szCs w:val="24"/>
          </w:rPr>
          <w:tab/>
          <w:t>Job Description</w:t>
        </w:r>
      </w:ins>
    </w:p>
    <w:p w14:paraId="76143E42" w14:textId="77777777" w:rsidR="00E23BDD" w:rsidRPr="0093059D" w:rsidRDefault="00E23BDD" w:rsidP="00E23BDD">
      <w:pPr>
        <w:tabs>
          <w:tab w:val="left" w:pos="-720"/>
        </w:tabs>
        <w:suppressAutoHyphens/>
        <w:rPr>
          <w:ins w:id="1793" w:author="Lynne Eckerle" w:date="2022-12-08T21:27:00Z"/>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
        <w:gridCol w:w="5754"/>
        <w:gridCol w:w="3246"/>
      </w:tblGrid>
      <w:tr w:rsidR="00E23BDD" w:rsidRPr="0093059D" w14:paraId="59E00678" w14:textId="77777777" w:rsidTr="009B2BF4">
        <w:trPr>
          <w:ins w:id="1794" w:author="Lynne Eckerle" w:date="2022-12-08T21:27:00Z"/>
        </w:trPr>
        <w:tc>
          <w:tcPr>
            <w:tcW w:w="1428" w:type="dxa"/>
          </w:tcPr>
          <w:p w14:paraId="01A5653D" w14:textId="77777777" w:rsidR="00E23BDD" w:rsidRPr="0093059D" w:rsidRDefault="00E23BDD" w:rsidP="009B2BF4">
            <w:pPr>
              <w:tabs>
                <w:tab w:val="left" w:pos="-720"/>
              </w:tabs>
              <w:suppressAutoHyphens/>
              <w:rPr>
                <w:ins w:id="1795" w:author="Lynne Eckerle" w:date="2022-12-08T21:27:00Z"/>
                <w:rFonts w:ascii="Times New Roman" w:hAnsi="Times New Roman"/>
                <w:b/>
                <w:spacing w:val="-2"/>
                <w:sz w:val="22"/>
                <w:szCs w:val="22"/>
              </w:rPr>
            </w:pPr>
            <w:ins w:id="1796" w:author="Lynne Eckerle" w:date="2022-12-08T21:27:00Z">
              <w:r w:rsidRPr="0093059D">
                <w:rPr>
                  <w:rFonts w:ascii="Times New Roman" w:hAnsi="Times New Roman"/>
                  <w:b/>
                  <w:spacing w:val="-2"/>
                  <w:sz w:val="22"/>
                  <w:szCs w:val="22"/>
                </w:rPr>
                <w:t>Title</w:t>
              </w:r>
            </w:ins>
          </w:p>
        </w:tc>
        <w:tc>
          <w:tcPr>
            <w:tcW w:w="5754" w:type="dxa"/>
          </w:tcPr>
          <w:p w14:paraId="412980FE" w14:textId="77777777" w:rsidR="00E23BDD" w:rsidRPr="0093059D" w:rsidRDefault="00E23BDD" w:rsidP="009B2BF4">
            <w:pPr>
              <w:tabs>
                <w:tab w:val="left" w:pos="-720"/>
              </w:tabs>
              <w:suppressAutoHyphens/>
              <w:rPr>
                <w:ins w:id="1797" w:author="Lynne Eckerle" w:date="2022-12-08T21:27:00Z"/>
                <w:rFonts w:ascii="Times New Roman" w:hAnsi="Times New Roman"/>
                <w:spacing w:val="-2"/>
                <w:sz w:val="22"/>
                <w:szCs w:val="22"/>
              </w:rPr>
            </w:pPr>
            <w:ins w:id="1798" w:author="Lynne Eckerle" w:date="2022-12-08T21:27:00Z">
              <w:r w:rsidRPr="0093059D">
                <w:rPr>
                  <w:rFonts w:ascii="Times New Roman" w:hAnsi="Times New Roman"/>
                  <w:sz w:val="22"/>
                  <w:szCs w:val="22"/>
                </w:rPr>
                <w:t xml:space="preserve">First Steps – South East Eligibility Determination Team Support </w:t>
              </w:r>
            </w:ins>
            <w:ins w:id="1799" w:author="Lynne Eckerle" w:date="2022-12-09T06:01:00Z">
              <w:r w:rsidR="002F2AA6">
                <w:rPr>
                  <w:rFonts w:ascii="Times New Roman" w:hAnsi="Times New Roman"/>
                  <w:sz w:val="22"/>
                  <w:szCs w:val="22"/>
                </w:rPr>
                <w:t>Specialist</w:t>
              </w:r>
            </w:ins>
          </w:p>
        </w:tc>
        <w:tc>
          <w:tcPr>
            <w:tcW w:w="3246" w:type="dxa"/>
          </w:tcPr>
          <w:p w14:paraId="70467414" w14:textId="77777777" w:rsidR="00E23BDD" w:rsidRPr="0093059D" w:rsidRDefault="00E23BDD" w:rsidP="009B2BF4">
            <w:pPr>
              <w:tabs>
                <w:tab w:val="left" w:pos="-720"/>
              </w:tabs>
              <w:suppressAutoHyphens/>
              <w:rPr>
                <w:ins w:id="1800" w:author="Lynne Eckerle" w:date="2022-12-08T21:27:00Z"/>
                <w:rFonts w:ascii="Times New Roman" w:hAnsi="Times New Roman"/>
                <w:b/>
                <w:spacing w:val="-2"/>
                <w:sz w:val="22"/>
                <w:szCs w:val="22"/>
              </w:rPr>
            </w:pPr>
            <w:ins w:id="1801" w:author="Lynne Eckerle" w:date="2022-12-08T21:27:00Z">
              <w:r w:rsidRPr="0093059D">
                <w:rPr>
                  <w:rFonts w:ascii="Times New Roman" w:hAnsi="Times New Roman"/>
                  <w:b/>
                  <w:spacing w:val="-2"/>
                  <w:sz w:val="22"/>
                  <w:szCs w:val="22"/>
                </w:rPr>
                <w:t>Temporary</w:t>
              </w:r>
            </w:ins>
          </w:p>
        </w:tc>
      </w:tr>
      <w:tr w:rsidR="00E23BDD" w:rsidRPr="0093059D" w14:paraId="4AF27F9F" w14:textId="77777777" w:rsidTr="009B2BF4">
        <w:trPr>
          <w:ins w:id="1802" w:author="Lynne Eckerle" w:date="2022-12-08T21:27:00Z"/>
        </w:trPr>
        <w:tc>
          <w:tcPr>
            <w:tcW w:w="1428" w:type="dxa"/>
          </w:tcPr>
          <w:p w14:paraId="02651652" w14:textId="77777777" w:rsidR="00E23BDD" w:rsidRPr="0093059D" w:rsidRDefault="00E23BDD" w:rsidP="009B2BF4">
            <w:pPr>
              <w:tabs>
                <w:tab w:val="left" w:pos="-720"/>
              </w:tabs>
              <w:suppressAutoHyphens/>
              <w:rPr>
                <w:ins w:id="1803" w:author="Lynne Eckerle" w:date="2022-12-08T21:27:00Z"/>
                <w:rFonts w:ascii="Times New Roman" w:hAnsi="Times New Roman"/>
                <w:b/>
                <w:spacing w:val="-2"/>
                <w:sz w:val="22"/>
                <w:szCs w:val="22"/>
              </w:rPr>
            </w:pPr>
            <w:ins w:id="1804" w:author="Lynne Eckerle" w:date="2022-12-08T21:27:00Z">
              <w:r w:rsidRPr="0093059D">
                <w:rPr>
                  <w:rFonts w:ascii="Times New Roman" w:hAnsi="Times New Roman"/>
                  <w:b/>
                  <w:spacing w:val="-2"/>
                  <w:sz w:val="22"/>
                  <w:szCs w:val="22"/>
                </w:rPr>
                <w:t>Reports to</w:t>
              </w:r>
            </w:ins>
          </w:p>
          <w:p w14:paraId="7B15EA67" w14:textId="77777777" w:rsidR="00E23BDD" w:rsidRPr="0093059D" w:rsidRDefault="00E23BDD" w:rsidP="009B2BF4">
            <w:pPr>
              <w:tabs>
                <w:tab w:val="left" w:pos="-720"/>
              </w:tabs>
              <w:suppressAutoHyphens/>
              <w:rPr>
                <w:ins w:id="1805" w:author="Lynne Eckerle" w:date="2022-12-08T21:27:00Z"/>
                <w:rFonts w:ascii="Times New Roman" w:hAnsi="Times New Roman"/>
                <w:b/>
                <w:spacing w:val="-2"/>
                <w:sz w:val="22"/>
                <w:szCs w:val="22"/>
              </w:rPr>
            </w:pPr>
          </w:p>
        </w:tc>
        <w:tc>
          <w:tcPr>
            <w:tcW w:w="5754" w:type="dxa"/>
          </w:tcPr>
          <w:p w14:paraId="12CE6E7B" w14:textId="77777777" w:rsidR="00E23BDD" w:rsidRPr="0093059D" w:rsidRDefault="00E23BDD" w:rsidP="009B2BF4">
            <w:pPr>
              <w:tabs>
                <w:tab w:val="left" w:pos="-720"/>
              </w:tabs>
              <w:suppressAutoHyphens/>
              <w:rPr>
                <w:ins w:id="1806" w:author="Lynne Eckerle" w:date="2022-12-08T21:27:00Z"/>
                <w:rFonts w:ascii="Times New Roman" w:hAnsi="Times New Roman"/>
                <w:spacing w:val="-2"/>
                <w:sz w:val="22"/>
                <w:szCs w:val="22"/>
              </w:rPr>
            </w:pPr>
            <w:ins w:id="1807" w:author="Lynne Eckerle" w:date="2022-12-08T21:27:00Z">
              <w:r w:rsidRPr="0093059D">
                <w:rPr>
                  <w:rFonts w:ascii="Times New Roman" w:hAnsi="Times New Roman"/>
                  <w:spacing w:val="-2"/>
                  <w:sz w:val="22"/>
                  <w:szCs w:val="22"/>
                </w:rPr>
                <w:t>First Steps – South East SPOE Supervisor</w:t>
              </w:r>
            </w:ins>
          </w:p>
        </w:tc>
        <w:tc>
          <w:tcPr>
            <w:tcW w:w="3246" w:type="dxa"/>
          </w:tcPr>
          <w:p w14:paraId="14710EDF" w14:textId="77777777" w:rsidR="00E23BDD" w:rsidRPr="0093059D" w:rsidRDefault="00E23BDD" w:rsidP="009B2BF4">
            <w:pPr>
              <w:tabs>
                <w:tab w:val="left" w:pos="-720"/>
              </w:tabs>
              <w:suppressAutoHyphens/>
              <w:rPr>
                <w:ins w:id="1808" w:author="Lynne Eckerle" w:date="2022-12-08T21:27:00Z"/>
                <w:rFonts w:ascii="Times New Roman" w:hAnsi="Times New Roman"/>
                <w:spacing w:val="-2"/>
                <w:sz w:val="22"/>
                <w:szCs w:val="22"/>
              </w:rPr>
            </w:pPr>
            <w:ins w:id="1809" w:author="Lynne Eckerle" w:date="2022-12-08T21:27:00Z">
              <w:r w:rsidRPr="0093059D">
                <w:rPr>
                  <w:rFonts w:ascii="Times New Roman" w:hAnsi="Times New Roman"/>
                  <w:b/>
                  <w:spacing w:val="-2"/>
                  <w:sz w:val="22"/>
                  <w:szCs w:val="22"/>
                </w:rPr>
                <w:t>Date last revised:</w:t>
              </w:r>
            </w:ins>
          </w:p>
          <w:p w14:paraId="50543E9A" w14:textId="77777777" w:rsidR="00E23BDD" w:rsidRPr="0093059D" w:rsidRDefault="00E23BDD" w:rsidP="009B2BF4">
            <w:pPr>
              <w:tabs>
                <w:tab w:val="left" w:pos="-720"/>
              </w:tabs>
              <w:suppressAutoHyphens/>
              <w:rPr>
                <w:ins w:id="1810" w:author="Lynne Eckerle" w:date="2022-12-08T21:27:00Z"/>
                <w:rFonts w:ascii="Times New Roman" w:hAnsi="Times New Roman"/>
                <w:spacing w:val="-2"/>
                <w:sz w:val="22"/>
                <w:szCs w:val="22"/>
              </w:rPr>
            </w:pPr>
            <w:ins w:id="1811" w:author="Lynne Eckerle" w:date="2022-12-08T21:27:00Z">
              <w:r w:rsidRPr="0093059D">
                <w:rPr>
                  <w:rFonts w:ascii="Times New Roman" w:hAnsi="Times New Roman"/>
                  <w:spacing w:val="-2"/>
                  <w:sz w:val="22"/>
                  <w:szCs w:val="22"/>
                </w:rPr>
                <w:t>November 2013</w:t>
              </w:r>
            </w:ins>
          </w:p>
        </w:tc>
      </w:tr>
      <w:tr w:rsidR="00E23BDD" w:rsidRPr="0093059D" w14:paraId="29BFA119" w14:textId="77777777" w:rsidTr="009B2BF4">
        <w:trPr>
          <w:ins w:id="1812" w:author="Lynne Eckerle" w:date="2022-12-08T21:27:00Z"/>
        </w:trPr>
        <w:tc>
          <w:tcPr>
            <w:tcW w:w="1428" w:type="dxa"/>
          </w:tcPr>
          <w:p w14:paraId="5416E342" w14:textId="77777777" w:rsidR="00E23BDD" w:rsidRPr="0093059D" w:rsidRDefault="00E23BDD" w:rsidP="009B2BF4">
            <w:pPr>
              <w:tabs>
                <w:tab w:val="left" w:pos="-720"/>
              </w:tabs>
              <w:suppressAutoHyphens/>
              <w:rPr>
                <w:ins w:id="1813" w:author="Lynne Eckerle" w:date="2022-12-08T21:27:00Z"/>
                <w:rFonts w:ascii="Times New Roman" w:hAnsi="Times New Roman"/>
                <w:b/>
                <w:spacing w:val="-2"/>
                <w:sz w:val="22"/>
                <w:szCs w:val="22"/>
              </w:rPr>
            </w:pPr>
            <w:ins w:id="1814" w:author="Lynne Eckerle" w:date="2022-12-08T21:27:00Z">
              <w:r w:rsidRPr="0093059D">
                <w:rPr>
                  <w:rFonts w:ascii="Times New Roman" w:hAnsi="Times New Roman"/>
                  <w:b/>
                  <w:spacing w:val="-2"/>
                  <w:sz w:val="22"/>
                  <w:szCs w:val="22"/>
                </w:rPr>
                <w:t>Supervises</w:t>
              </w:r>
            </w:ins>
          </w:p>
          <w:p w14:paraId="0D19356B" w14:textId="77777777" w:rsidR="00E23BDD" w:rsidRPr="0093059D" w:rsidRDefault="00E23BDD" w:rsidP="009B2BF4">
            <w:pPr>
              <w:tabs>
                <w:tab w:val="left" w:pos="-720"/>
              </w:tabs>
              <w:suppressAutoHyphens/>
              <w:rPr>
                <w:ins w:id="1815" w:author="Lynne Eckerle" w:date="2022-12-08T21:27:00Z"/>
                <w:rFonts w:ascii="Times New Roman" w:hAnsi="Times New Roman"/>
                <w:b/>
                <w:spacing w:val="-2"/>
                <w:sz w:val="22"/>
                <w:szCs w:val="22"/>
              </w:rPr>
            </w:pPr>
          </w:p>
        </w:tc>
        <w:tc>
          <w:tcPr>
            <w:tcW w:w="9000" w:type="dxa"/>
            <w:gridSpan w:val="2"/>
          </w:tcPr>
          <w:p w14:paraId="1B230691" w14:textId="77777777" w:rsidR="00E23BDD" w:rsidRPr="0093059D" w:rsidRDefault="00E23BDD" w:rsidP="009B2BF4">
            <w:pPr>
              <w:tabs>
                <w:tab w:val="left" w:pos="-720"/>
              </w:tabs>
              <w:suppressAutoHyphens/>
              <w:rPr>
                <w:ins w:id="1816" w:author="Lynne Eckerle" w:date="2022-12-08T21:27:00Z"/>
                <w:rFonts w:ascii="Times New Roman" w:hAnsi="Times New Roman"/>
                <w:spacing w:val="-2"/>
                <w:sz w:val="22"/>
                <w:szCs w:val="22"/>
              </w:rPr>
            </w:pPr>
            <w:ins w:id="1817" w:author="Lynne Eckerle" w:date="2022-12-08T21:27:00Z">
              <w:r w:rsidRPr="0093059D">
                <w:rPr>
                  <w:rFonts w:ascii="Times New Roman" w:hAnsi="Times New Roman"/>
                  <w:sz w:val="22"/>
                  <w:szCs w:val="22"/>
                </w:rPr>
                <w:t>None</w:t>
              </w:r>
            </w:ins>
          </w:p>
        </w:tc>
      </w:tr>
      <w:tr w:rsidR="00E23BDD" w:rsidRPr="0093059D" w14:paraId="436E01E4" w14:textId="77777777" w:rsidTr="009B2BF4">
        <w:trPr>
          <w:ins w:id="1818" w:author="Lynne Eckerle" w:date="2022-12-08T21:27:00Z"/>
        </w:trPr>
        <w:tc>
          <w:tcPr>
            <w:tcW w:w="1428" w:type="dxa"/>
          </w:tcPr>
          <w:p w14:paraId="37940D4E" w14:textId="77777777" w:rsidR="00E23BDD" w:rsidRPr="0093059D" w:rsidRDefault="00E23BDD" w:rsidP="009B2BF4">
            <w:pPr>
              <w:tabs>
                <w:tab w:val="left" w:pos="-720"/>
              </w:tabs>
              <w:suppressAutoHyphens/>
              <w:rPr>
                <w:ins w:id="1819" w:author="Lynne Eckerle" w:date="2022-12-08T21:27:00Z"/>
                <w:rFonts w:ascii="Times New Roman" w:hAnsi="Times New Roman"/>
                <w:b/>
                <w:spacing w:val="-2"/>
                <w:sz w:val="22"/>
                <w:szCs w:val="22"/>
              </w:rPr>
            </w:pPr>
            <w:ins w:id="1820" w:author="Lynne Eckerle" w:date="2022-12-08T21:27:00Z">
              <w:r w:rsidRPr="0093059D">
                <w:rPr>
                  <w:rFonts w:ascii="Times New Roman" w:hAnsi="Times New Roman"/>
                  <w:b/>
                  <w:spacing w:val="-2"/>
                  <w:sz w:val="22"/>
                  <w:szCs w:val="22"/>
                </w:rPr>
                <w:t>Summary</w:t>
              </w:r>
            </w:ins>
          </w:p>
          <w:p w14:paraId="45CF3F47" w14:textId="77777777" w:rsidR="00E23BDD" w:rsidRPr="0093059D" w:rsidRDefault="00E23BDD" w:rsidP="009B2BF4">
            <w:pPr>
              <w:tabs>
                <w:tab w:val="left" w:pos="-720"/>
              </w:tabs>
              <w:suppressAutoHyphens/>
              <w:rPr>
                <w:ins w:id="1821" w:author="Lynne Eckerle" w:date="2022-12-08T21:27:00Z"/>
                <w:rFonts w:ascii="Times New Roman" w:hAnsi="Times New Roman"/>
                <w:b/>
                <w:spacing w:val="-2"/>
                <w:sz w:val="22"/>
                <w:szCs w:val="22"/>
              </w:rPr>
            </w:pPr>
          </w:p>
        </w:tc>
        <w:tc>
          <w:tcPr>
            <w:tcW w:w="9000" w:type="dxa"/>
            <w:gridSpan w:val="2"/>
          </w:tcPr>
          <w:p w14:paraId="3ABB6DBF" w14:textId="77777777" w:rsidR="00E23BDD" w:rsidRPr="0093059D" w:rsidRDefault="00E23BDD" w:rsidP="009B2BF4">
            <w:pPr>
              <w:rPr>
                <w:ins w:id="1822" w:author="Lynne Eckerle" w:date="2022-12-08T21:27:00Z"/>
                <w:rFonts w:ascii="Times New Roman" w:hAnsi="Times New Roman"/>
                <w:sz w:val="22"/>
                <w:szCs w:val="22"/>
              </w:rPr>
            </w:pPr>
            <w:ins w:id="1823" w:author="Lynne Eckerle" w:date="2022-12-08T21:27:00Z">
              <w:r w:rsidRPr="0093059D">
                <w:rPr>
                  <w:rFonts w:ascii="Times New Roman" w:hAnsi="Times New Roman"/>
                  <w:sz w:val="22"/>
                  <w:szCs w:val="22"/>
                </w:rPr>
                <w:t>Ensures eligibility records and processes meet the minimum requirements set forth by federal and state guidelines and by the LPCC. Responsible for the day-to-day operations of EDT to assure access for all potentially eligible children and families.</w:t>
              </w:r>
            </w:ins>
          </w:p>
        </w:tc>
      </w:tr>
      <w:tr w:rsidR="00E23BDD" w:rsidRPr="0093059D" w14:paraId="25D1FF7B" w14:textId="77777777" w:rsidTr="009B2BF4">
        <w:trPr>
          <w:ins w:id="1824" w:author="Lynne Eckerle" w:date="2022-12-08T21:27:00Z"/>
        </w:trPr>
        <w:tc>
          <w:tcPr>
            <w:tcW w:w="1428" w:type="dxa"/>
          </w:tcPr>
          <w:p w14:paraId="6E4B68EF" w14:textId="77777777" w:rsidR="00E23BDD" w:rsidRPr="0093059D" w:rsidRDefault="00E23BDD" w:rsidP="009B2BF4">
            <w:pPr>
              <w:tabs>
                <w:tab w:val="left" w:pos="-720"/>
              </w:tabs>
              <w:suppressAutoHyphens/>
              <w:rPr>
                <w:ins w:id="1825" w:author="Lynne Eckerle" w:date="2022-12-08T21:27:00Z"/>
                <w:rFonts w:ascii="Times New Roman" w:hAnsi="Times New Roman"/>
                <w:b/>
                <w:spacing w:val="-2"/>
                <w:sz w:val="22"/>
                <w:szCs w:val="22"/>
              </w:rPr>
            </w:pPr>
            <w:ins w:id="1826" w:author="Lynne Eckerle" w:date="2022-12-08T21:27:00Z">
              <w:r w:rsidRPr="0093059D">
                <w:rPr>
                  <w:rFonts w:ascii="Times New Roman" w:hAnsi="Times New Roman"/>
                  <w:b/>
                  <w:spacing w:val="-2"/>
                  <w:sz w:val="22"/>
                  <w:szCs w:val="22"/>
                </w:rPr>
                <w:t>Evaluation of performance</w:t>
              </w:r>
            </w:ins>
          </w:p>
          <w:p w14:paraId="5E05823F" w14:textId="77777777" w:rsidR="00E23BDD" w:rsidRPr="0093059D" w:rsidRDefault="00E23BDD" w:rsidP="009B2BF4">
            <w:pPr>
              <w:tabs>
                <w:tab w:val="left" w:pos="-720"/>
              </w:tabs>
              <w:suppressAutoHyphens/>
              <w:rPr>
                <w:ins w:id="1827" w:author="Lynne Eckerle" w:date="2022-12-08T21:27:00Z"/>
                <w:rFonts w:ascii="Times New Roman" w:hAnsi="Times New Roman"/>
                <w:b/>
                <w:spacing w:val="-2"/>
                <w:sz w:val="22"/>
                <w:szCs w:val="22"/>
              </w:rPr>
            </w:pPr>
          </w:p>
        </w:tc>
        <w:tc>
          <w:tcPr>
            <w:tcW w:w="9000" w:type="dxa"/>
            <w:gridSpan w:val="2"/>
          </w:tcPr>
          <w:p w14:paraId="14629A9C" w14:textId="77777777" w:rsidR="00E23BDD" w:rsidRPr="0093059D" w:rsidRDefault="00E23BDD" w:rsidP="009B2BF4">
            <w:pPr>
              <w:tabs>
                <w:tab w:val="left" w:pos="-720"/>
              </w:tabs>
              <w:suppressAutoHyphens/>
              <w:rPr>
                <w:ins w:id="1828" w:author="Lynne Eckerle" w:date="2022-12-08T21:27:00Z"/>
                <w:rFonts w:ascii="Times New Roman" w:hAnsi="Times New Roman"/>
                <w:spacing w:val="-2"/>
                <w:sz w:val="22"/>
                <w:szCs w:val="22"/>
              </w:rPr>
            </w:pPr>
            <w:ins w:id="1829" w:author="Lynne Eckerle" w:date="2022-12-08T21:27:00Z">
              <w:r w:rsidRPr="0093059D">
                <w:rPr>
                  <w:rFonts w:ascii="Times New Roman" w:hAnsi="Times New Roman"/>
                  <w:spacing w:val="-2"/>
                  <w:sz w:val="22"/>
                  <w:szCs w:val="22"/>
                </w:rPr>
                <w:t xml:space="preserve">Performance will be evaluated based on meeting the specific goals, deadlines, and other quality indicators established for this position (technical performance). </w:t>
              </w:r>
              <w:r w:rsidRPr="0093059D">
                <w:rPr>
                  <w:rFonts w:ascii="Times New Roman" w:hAnsi="Times New Roman"/>
                  <w:sz w:val="22"/>
                  <w:szCs w:val="22"/>
                </w:rPr>
                <w:t>Performance monitored by Program Director and evaluated annually by both the Fiscal Agent and the Program Director</w:t>
              </w:r>
            </w:ins>
          </w:p>
        </w:tc>
      </w:tr>
      <w:tr w:rsidR="00E23BDD" w:rsidRPr="0093059D" w14:paraId="01D8C953" w14:textId="77777777" w:rsidTr="009B2BF4">
        <w:trPr>
          <w:ins w:id="1830" w:author="Lynne Eckerle" w:date="2022-12-08T21:27:00Z"/>
        </w:trPr>
        <w:tc>
          <w:tcPr>
            <w:tcW w:w="1428" w:type="dxa"/>
          </w:tcPr>
          <w:p w14:paraId="0442DCFE" w14:textId="77777777" w:rsidR="00E23BDD" w:rsidRPr="0093059D" w:rsidRDefault="00E23BDD" w:rsidP="009B2BF4">
            <w:pPr>
              <w:tabs>
                <w:tab w:val="left" w:pos="-720"/>
              </w:tabs>
              <w:suppressAutoHyphens/>
              <w:rPr>
                <w:ins w:id="1831" w:author="Lynne Eckerle" w:date="2022-12-08T21:27:00Z"/>
                <w:rFonts w:ascii="Times New Roman" w:hAnsi="Times New Roman"/>
                <w:b/>
                <w:spacing w:val="-2"/>
                <w:sz w:val="22"/>
                <w:szCs w:val="22"/>
              </w:rPr>
            </w:pPr>
            <w:ins w:id="1832" w:author="Lynne Eckerle" w:date="2022-12-08T21:27:00Z">
              <w:r w:rsidRPr="0093059D">
                <w:rPr>
                  <w:rFonts w:ascii="Times New Roman" w:hAnsi="Times New Roman"/>
                  <w:b/>
                  <w:spacing w:val="-2"/>
                  <w:sz w:val="22"/>
                  <w:szCs w:val="22"/>
                </w:rPr>
                <w:t>Key outcomes expected</w:t>
              </w:r>
            </w:ins>
          </w:p>
          <w:p w14:paraId="14249E72" w14:textId="77777777" w:rsidR="00E23BDD" w:rsidRPr="0093059D" w:rsidRDefault="00E23BDD" w:rsidP="009B2BF4">
            <w:pPr>
              <w:tabs>
                <w:tab w:val="left" w:pos="-720"/>
              </w:tabs>
              <w:suppressAutoHyphens/>
              <w:rPr>
                <w:ins w:id="1833" w:author="Lynne Eckerle" w:date="2022-12-08T21:27:00Z"/>
                <w:rFonts w:ascii="Times New Roman" w:hAnsi="Times New Roman"/>
                <w:b/>
                <w:spacing w:val="-2"/>
                <w:sz w:val="22"/>
                <w:szCs w:val="22"/>
              </w:rPr>
            </w:pPr>
          </w:p>
          <w:p w14:paraId="5BDF284B" w14:textId="77777777" w:rsidR="00E23BDD" w:rsidRPr="0093059D" w:rsidRDefault="00E23BDD" w:rsidP="009B2BF4">
            <w:pPr>
              <w:tabs>
                <w:tab w:val="left" w:pos="-720"/>
              </w:tabs>
              <w:suppressAutoHyphens/>
              <w:rPr>
                <w:ins w:id="1834" w:author="Lynne Eckerle" w:date="2022-12-08T21:27:00Z"/>
                <w:rFonts w:ascii="Times New Roman" w:hAnsi="Times New Roman"/>
                <w:b/>
                <w:spacing w:val="-2"/>
                <w:sz w:val="22"/>
                <w:szCs w:val="22"/>
              </w:rPr>
            </w:pPr>
          </w:p>
          <w:p w14:paraId="1B19BDE2" w14:textId="77777777" w:rsidR="00E23BDD" w:rsidRPr="0093059D" w:rsidRDefault="00E23BDD" w:rsidP="009B2BF4">
            <w:pPr>
              <w:tabs>
                <w:tab w:val="left" w:pos="-720"/>
              </w:tabs>
              <w:suppressAutoHyphens/>
              <w:rPr>
                <w:ins w:id="1835" w:author="Lynne Eckerle" w:date="2022-12-08T21:27:00Z"/>
                <w:rFonts w:ascii="Times New Roman" w:hAnsi="Times New Roman"/>
                <w:b/>
                <w:spacing w:val="-2"/>
                <w:sz w:val="22"/>
                <w:szCs w:val="22"/>
              </w:rPr>
            </w:pPr>
          </w:p>
          <w:p w14:paraId="45964B83" w14:textId="77777777" w:rsidR="00E23BDD" w:rsidRPr="0093059D" w:rsidRDefault="00E23BDD" w:rsidP="009B2BF4">
            <w:pPr>
              <w:tabs>
                <w:tab w:val="left" w:pos="-720"/>
              </w:tabs>
              <w:suppressAutoHyphens/>
              <w:rPr>
                <w:ins w:id="1836" w:author="Lynne Eckerle" w:date="2022-12-08T21:27:00Z"/>
                <w:rFonts w:ascii="Times New Roman" w:hAnsi="Times New Roman"/>
                <w:b/>
                <w:spacing w:val="-2"/>
                <w:sz w:val="22"/>
                <w:szCs w:val="22"/>
              </w:rPr>
            </w:pPr>
          </w:p>
          <w:p w14:paraId="31DBB436" w14:textId="77777777" w:rsidR="00E23BDD" w:rsidRPr="0093059D" w:rsidRDefault="00E23BDD" w:rsidP="009B2BF4">
            <w:pPr>
              <w:tabs>
                <w:tab w:val="left" w:pos="-720"/>
              </w:tabs>
              <w:suppressAutoHyphens/>
              <w:rPr>
                <w:ins w:id="1837" w:author="Lynne Eckerle" w:date="2022-12-08T21:27:00Z"/>
                <w:rFonts w:ascii="Times New Roman" w:hAnsi="Times New Roman"/>
                <w:b/>
                <w:spacing w:val="-2"/>
                <w:sz w:val="22"/>
                <w:szCs w:val="22"/>
              </w:rPr>
            </w:pPr>
          </w:p>
        </w:tc>
        <w:tc>
          <w:tcPr>
            <w:tcW w:w="9000" w:type="dxa"/>
            <w:gridSpan w:val="2"/>
          </w:tcPr>
          <w:p w14:paraId="549D4A5E" w14:textId="77777777" w:rsidR="00E23BDD" w:rsidRPr="0093059D" w:rsidRDefault="00E23BDD" w:rsidP="009B2BF4">
            <w:pPr>
              <w:pStyle w:val="BodyText2"/>
              <w:numPr>
                <w:ilvl w:val="0"/>
                <w:numId w:val="11"/>
              </w:numPr>
              <w:tabs>
                <w:tab w:val="left" w:pos="12"/>
                <w:tab w:val="left" w:pos="192"/>
              </w:tabs>
              <w:spacing w:after="0" w:line="240" w:lineRule="auto"/>
              <w:ind w:left="12" w:hanging="540"/>
              <w:rPr>
                <w:ins w:id="1838" w:author="Lynne Eckerle" w:date="2022-12-08T21:27:00Z"/>
                <w:sz w:val="22"/>
                <w:szCs w:val="22"/>
              </w:rPr>
            </w:pPr>
            <w:ins w:id="1839" w:author="Lynne Eckerle" w:date="2022-12-08T21:27:00Z">
              <w:r w:rsidRPr="0093059D">
                <w:rPr>
                  <w:sz w:val="22"/>
                  <w:szCs w:val="22"/>
                </w:rPr>
                <w:t>Maintain comprehensive knowledge of the Indiana First Steps eligibility requirements</w:t>
              </w:r>
              <w:r w:rsidRPr="0093059D">
                <w:t xml:space="preserve"> and work within the timelines that meet state requirements</w:t>
              </w:r>
            </w:ins>
          </w:p>
          <w:p w14:paraId="313ACE51" w14:textId="77777777" w:rsidR="00E23BDD" w:rsidRPr="0093059D" w:rsidRDefault="00E23BDD" w:rsidP="009B2BF4">
            <w:pPr>
              <w:numPr>
                <w:ilvl w:val="0"/>
                <w:numId w:val="11"/>
              </w:numPr>
              <w:tabs>
                <w:tab w:val="left" w:pos="12"/>
                <w:tab w:val="left" w:pos="192"/>
              </w:tabs>
              <w:ind w:left="12" w:hanging="540"/>
              <w:rPr>
                <w:ins w:id="1840" w:author="Lynne Eckerle" w:date="2022-12-08T21:27:00Z"/>
                <w:rFonts w:ascii="Times New Roman" w:hAnsi="Times New Roman"/>
                <w:sz w:val="22"/>
                <w:szCs w:val="22"/>
              </w:rPr>
            </w:pPr>
          </w:p>
          <w:p w14:paraId="3809CEEB" w14:textId="77777777" w:rsidR="00E23BDD" w:rsidRPr="0093059D" w:rsidRDefault="00E23BDD" w:rsidP="009B2BF4">
            <w:pPr>
              <w:numPr>
                <w:ilvl w:val="0"/>
                <w:numId w:val="11"/>
              </w:numPr>
              <w:tabs>
                <w:tab w:val="left" w:pos="12"/>
                <w:tab w:val="left" w:pos="192"/>
              </w:tabs>
              <w:ind w:left="12" w:hanging="540"/>
              <w:rPr>
                <w:ins w:id="1841" w:author="Lynne Eckerle" w:date="2022-12-08T21:27:00Z"/>
                <w:rFonts w:ascii="Times New Roman" w:hAnsi="Times New Roman"/>
                <w:sz w:val="22"/>
                <w:szCs w:val="22"/>
              </w:rPr>
            </w:pPr>
            <w:ins w:id="1842" w:author="Lynne Eckerle" w:date="2022-12-08T21:27:00Z">
              <w:r w:rsidRPr="0093059D">
                <w:rPr>
                  <w:rFonts w:ascii="Times New Roman" w:hAnsi="Times New Roman"/>
                  <w:sz w:val="22"/>
                  <w:szCs w:val="22"/>
                </w:rPr>
                <w:t>Assist in the development of cluster procedures and policies related to the Eligibility Determination Team.</w:t>
              </w:r>
            </w:ins>
          </w:p>
          <w:p w14:paraId="6B53F0E0" w14:textId="77777777" w:rsidR="00E23BDD" w:rsidRPr="0093059D" w:rsidRDefault="00E23BDD" w:rsidP="009B2BF4">
            <w:pPr>
              <w:numPr>
                <w:ilvl w:val="1"/>
                <w:numId w:val="8"/>
              </w:numPr>
              <w:tabs>
                <w:tab w:val="left" w:pos="12"/>
                <w:tab w:val="left" w:pos="372"/>
              </w:tabs>
              <w:ind w:left="12" w:hanging="540"/>
              <w:rPr>
                <w:ins w:id="1843" w:author="Lynne Eckerle" w:date="2022-12-08T21:27:00Z"/>
                <w:rFonts w:ascii="Times New Roman" w:hAnsi="Times New Roman"/>
                <w:sz w:val="22"/>
                <w:szCs w:val="22"/>
              </w:rPr>
            </w:pPr>
          </w:p>
          <w:p w14:paraId="0E4CA39C" w14:textId="77777777" w:rsidR="00E23BDD" w:rsidRPr="0093059D" w:rsidRDefault="00E23BDD" w:rsidP="009B2BF4">
            <w:pPr>
              <w:numPr>
                <w:ilvl w:val="1"/>
                <w:numId w:val="8"/>
              </w:numPr>
              <w:tabs>
                <w:tab w:val="left" w:pos="12"/>
                <w:tab w:val="left" w:pos="372"/>
              </w:tabs>
              <w:ind w:left="12" w:hanging="540"/>
              <w:rPr>
                <w:ins w:id="1844" w:author="Lynne Eckerle" w:date="2022-12-08T21:27:00Z"/>
                <w:rFonts w:ascii="Times New Roman" w:hAnsi="Times New Roman"/>
                <w:sz w:val="22"/>
                <w:szCs w:val="22"/>
              </w:rPr>
            </w:pPr>
            <w:ins w:id="1845" w:author="Lynne Eckerle" w:date="2022-12-08T21:27:00Z">
              <w:r w:rsidRPr="0093059D">
                <w:rPr>
                  <w:rFonts w:ascii="Times New Roman" w:hAnsi="Times New Roman"/>
                  <w:sz w:val="22"/>
                  <w:szCs w:val="22"/>
                </w:rPr>
                <w:t>Monitor early intervention record development and maintenance and collaborate with Service Coordinators and Eligibility Determination Team members to ensure compliance with all required documentation related to the following:</w:t>
              </w:r>
            </w:ins>
          </w:p>
          <w:p w14:paraId="2D2D503F" w14:textId="77777777" w:rsidR="00E23BDD" w:rsidRPr="0093059D" w:rsidRDefault="00E23BDD" w:rsidP="009B2BF4">
            <w:pPr>
              <w:numPr>
                <w:ilvl w:val="1"/>
                <w:numId w:val="8"/>
              </w:numPr>
              <w:tabs>
                <w:tab w:val="left" w:pos="12"/>
                <w:tab w:val="left" w:pos="372"/>
              </w:tabs>
              <w:ind w:left="372" w:hanging="372"/>
              <w:rPr>
                <w:ins w:id="1846" w:author="Lynne Eckerle" w:date="2022-12-08T21:27:00Z"/>
                <w:rFonts w:ascii="Times New Roman" w:hAnsi="Times New Roman"/>
                <w:sz w:val="22"/>
                <w:szCs w:val="22"/>
              </w:rPr>
            </w:pPr>
            <w:ins w:id="1847" w:author="Lynne Eckerle" w:date="2022-12-08T21:27:00Z">
              <w:r w:rsidRPr="0093059D">
                <w:rPr>
                  <w:rFonts w:ascii="Times New Roman" w:hAnsi="Times New Roman"/>
                  <w:sz w:val="22"/>
                  <w:szCs w:val="22"/>
                </w:rPr>
                <w:t>Accurate current documentation to support eligibility and authorizations</w:t>
              </w:r>
            </w:ins>
          </w:p>
          <w:p w14:paraId="3E6C39AF" w14:textId="77777777" w:rsidR="00E23BDD" w:rsidRPr="0093059D" w:rsidRDefault="00E23BDD" w:rsidP="009B2BF4">
            <w:pPr>
              <w:numPr>
                <w:ilvl w:val="1"/>
                <w:numId w:val="8"/>
              </w:numPr>
              <w:tabs>
                <w:tab w:val="left" w:pos="12"/>
                <w:tab w:val="left" w:pos="372"/>
              </w:tabs>
              <w:ind w:left="372" w:hanging="372"/>
              <w:rPr>
                <w:ins w:id="1848" w:author="Lynne Eckerle" w:date="2022-12-08T21:27:00Z"/>
                <w:rFonts w:ascii="Times New Roman" w:hAnsi="Times New Roman"/>
                <w:sz w:val="22"/>
                <w:szCs w:val="22"/>
              </w:rPr>
            </w:pPr>
            <w:ins w:id="1849" w:author="Lynne Eckerle" w:date="2022-12-08T21:27:00Z">
              <w:r w:rsidRPr="0093059D">
                <w:rPr>
                  <w:rFonts w:ascii="Times New Roman" w:hAnsi="Times New Roman"/>
                  <w:spacing w:val="-2"/>
                  <w:sz w:val="22"/>
                  <w:szCs w:val="22"/>
                </w:rPr>
                <w:t xml:space="preserve">Documentation of all contacts and required meetings and activities within the specified timelines </w:t>
              </w:r>
            </w:ins>
          </w:p>
          <w:p w14:paraId="58EDBC46" w14:textId="77777777" w:rsidR="00E23BDD" w:rsidRPr="0093059D" w:rsidRDefault="00E23BDD" w:rsidP="009B2BF4">
            <w:pPr>
              <w:numPr>
                <w:ilvl w:val="1"/>
                <w:numId w:val="8"/>
              </w:numPr>
              <w:tabs>
                <w:tab w:val="left" w:pos="12"/>
                <w:tab w:val="left" w:pos="372"/>
              </w:tabs>
              <w:ind w:left="372" w:hanging="372"/>
              <w:rPr>
                <w:ins w:id="1850" w:author="Lynne Eckerle" w:date="2022-12-08T21:27:00Z"/>
                <w:rFonts w:ascii="Times New Roman" w:hAnsi="Times New Roman"/>
                <w:sz w:val="22"/>
                <w:szCs w:val="22"/>
              </w:rPr>
            </w:pPr>
            <w:ins w:id="1851" w:author="Lynne Eckerle" w:date="2022-12-08T21:27:00Z">
              <w:r w:rsidRPr="0093059D">
                <w:rPr>
                  <w:rFonts w:ascii="Times New Roman" w:hAnsi="Times New Roman"/>
                  <w:spacing w:val="-2"/>
                  <w:sz w:val="22"/>
                  <w:szCs w:val="22"/>
                </w:rPr>
                <w:t>Up-to-date evaluation reports and related case notes</w:t>
              </w:r>
              <w:r w:rsidRPr="0093059D">
                <w:rPr>
                  <w:rFonts w:ascii="Times New Roman" w:hAnsi="Times New Roman"/>
                  <w:sz w:val="22"/>
                  <w:szCs w:val="22"/>
                </w:rPr>
                <w:t xml:space="preserve"> </w:t>
              </w:r>
            </w:ins>
          </w:p>
          <w:p w14:paraId="335CB122" w14:textId="77777777" w:rsidR="00E23BDD" w:rsidRPr="0093059D" w:rsidRDefault="00E23BDD" w:rsidP="009B2BF4">
            <w:pPr>
              <w:tabs>
                <w:tab w:val="left" w:pos="-720"/>
                <w:tab w:val="left" w:pos="12"/>
                <w:tab w:val="left" w:pos="192"/>
              </w:tabs>
              <w:suppressAutoHyphens/>
              <w:rPr>
                <w:ins w:id="1852" w:author="Lynne Eckerle" w:date="2022-12-08T21:27:00Z"/>
                <w:rFonts w:ascii="Times New Roman" w:hAnsi="Times New Roman"/>
                <w:sz w:val="22"/>
                <w:szCs w:val="22"/>
              </w:rPr>
            </w:pPr>
          </w:p>
          <w:p w14:paraId="060427D1" w14:textId="77777777" w:rsidR="00E23BDD" w:rsidRPr="0093059D" w:rsidRDefault="00E23BDD" w:rsidP="009B2BF4">
            <w:pPr>
              <w:numPr>
                <w:ilvl w:val="0"/>
                <w:numId w:val="11"/>
              </w:numPr>
              <w:tabs>
                <w:tab w:val="left" w:pos="-720"/>
                <w:tab w:val="left" w:pos="12"/>
                <w:tab w:val="left" w:pos="192"/>
              </w:tabs>
              <w:suppressAutoHyphens/>
              <w:ind w:left="12" w:hanging="540"/>
              <w:rPr>
                <w:ins w:id="1853" w:author="Lynne Eckerle" w:date="2022-12-08T21:27:00Z"/>
                <w:rFonts w:ascii="Times New Roman" w:hAnsi="Times New Roman"/>
                <w:sz w:val="22"/>
                <w:szCs w:val="22"/>
              </w:rPr>
            </w:pPr>
            <w:ins w:id="1854" w:author="Lynne Eckerle" w:date="2022-12-08T21:27:00Z">
              <w:r w:rsidRPr="0093059D">
                <w:rPr>
                  <w:rFonts w:ascii="Times New Roman" w:hAnsi="Times New Roman"/>
                  <w:sz w:val="22"/>
                  <w:szCs w:val="22"/>
                </w:rPr>
                <w:t xml:space="preserve">Report immediately to First Steps – South East Program Director potential issues or concerns. </w:t>
              </w:r>
            </w:ins>
          </w:p>
          <w:p w14:paraId="687834D2" w14:textId="77777777" w:rsidR="00E23BDD" w:rsidRPr="0093059D" w:rsidRDefault="00E23BDD" w:rsidP="00E23BDD">
            <w:pPr>
              <w:numPr>
                <w:ilvl w:val="0"/>
                <w:numId w:val="18"/>
              </w:numPr>
              <w:tabs>
                <w:tab w:val="left" w:pos="12"/>
                <w:tab w:val="left" w:pos="372"/>
              </w:tabs>
              <w:ind w:left="12" w:hanging="540"/>
              <w:rPr>
                <w:ins w:id="1855" w:author="Lynne Eckerle" w:date="2022-12-08T21:27:00Z"/>
                <w:rFonts w:ascii="Times New Roman" w:hAnsi="Times New Roman"/>
                <w:sz w:val="22"/>
                <w:szCs w:val="22"/>
              </w:rPr>
            </w:pPr>
          </w:p>
          <w:p w14:paraId="668F4975" w14:textId="77777777" w:rsidR="00E23BDD" w:rsidRPr="0093059D" w:rsidRDefault="00E23BDD" w:rsidP="00E23BDD">
            <w:pPr>
              <w:numPr>
                <w:ilvl w:val="0"/>
                <w:numId w:val="18"/>
              </w:numPr>
              <w:tabs>
                <w:tab w:val="left" w:pos="12"/>
                <w:tab w:val="left" w:pos="192"/>
                <w:tab w:val="left" w:pos="372"/>
                <w:tab w:val="left" w:pos="552"/>
              </w:tabs>
              <w:spacing w:before="120"/>
              <w:ind w:left="12" w:hanging="540"/>
              <w:rPr>
                <w:ins w:id="1856" w:author="Lynne Eckerle" w:date="2022-12-08T21:27:00Z"/>
                <w:rFonts w:ascii="Times New Roman" w:hAnsi="Times New Roman"/>
                <w:sz w:val="22"/>
                <w:szCs w:val="22"/>
              </w:rPr>
            </w:pPr>
            <w:ins w:id="1857" w:author="Lynne Eckerle" w:date="2022-12-08T21:27:00Z">
              <w:r w:rsidRPr="0093059D">
                <w:rPr>
                  <w:rFonts w:ascii="Times New Roman" w:hAnsi="Times New Roman"/>
                  <w:bCs/>
                  <w:sz w:val="22"/>
                  <w:szCs w:val="22"/>
                </w:rPr>
                <w:t xml:space="preserve">Schedule Eligibility Determination Team appointments with families within stated timelines and following First Steps – South East procedures. </w:t>
              </w:r>
            </w:ins>
          </w:p>
          <w:p w14:paraId="2202004C" w14:textId="77777777" w:rsidR="00E23BDD" w:rsidRPr="0093059D" w:rsidRDefault="00E23BDD" w:rsidP="00E23BDD">
            <w:pPr>
              <w:numPr>
                <w:ilvl w:val="0"/>
                <w:numId w:val="18"/>
              </w:numPr>
              <w:tabs>
                <w:tab w:val="left" w:pos="12"/>
                <w:tab w:val="left" w:pos="192"/>
                <w:tab w:val="left" w:pos="372"/>
                <w:tab w:val="left" w:pos="552"/>
              </w:tabs>
              <w:spacing w:before="120"/>
              <w:ind w:left="12" w:hanging="540"/>
              <w:rPr>
                <w:ins w:id="1858" w:author="Lynne Eckerle" w:date="2022-12-08T21:27:00Z"/>
                <w:rFonts w:ascii="Times New Roman" w:hAnsi="Times New Roman"/>
                <w:sz w:val="22"/>
                <w:szCs w:val="22"/>
              </w:rPr>
            </w:pPr>
            <w:ins w:id="1859" w:author="Lynne Eckerle" w:date="2022-12-08T21:27:00Z">
              <w:r w:rsidRPr="0093059D">
                <w:rPr>
                  <w:rFonts w:ascii="Times New Roman" w:hAnsi="Times New Roman"/>
                  <w:sz w:val="22"/>
                  <w:szCs w:val="22"/>
                </w:rPr>
                <w:t>Assure the completion and review of necessary assessments and evaluations by a multidisciplinary EDT to determine eligibility.</w:t>
              </w:r>
            </w:ins>
          </w:p>
          <w:p w14:paraId="41D22193" w14:textId="77777777" w:rsidR="00E23BDD" w:rsidRPr="0093059D" w:rsidRDefault="00E23BDD" w:rsidP="009B2BF4">
            <w:pPr>
              <w:pStyle w:val="BodyText2"/>
              <w:tabs>
                <w:tab w:val="left" w:pos="192"/>
                <w:tab w:val="left" w:pos="552"/>
              </w:tabs>
              <w:spacing w:before="120" w:after="0" w:line="240" w:lineRule="auto"/>
              <w:rPr>
                <w:ins w:id="1860" w:author="Lynne Eckerle" w:date="2022-12-08T21:27:00Z"/>
                <w:sz w:val="22"/>
                <w:szCs w:val="22"/>
              </w:rPr>
            </w:pPr>
            <w:ins w:id="1861" w:author="Lynne Eckerle" w:date="2022-12-08T21:27:00Z">
              <w:r w:rsidRPr="0093059D">
                <w:rPr>
                  <w:sz w:val="22"/>
                  <w:szCs w:val="22"/>
                </w:rPr>
                <w:t>Verify the development of authorizations for essential EDT assessments and for necessary diagnostic and/or specialty assessments/evaluations.</w:t>
              </w:r>
            </w:ins>
          </w:p>
          <w:p w14:paraId="355EE68F" w14:textId="77777777" w:rsidR="00E23BDD" w:rsidRPr="0093059D" w:rsidRDefault="00E23BDD" w:rsidP="009B2BF4">
            <w:pPr>
              <w:pStyle w:val="BodyText2"/>
              <w:tabs>
                <w:tab w:val="left" w:pos="192"/>
                <w:tab w:val="left" w:pos="552"/>
              </w:tabs>
              <w:spacing w:before="120" w:after="0" w:line="240" w:lineRule="auto"/>
              <w:rPr>
                <w:ins w:id="1862" w:author="Lynne Eckerle" w:date="2022-12-08T21:27:00Z"/>
                <w:sz w:val="22"/>
                <w:szCs w:val="22"/>
              </w:rPr>
            </w:pPr>
            <w:ins w:id="1863" w:author="Lynne Eckerle" w:date="2022-12-08T21:27:00Z">
              <w:r w:rsidRPr="0093059D">
                <w:rPr>
                  <w:sz w:val="22"/>
                  <w:szCs w:val="22"/>
                </w:rPr>
                <w:t>Perform fiscal responsibilities of reviewing all billing claims and entering into EI Hub Service Logging system for reimbursement from the state.</w:t>
              </w:r>
            </w:ins>
          </w:p>
          <w:p w14:paraId="14BFD3D8" w14:textId="77777777" w:rsidR="00E23BDD" w:rsidRPr="0093059D" w:rsidRDefault="00E23BDD" w:rsidP="00E23BDD">
            <w:pPr>
              <w:pStyle w:val="BodyText"/>
              <w:numPr>
                <w:ilvl w:val="0"/>
                <w:numId w:val="18"/>
              </w:numPr>
              <w:tabs>
                <w:tab w:val="left" w:pos="12"/>
                <w:tab w:val="left" w:pos="372"/>
              </w:tabs>
              <w:ind w:left="12" w:hanging="540"/>
              <w:rPr>
                <w:ins w:id="1864" w:author="Lynne Eckerle" w:date="2022-12-08T21:27:00Z"/>
                <w:rFonts w:ascii="Times New Roman" w:hAnsi="Times New Roman" w:cs="Times New Roman"/>
                <w:b w:val="0"/>
                <w:sz w:val="22"/>
                <w:szCs w:val="22"/>
              </w:rPr>
            </w:pPr>
          </w:p>
          <w:p w14:paraId="1E2EBB6B" w14:textId="77777777" w:rsidR="00E23BDD" w:rsidRPr="0093059D" w:rsidRDefault="00E23BDD" w:rsidP="00E23BDD">
            <w:pPr>
              <w:numPr>
                <w:ilvl w:val="0"/>
                <w:numId w:val="18"/>
              </w:numPr>
              <w:tabs>
                <w:tab w:val="left" w:pos="12"/>
                <w:tab w:val="left" w:pos="372"/>
              </w:tabs>
              <w:ind w:left="12" w:hanging="540"/>
              <w:rPr>
                <w:ins w:id="1865" w:author="Lynne Eckerle" w:date="2022-12-08T21:27:00Z"/>
                <w:rFonts w:ascii="Times New Roman" w:hAnsi="Times New Roman"/>
                <w:sz w:val="22"/>
                <w:szCs w:val="22"/>
              </w:rPr>
            </w:pPr>
            <w:ins w:id="1866" w:author="Lynne Eckerle" w:date="2022-12-08T21:27:00Z">
              <w:r w:rsidRPr="0093059D">
                <w:rPr>
                  <w:rFonts w:ascii="Times New Roman" w:hAnsi="Times New Roman"/>
                  <w:sz w:val="22"/>
                  <w:szCs w:val="22"/>
                </w:rPr>
                <w:t>Perform related duties as assigned.</w:t>
              </w:r>
              <w:r w:rsidRPr="0093059D">
                <w:rPr>
                  <w:rFonts w:ascii="Times New Roman" w:hAnsi="Times New Roman"/>
                  <w:bCs/>
                  <w:sz w:val="22"/>
                  <w:szCs w:val="22"/>
                </w:rPr>
                <w:t xml:space="preserve"> </w:t>
              </w:r>
            </w:ins>
          </w:p>
        </w:tc>
      </w:tr>
      <w:tr w:rsidR="00E23BDD" w:rsidRPr="0093059D" w14:paraId="2058626D" w14:textId="77777777" w:rsidTr="009B2BF4">
        <w:trPr>
          <w:ins w:id="1867" w:author="Lynne Eckerle" w:date="2022-12-08T21:27:00Z"/>
        </w:trPr>
        <w:tc>
          <w:tcPr>
            <w:tcW w:w="1428" w:type="dxa"/>
          </w:tcPr>
          <w:p w14:paraId="74B01345" w14:textId="77777777" w:rsidR="00E23BDD" w:rsidRPr="0093059D" w:rsidRDefault="00E23BDD" w:rsidP="009B2BF4">
            <w:pPr>
              <w:tabs>
                <w:tab w:val="left" w:pos="-720"/>
              </w:tabs>
              <w:suppressAutoHyphens/>
              <w:rPr>
                <w:ins w:id="1868" w:author="Lynne Eckerle" w:date="2022-12-08T21:27:00Z"/>
                <w:rFonts w:ascii="Times New Roman" w:hAnsi="Times New Roman"/>
                <w:b/>
                <w:spacing w:val="-2"/>
                <w:sz w:val="22"/>
                <w:szCs w:val="22"/>
              </w:rPr>
            </w:pPr>
            <w:ins w:id="1869" w:author="Lynne Eckerle" w:date="2022-12-08T21:27:00Z">
              <w:r w:rsidRPr="0093059D">
                <w:rPr>
                  <w:rFonts w:ascii="Times New Roman" w:hAnsi="Times New Roman"/>
                  <w:b/>
                  <w:spacing w:val="-2"/>
                  <w:sz w:val="22"/>
                  <w:szCs w:val="22"/>
                </w:rPr>
                <w:t>Critical skills, knowledge, and behaviors</w:t>
              </w:r>
            </w:ins>
          </w:p>
          <w:p w14:paraId="21E03F06" w14:textId="77777777" w:rsidR="00E23BDD" w:rsidRPr="0093059D" w:rsidRDefault="00E23BDD" w:rsidP="009B2BF4">
            <w:pPr>
              <w:tabs>
                <w:tab w:val="left" w:pos="-720"/>
              </w:tabs>
              <w:suppressAutoHyphens/>
              <w:rPr>
                <w:ins w:id="1870" w:author="Lynne Eckerle" w:date="2022-12-08T21:27:00Z"/>
                <w:rFonts w:ascii="Times New Roman" w:hAnsi="Times New Roman"/>
                <w:b/>
                <w:spacing w:val="-2"/>
                <w:sz w:val="22"/>
                <w:szCs w:val="22"/>
              </w:rPr>
            </w:pPr>
          </w:p>
          <w:p w14:paraId="32DE8473" w14:textId="77777777" w:rsidR="00E23BDD" w:rsidRPr="0093059D" w:rsidRDefault="00E23BDD" w:rsidP="009B2BF4">
            <w:pPr>
              <w:tabs>
                <w:tab w:val="left" w:pos="-720"/>
              </w:tabs>
              <w:suppressAutoHyphens/>
              <w:rPr>
                <w:ins w:id="1871" w:author="Lynne Eckerle" w:date="2022-12-08T21:27:00Z"/>
                <w:rFonts w:ascii="Times New Roman" w:hAnsi="Times New Roman"/>
                <w:b/>
                <w:spacing w:val="-2"/>
                <w:sz w:val="22"/>
                <w:szCs w:val="22"/>
              </w:rPr>
            </w:pPr>
          </w:p>
          <w:p w14:paraId="1D8BFD41" w14:textId="77777777" w:rsidR="00E23BDD" w:rsidRPr="0093059D" w:rsidRDefault="00E23BDD" w:rsidP="009B2BF4">
            <w:pPr>
              <w:tabs>
                <w:tab w:val="left" w:pos="-720"/>
              </w:tabs>
              <w:suppressAutoHyphens/>
              <w:rPr>
                <w:ins w:id="1872" w:author="Lynne Eckerle" w:date="2022-12-08T21:27:00Z"/>
                <w:rFonts w:ascii="Times New Roman" w:hAnsi="Times New Roman"/>
                <w:b/>
                <w:spacing w:val="-2"/>
                <w:sz w:val="22"/>
                <w:szCs w:val="22"/>
              </w:rPr>
            </w:pPr>
          </w:p>
        </w:tc>
        <w:tc>
          <w:tcPr>
            <w:tcW w:w="9000" w:type="dxa"/>
            <w:gridSpan w:val="2"/>
          </w:tcPr>
          <w:p w14:paraId="1E7F7969" w14:textId="77777777" w:rsidR="00E23BDD" w:rsidRPr="0093059D" w:rsidRDefault="00E23BDD" w:rsidP="009B2BF4">
            <w:pPr>
              <w:tabs>
                <w:tab w:val="left" w:pos="2160"/>
                <w:tab w:val="left" w:pos="5040"/>
                <w:tab w:val="left" w:pos="6480"/>
              </w:tabs>
              <w:spacing w:after="120"/>
              <w:rPr>
                <w:ins w:id="1873" w:author="Lynne Eckerle" w:date="2022-12-08T21:27:00Z"/>
                <w:rFonts w:ascii="Times New Roman" w:hAnsi="Times New Roman"/>
                <w:sz w:val="22"/>
                <w:szCs w:val="22"/>
              </w:rPr>
            </w:pPr>
            <w:ins w:id="1874" w:author="Lynne Eckerle" w:date="2022-12-08T21:27:00Z">
              <w:r w:rsidRPr="0093059D">
                <w:rPr>
                  <w:rFonts w:ascii="Times New Roman" w:hAnsi="Times New Roman"/>
                  <w:sz w:val="22"/>
                  <w:szCs w:val="22"/>
                </w:rPr>
                <w:t>Carries out responsibilities in accordance with the Agency’s policies and applicable laws.   Inspires and motivates others to support Thrive Alliance.</w:t>
              </w:r>
            </w:ins>
          </w:p>
          <w:p w14:paraId="1B617FF9" w14:textId="77777777" w:rsidR="00E23BDD" w:rsidRPr="0093059D" w:rsidRDefault="00E23BDD" w:rsidP="009B2BF4">
            <w:pPr>
              <w:tabs>
                <w:tab w:val="left" w:pos="-720"/>
              </w:tabs>
              <w:suppressAutoHyphens/>
              <w:spacing w:after="120"/>
              <w:rPr>
                <w:ins w:id="1875" w:author="Lynne Eckerle" w:date="2022-12-08T21:27:00Z"/>
                <w:rFonts w:ascii="Times New Roman" w:hAnsi="Times New Roman"/>
                <w:sz w:val="22"/>
                <w:szCs w:val="22"/>
              </w:rPr>
            </w:pPr>
            <w:ins w:id="1876" w:author="Lynne Eckerle" w:date="2022-12-08T21:27:00Z">
              <w:r w:rsidRPr="0093059D">
                <w:rPr>
                  <w:rFonts w:ascii="Times New Roman" w:hAnsi="Times New Roman"/>
                  <w:sz w:val="22"/>
                  <w:szCs w:val="22"/>
                </w:rPr>
                <w:t xml:space="preserve">Ability to read and interpret documents and technical reports.  Ability to write routine reports and routine business correspondence.  </w:t>
              </w:r>
            </w:ins>
          </w:p>
          <w:p w14:paraId="06772A3C" w14:textId="77777777" w:rsidR="00E23BDD" w:rsidRPr="0093059D" w:rsidRDefault="00E23BDD" w:rsidP="009B2BF4">
            <w:pPr>
              <w:tabs>
                <w:tab w:val="left" w:pos="0"/>
                <w:tab w:val="left" w:pos="2160"/>
                <w:tab w:val="left" w:pos="5040"/>
                <w:tab w:val="left" w:pos="6480"/>
              </w:tabs>
              <w:spacing w:after="120"/>
              <w:rPr>
                <w:ins w:id="1877" w:author="Lynne Eckerle" w:date="2022-12-08T21:27:00Z"/>
                <w:rFonts w:ascii="Times New Roman" w:hAnsi="Times New Roman"/>
                <w:sz w:val="22"/>
                <w:szCs w:val="22"/>
              </w:rPr>
            </w:pPr>
            <w:ins w:id="1878" w:author="Lynne Eckerle" w:date="2022-12-08T21:27:00Z">
              <w:r w:rsidRPr="0093059D">
                <w:rPr>
                  <w:rFonts w:ascii="Times New Roman" w:hAnsi="Times New Roman"/>
                  <w:sz w:val="22"/>
                  <w:szCs w:val="22"/>
                </w:rPr>
                <w:t>Ability to solve practical problems and deal with a variety of concrete variables in situations where only limited standardization exists.  Ability to interpret a variety of instructions furnished in written, oral, diagram, or schedule form.</w:t>
              </w:r>
            </w:ins>
          </w:p>
          <w:p w14:paraId="249BEACF" w14:textId="77777777" w:rsidR="00E23BDD" w:rsidRPr="0093059D" w:rsidRDefault="00E23BDD" w:rsidP="009B2BF4">
            <w:pPr>
              <w:tabs>
                <w:tab w:val="left" w:pos="2160"/>
                <w:tab w:val="left" w:pos="5040"/>
                <w:tab w:val="left" w:pos="6480"/>
              </w:tabs>
              <w:spacing w:after="120"/>
              <w:rPr>
                <w:ins w:id="1879" w:author="Lynne Eckerle" w:date="2022-12-08T21:27:00Z"/>
                <w:rFonts w:ascii="Times New Roman" w:hAnsi="Times New Roman"/>
                <w:sz w:val="22"/>
                <w:szCs w:val="22"/>
              </w:rPr>
            </w:pPr>
            <w:ins w:id="1880" w:author="Lynne Eckerle" w:date="2022-12-08T21:27:00Z">
              <w:r w:rsidRPr="0093059D">
                <w:rPr>
                  <w:rFonts w:ascii="Times New Roman" w:hAnsi="Times New Roman"/>
                  <w:sz w:val="22"/>
                  <w:szCs w:val="22"/>
                </w:rPr>
                <w:t xml:space="preserve">As a representative of Thrive Alliance all comments, attitudes, actions and behaviors have a direct effect on the Agency’s image and perceptions of service quality.  Interaction with clients, visitors, </w:t>
              </w:r>
              <w:r w:rsidRPr="0093059D">
                <w:rPr>
                  <w:rFonts w:ascii="Times New Roman" w:hAnsi="Times New Roman"/>
                  <w:sz w:val="22"/>
                  <w:szCs w:val="22"/>
                </w:rPr>
                <w:lastRenderedPageBreak/>
                <w:t>volunteer workers, co-workers, supervisors and other employees must be in a manner that is friendly, supportive, courteous, respectful, cooperative and professional.  This behavior will promote an atmosphere of teamwork and is congruent with the Agency’s standards and guidelines to promote positive relations in the community.</w:t>
              </w:r>
            </w:ins>
          </w:p>
          <w:p w14:paraId="0C8BC4B8" w14:textId="77777777" w:rsidR="00E23BDD" w:rsidRPr="0093059D" w:rsidRDefault="00E23BDD" w:rsidP="009B2BF4">
            <w:pPr>
              <w:pStyle w:val="Heading1"/>
              <w:spacing w:before="0" w:after="120"/>
              <w:rPr>
                <w:ins w:id="1881" w:author="Lynne Eckerle" w:date="2022-12-08T21:27:00Z"/>
                <w:rFonts w:ascii="Times New Roman" w:hAnsi="Times New Roman"/>
                <w:b w:val="0"/>
                <w:sz w:val="22"/>
                <w:szCs w:val="22"/>
              </w:rPr>
            </w:pPr>
            <w:ins w:id="1882" w:author="Lynne Eckerle" w:date="2022-12-08T21:27:00Z">
              <w:r w:rsidRPr="0093059D">
                <w:rPr>
                  <w:rFonts w:ascii="Times New Roman" w:hAnsi="Times New Roman"/>
                  <w:b w:val="0"/>
                  <w:sz w:val="22"/>
                  <w:szCs w:val="22"/>
                </w:rPr>
                <w:t>Able to think logically and analytically.  Effective problem-solving skills.</w:t>
              </w:r>
            </w:ins>
          </w:p>
          <w:p w14:paraId="69067F30" w14:textId="77777777" w:rsidR="00E23BDD" w:rsidRPr="0093059D" w:rsidRDefault="00E23BDD" w:rsidP="009B2BF4">
            <w:pPr>
              <w:spacing w:after="120"/>
              <w:rPr>
                <w:ins w:id="1883" w:author="Lynne Eckerle" w:date="2022-12-08T21:27:00Z"/>
                <w:rFonts w:ascii="Times New Roman" w:hAnsi="Times New Roman"/>
                <w:sz w:val="22"/>
                <w:szCs w:val="22"/>
              </w:rPr>
            </w:pPr>
            <w:ins w:id="1884" w:author="Lynne Eckerle" w:date="2022-12-08T21:27:00Z">
              <w:r w:rsidRPr="0093059D">
                <w:rPr>
                  <w:rFonts w:ascii="Times New Roman" w:hAnsi="Times New Roman"/>
                  <w:sz w:val="22"/>
                  <w:szCs w:val="22"/>
                </w:rPr>
                <w:t>Proactive in anticipating and alerting others to problems with projects or processes.</w:t>
              </w:r>
            </w:ins>
          </w:p>
          <w:p w14:paraId="394A450E" w14:textId="77777777" w:rsidR="00E23BDD" w:rsidRPr="0093059D" w:rsidRDefault="00E23BDD" w:rsidP="009B2BF4">
            <w:pPr>
              <w:pStyle w:val="Heading1"/>
              <w:spacing w:before="0" w:after="120"/>
              <w:rPr>
                <w:ins w:id="1885" w:author="Lynne Eckerle" w:date="2022-12-08T21:27:00Z"/>
                <w:rFonts w:ascii="Times New Roman" w:hAnsi="Times New Roman"/>
                <w:b w:val="0"/>
                <w:sz w:val="22"/>
                <w:szCs w:val="22"/>
              </w:rPr>
            </w:pPr>
            <w:ins w:id="1886" w:author="Lynne Eckerle" w:date="2022-12-08T21:27:00Z">
              <w:r w:rsidRPr="0093059D">
                <w:rPr>
                  <w:rFonts w:ascii="Times New Roman" w:hAnsi="Times New Roman"/>
                  <w:b w:val="0"/>
                  <w:sz w:val="22"/>
                  <w:szCs w:val="22"/>
                </w:rPr>
                <w:t>High detail orientation and accuracy.</w:t>
              </w:r>
            </w:ins>
          </w:p>
          <w:p w14:paraId="71480426" w14:textId="77777777" w:rsidR="00E23BDD" w:rsidRPr="0093059D" w:rsidRDefault="00E23BDD" w:rsidP="009B2BF4">
            <w:pPr>
              <w:spacing w:after="120"/>
              <w:rPr>
                <w:ins w:id="1887" w:author="Lynne Eckerle" w:date="2022-12-08T21:27:00Z"/>
                <w:rFonts w:ascii="Times New Roman" w:hAnsi="Times New Roman"/>
                <w:sz w:val="22"/>
                <w:szCs w:val="22"/>
              </w:rPr>
            </w:pPr>
            <w:ins w:id="1888" w:author="Lynne Eckerle" w:date="2022-12-08T21:27:00Z">
              <w:r w:rsidRPr="0093059D">
                <w:rPr>
                  <w:rFonts w:ascii="Times New Roman" w:hAnsi="Times New Roman"/>
                  <w:sz w:val="22"/>
                  <w:szCs w:val="22"/>
                </w:rPr>
                <w:t>Takes initiative and needs little supervision.</w:t>
              </w:r>
            </w:ins>
          </w:p>
          <w:p w14:paraId="72D40C61" w14:textId="77777777" w:rsidR="00E23BDD" w:rsidRPr="0093059D" w:rsidRDefault="00E23BDD" w:rsidP="009B2BF4">
            <w:pPr>
              <w:spacing w:after="120"/>
              <w:rPr>
                <w:ins w:id="1889" w:author="Lynne Eckerle" w:date="2022-12-08T21:27:00Z"/>
                <w:rFonts w:ascii="Times New Roman" w:hAnsi="Times New Roman"/>
                <w:sz w:val="22"/>
                <w:szCs w:val="22"/>
              </w:rPr>
            </w:pPr>
            <w:ins w:id="1890" w:author="Lynne Eckerle" w:date="2022-12-08T21:27:00Z">
              <w:r w:rsidRPr="0093059D">
                <w:rPr>
                  <w:rFonts w:ascii="Times New Roman" w:hAnsi="Times New Roman"/>
                  <w:sz w:val="22"/>
                  <w:szCs w:val="22"/>
                </w:rPr>
                <w:t>Able to prioritize, organize tasks and time, and follow up.</w:t>
              </w:r>
            </w:ins>
          </w:p>
          <w:p w14:paraId="4BEBD8B4" w14:textId="77777777" w:rsidR="00E23BDD" w:rsidRPr="0093059D" w:rsidRDefault="00E23BDD" w:rsidP="009B2BF4">
            <w:pPr>
              <w:spacing w:after="120"/>
              <w:rPr>
                <w:ins w:id="1891" w:author="Lynne Eckerle" w:date="2022-12-08T21:27:00Z"/>
                <w:rFonts w:ascii="Times New Roman" w:hAnsi="Times New Roman"/>
                <w:sz w:val="22"/>
                <w:szCs w:val="22"/>
              </w:rPr>
            </w:pPr>
            <w:ins w:id="1892" w:author="Lynne Eckerle" w:date="2022-12-08T21:27:00Z">
              <w:r w:rsidRPr="0093059D">
                <w:rPr>
                  <w:rFonts w:ascii="Times New Roman" w:hAnsi="Times New Roman"/>
                  <w:sz w:val="22"/>
                  <w:szCs w:val="22"/>
                </w:rPr>
                <w:t>Performs responsibilities efficiently and timely.</w:t>
              </w:r>
            </w:ins>
          </w:p>
          <w:p w14:paraId="31E547C9" w14:textId="77777777" w:rsidR="00E23BDD" w:rsidRPr="0093059D" w:rsidRDefault="00E23BDD" w:rsidP="009B2BF4">
            <w:pPr>
              <w:spacing w:after="120"/>
              <w:rPr>
                <w:ins w:id="1893" w:author="Lynne Eckerle" w:date="2022-12-08T21:27:00Z"/>
                <w:rFonts w:ascii="Times New Roman" w:hAnsi="Times New Roman"/>
                <w:sz w:val="22"/>
                <w:szCs w:val="22"/>
              </w:rPr>
            </w:pPr>
            <w:ins w:id="1894" w:author="Lynne Eckerle" w:date="2022-12-08T21:27:00Z">
              <w:r w:rsidRPr="0093059D">
                <w:rPr>
                  <w:rFonts w:ascii="Times New Roman" w:hAnsi="Times New Roman"/>
                  <w:sz w:val="22"/>
                  <w:szCs w:val="22"/>
                </w:rPr>
                <w:t>Able to juggle multiple requests and meet multiple deadlines.</w:t>
              </w:r>
            </w:ins>
          </w:p>
          <w:p w14:paraId="43FFAE0E" w14:textId="77777777" w:rsidR="00E23BDD" w:rsidRPr="0093059D" w:rsidRDefault="00E23BDD" w:rsidP="009B2BF4">
            <w:pPr>
              <w:pStyle w:val="Heading1"/>
              <w:spacing w:before="0" w:after="120"/>
              <w:rPr>
                <w:ins w:id="1895" w:author="Lynne Eckerle" w:date="2022-12-08T21:27:00Z"/>
                <w:rFonts w:ascii="Times New Roman" w:hAnsi="Times New Roman"/>
                <w:b w:val="0"/>
                <w:sz w:val="22"/>
                <w:szCs w:val="22"/>
              </w:rPr>
            </w:pPr>
            <w:ins w:id="1896" w:author="Lynne Eckerle" w:date="2022-12-08T21:27:00Z">
              <w:r w:rsidRPr="0093059D">
                <w:rPr>
                  <w:rFonts w:ascii="Times New Roman" w:hAnsi="Times New Roman"/>
                  <w:b w:val="0"/>
                  <w:sz w:val="22"/>
                  <w:szCs w:val="22"/>
                </w:rPr>
                <w:t>Proficient in basic computer skills, i.e. Microsoft Word, Excel, Internet usage (e-mail) and the online reporting programs used throughout the organization.</w:t>
              </w:r>
            </w:ins>
          </w:p>
          <w:p w14:paraId="42C5263A" w14:textId="77777777" w:rsidR="00E23BDD" w:rsidRPr="0093059D" w:rsidRDefault="00E23BDD" w:rsidP="009B2BF4">
            <w:pPr>
              <w:rPr>
                <w:ins w:id="1897" w:author="Lynne Eckerle" w:date="2022-12-08T21:27:00Z"/>
                <w:rFonts w:ascii="Times New Roman" w:hAnsi="Times New Roman"/>
                <w:sz w:val="22"/>
                <w:szCs w:val="22"/>
              </w:rPr>
            </w:pPr>
            <w:ins w:id="1898" w:author="Lynne Eckerle" w:date="2022-12-08T21:27:00Z">
              <w:r w:rsidRPr="0093059D">
                <w:rPr>
                  <w:rFonts w:ascii="Times New Roman" w:hAnsi="Times New Roman"/>
                  <w:sz w:val="22"/>
                  <w:szCs w:val="22"/>
                </w:rPr>
                <w:t>Demonstrates proficiency in basic mathematics.</w:t>
              </w:r>
            </w:ins>
          </w:p>
        </w:tc>
      </w:tr>
      <w:tr w:rsidR="00E23BDD" w:rsidRPr="0093059D" w14:paraId="47A57BC8" w14:textId="77777777" w:rsidTr="009B2BF4">
        <w:trPr>
          <w:ins w:id="1899" w:author="Lynne Eckerle" w:date="2022-12-08T21:27:00Z"/>
        </w:trPr>
        <w:tc>
          <w:tcPr>
            <w:tcW w:w="1428" w:type="dxa"/>
          </w:tcPr>
          <w:p w14:paraId="79C4C3E4" w14:textId="77777777" w:rsidR="00E23BDD" w:rsidRPr="0093059D" w:rsidRDefault="00E23BDD" w:rsidP="009B2BF4">
            <w:pPr>
              <w:tabs>
                <w:tab w:val="left" w:pos="-720"/>
              </w:tabs>
              <w:suppressAutoHyphens/>
              <w:rPr>
                <w:ins w:id="1900" w:author="Lynne Eckerle" w:date="2022-12-08T21:27:00Z"/>
                <w:rFonts w:ascii="Times New Roman" w:hAnsi="Times New Roman"/>
                <w:b/>
                <w:spacing w:val="-2"/>
                <w:sz w:val="22"/>
                <w:szCs w:val="22"/>
              </w:rPr>
            </w:pPr>
            <w:ins w:id="1901" w:author="Lynne Eckerle" w:date="2022-12-08T21:27:00Z">
              <w:r w:rsidRPr="0093059D">
                <w:rPr>
                  <w:rFonts w:ascii="Times New Roman" w:hAnsi="Times New Roman"/>
                  <w:b/>
                  <w:spacing w:val="-2"/>
                  <w:sz w:val="22"/>
                  <w:szCs w:val="22"/>
                </w:rPr>
                <w:lastRenderedPageBreak/>
                <w:t>Experience, education, degrees, licenses</w:t>
              </w:r>
            </w:ins>
          </w:p>
        </w:tc>
        <w:tc>
          <w:tcPr>
            <w:tcW w:w="9000" w:type="dxa"/>
            <w:gridSpan w:val="2"/>
          </w:tcPr>
          <w:p w14:paraId="0C9BE8EF" w14:textId="77777777" w:rsidR="00E23BDD" w:rsidRPr="0093059D" w:rsidRDefault="00E23BDD" w:rsidP="009B2BF4">
            <w:pPr>
              <w:rPr>
                <w:ins w:id="1902" w:author="Lynne Eckerle" w:date="2022-12-08T21:27:00Z"/>
                <w:rFonts w:cs="Arial"/>
                <w:sz w:val="20"/>
              </w:rPr>
            </w:pPr>
            <w:ins w:id="1903" w:author="Lynne Eckerle" w:date="2022-12-08T21:27:00Z">
              <w:r w:rsidRPr="0093059D">
                <w:rPr>
                  <w:rFonts w:ascii="Times New Roman" w:hAnsi="Times New Roman"/>
                  <w:sz w:val="22"/>
                  <w:szCs w:val="22"/>
                </w:rPr>
                <w:t>Minimum Baccalaureate Degree</w:t>
              </w:r>
            </w:ins>
          </w:p>
          <w:p w14:paraId="5443C9E7" w14:textId="77777777" w:rsidR="00E23BDD" w:rsidRPr="0093059D" w:rsidRDefault="00E23BDD" w:rsidP="009B2BF4">
            <w:pPr>
              <w:tabs>
                <w:tab w:val="left" w:pos="-720"/>
              </w:tabs>
              <w:suppressAutoHyphens/>
              <w:rPr>
                <w:ins w:id="1904" w:author="Lynne Eckerle" w:date="2022-12-08T21:27:00Z"/>
                <w:rFonts w:ascii="Times New Roman" w:hAnsi="Times New Roman"/>
                <w:spacing w:val="-2"/>
                <w:sz w:val="22"/>
                <w:szCs w:val="22"/>
              </w:rPr>
            </w:pPr>
            <w:ins w:id="1905" w:author="Lynne Eckerle" w:date="2022-12-08T21:27:00Z">
              <w:r w:rsidRPr="0093059D">
                <w:rPr>
                  <w:rFonts w:cs="Arial"/>
                  <w:sz w:val="20"/>
                </w:rPr>
                <w:t xml:space="preserve"> </w:t>
              </w:r>
            </w:ins>
          </w:p>
        </w:tc>
      </w:tr>
      <w:tr w:rsidR="00E23BDD" w:rsidRPr="0093059D" w14:paraId="6F377F51" w14:textId="77777777" w:rsidTr="009B2BF4">
        <w:trPr>
          <w:ins w:id="1906" w:author="Lynne Eckerle" w:date="2022-12-08T21:27:00Z"/>
        </w:trPr>
        <w:tc>
          <w:tcPr>
            <w:tcW w:w="1428" w:type="dxa"/>
          </w:tcPr>
          <w:p w14:paraId="328A91D5" w14:textId="77777777" w:rsidR="00E23BDD" w:rsidRPr="0093059D" w:rsidRDefault="00E23BDD" w:rsidP="009B2BF4">
            <w:pPr>
              <w:tabs>
                <w:tab w:val="left" w:pos="-720"/>
              </w:tabs>
              <w:suppressAutoHyphens/>
              <w:rPr>
                <w:ins w:id="1907" w:author="Lynne Eckerle" w:date="2022-12-08T21:27:00Z"/>
                <w:rFonts w:ascii="Times New Roman" w:hAnsi="Times New Roman"/>
                <w:b/>
                <w:spacing w:val="-2"/>
                <w:sz w:val="22"/>
                <w:szCs w:val="22"/>
              </w:rPr>
            </w:pPr>
            <w:ins w:id="1908" w:author="Lynne Eckerle" w:date="2022-12-08T21:27:00Z">
              <w:r w:rsidRPr="0093059D">
                <w:rPr>
                  <w:rFonts w:ascii="Times New Roman" w:hAnsi="Times New Roman"/>
                  <w:b/>
                  <w:spacing w:val="-2"/>
                  <w:sz w:val="22"/>
                  <w:szCs w:val="22"/>
                </w:rPr>
                <w:t>Physical demands</w:t>
              </w:r>
            </w:ins>
          </w:p>
          <w:p w14:paraId="09095A9F" w14:textId="77777777" w:rsidR="00E23BDD" w:rsidRPr="0093059D" w:rsidRDefault="00E23BDD" w:rsidP="009B2BF4">
            <w:pPr>
              <w:tabs>
                <w:tab w:val="left" w:pos="-720"/>
              </w:tabs>
              <w:suppressAutoHyphens/>
              <w:rPr>
                <w:ins w:id="1909" w:author="Lynne Eckerle" w:date="2022-12-08T21:27:00Z"/>
                <w:rFonts w:ascii="Times New Roman" w:hAnsi="Times New Roman"/>
                <w:b/>
                <w:spacing w:val="-2"/>
                <w:sz w:val="22"/>
                <w:szCs w:val="22"/>
              </w:rPr>
            </w:pPr>
          </w:p>
        </w:tc>
        <w:tc>
          <w:tcPr>
            <w:tcW w:w="9000" w:type="dxa"/>
            <w:gridSpan w:val="2"/>
          </w:tcPr>
          <w:p w14:paraId="46E628C1" w14:textId="77777777" w:rsidR="00E23BDD" w:rsidRPr="0093059D" w:rsidRDefault="00E23BDD" w:rsidP="009B2BF4">
            <w:pPr>
              <w:tabs>
                <w:tab w:val="left" w:pos="2160"/>
                <w:tab w:val="left" w:pos="5040"/>
                <w:tab w:val="left" w:pos="6480"/>
              </w:tabs>
              <w:rPr>
                <w:ins w:id="1910" w:author="Lynne Eckerle" w:date="2022-12-08T21:27:00Z"/>
                <w:rFonts w:ascii="Times New Roman" w:hAnsi="Times New Roman"/>
                <w:sz w:val="22"/>
                <w:szCs w:val="22"/>
              </w:rPr>
            </w:pPr>
            <w:ins w:id="1911" w:author="Lynne Eckerle" w:date="2022-12-08T21:27:00Z">
              <w:r w:rsidRPr="0093059D">
                <w:rPr>
                  <w:rFonts w:ascii="Times New Roman" w:hAnsi="Times New Roman"/>
                  <w:sz w:val="22"/>
                  <w:szCs w:val="22"/>
                </w:rPr>
                <w:t xml:space="preserve">Ability to develop, access, and maintain electronic data and communications.  </w:t>
              </w:r>
            </w:ins>
          </w:p>
          <w:p w14:paraId="06B6474A" w14:textId="77777777" w:rsidR="00E23BDD" w:rsidRPr="0093059D" w:rsidRDefault="00E23BDD" w:rsidP="009B2BF4">
            <w:pPr>
              <w:tabs>
                <w:tab w:val="left" w:pos="2160"/>
                <w:tab w:val="left" w:pos="5040"/>
                <w:tab w:val="left" w:pos="6480"/>
              </w:tabs>
              <w:spacing w:after="120"/>
              <w:rPr>
                <w:ins w:id="1912" w:author="Lynne Eckerle" w:date="2022-12-08T21:27:00Z"/>
                <w:rFonts w:ascii="Times New Roman" w:hAnsi="Times New Roman"/>
                <w:sz w:val="22"/>
                <w:szCs w:val="22"/>
              </w:rPr>
            </w:pPr>
          </w:p>
          <w:p w14:paraId="19D986D3" w14:textId="77777777" w:rsidR="00E23BDD" w:rsidRPr="0093059D" w:rsidRDefault="00E23BDD" w:rsidP="009B2BF4">
            <w:pPr>
              <w:tabs>
                <w:tab w:val="left" w:pos="2160"/>
                <w:tab w:val="left" w:pos="5040"/>
                <w:tab w:val="left" w:pos="6480"/>
              </w:tabs>
              <w:spacing w:after="120"/>
              <w:rPr>
                <w:ins w:id="1913" w:author="Lynne Eckerle" w:date="2022-12-08T21:27:00Z"/>
                <w:rFonts w:ascii="Times New Roman" w:hAnsi="Times New Roman"/>
                <w:sz w:val="22"/>
                <w:szCs w:val="22"/>
              </w:rPr>
            </w:pPr>
            <w:ins w:id="1914" w:author="Lynne Eckerle" w:date="2022-12-08T21:27:00Z">
              <w:r w:rsidRPr="0093059D">
                <w:rPr>
                  <w:rFonts w:ascii="Times New Roman" w:hAnsi="Times New Roman"/>
                  <w:sz w:val="22"/>
                  <w:szCs w:val="22"/>
                </w:rPr>
                <w:t xml:space="preserve">While performing the duties of this job, the employee is regularly required to use hands to finger, handle, or feel objects, tools, or controls.  The employee frequently is required to talk or hear.  The employee is required to stand, walk, sit, reach with hands and arms, stoop, and occasionally kneel, crouch, or crawl.   </w:t>
              </w:r>
            </w:ins>
          </w:p>
          <w:p w14:paraId="4916152F" w14:textId="77777777" w:rsidR="00E23BDD" w:rsidRPr="0093059D" w:rsidRDefault="00E23BDD" w:rsidP="009B2BF4">
            <w:pPr>
              <w:tabs>
                <w:tab w:val="left" w:pos="2160"/>
                <w:tab w:val="left" w:pos="5040"/>
                <w:tab w:val="left" w:pos="6480"/>
              </w:tabs>
              <w:rPr>
                <w:ins w:id="1915" w:author="Lynne Eckerle" w:date="2022-12-08T21:27:00Z"/>
                <w:rFonts w:ascii="Times New Roman" w:hAnsi="Times New Roman"/>
                <w:sz w:val="22"/>
                <w:szCs w:val="22"/>
              </w:rPr>
            </w:pPr>
            <w:ins w:id="1916" w:author="Lynne Eckerle" w:date="2022-12-08T21:27:00Z">
              <w:r w:rsidRPr="0093059D">
                <w:rPr>
                  <w:rFonts w:ascii="Times New Roman" w:hAnsi="Times New Roman"/>
                  <w:sz w:val="22"/>
                  <w:szCs w:val="22"/>
                </w:rPr>
                <w:t xml:space="preserve">The employee must occasionally lift and/or move up to 15 pounds.  Specific vision abilities required by this job include close vision, distance vision, color vision, peripheral vision, depth perception, and the ability to adjust focus. </w:t>
              </w:r>
            </w:ins>
          </w:p>
        </w:tc>
      </w:tr>
      <w:tr w:rsidR="00E23BDD" w:rsidRPr="0093059D" w14:paraId="7B0C940B" w14:textId="77777777" w:rsidTr="009B2BF4">
        <w:trPr>
          <w:ins w:id="1917" w:author="Lynne Eckerle" w:date="2022-12-08T21:27:00Z"/>
        </w:trPr>
        <w:tc>
          <w:tcPr>
            <w:tcW w:w="1428" w:type="dxa"/>
          </w:tcPr>
          <w:p w14:paraId="3F1C3F10" w14:textId="77777777" w:rsidR="00E23BDD" w:rsidRPr="0093059D" w:rsidRDefault="00E23BDD" w:rsidP="009B2BF4">
            <w:pPr>
              <w:tabs>
                <w:tab w:val="left" w:pos="-720"/>
              </w:tabs>
              <w:suppressAutoHyphens/>
              <w:rPr>
                <w:ins w:id="1918" w:author="Lynne Eckerle" w:date="2022-12-08T21:27:00Z"/>
                <w:rFonts w:ascii="Times New Roman" w:hAnsi="Times New Roman"/>
                <w:b/>
                <w:spacing w:val="-2"/>
                <w:sz w:val="22"/>
                <w:szCs w:val="22"/>
              </w:rPr>
            </w:pPr>
            <w:ins w:id="1919" w:author="Lynne Eckerle" w:date="2022-12-08T21:27:00Z">
              <w:r w:rsidRPr="0093059D">
                <w:rPr>
                  <w:rFonts w:ascii="Times New Roman" w:hAnsi="Times New Roman"/>
                  <w:b/>
                  <w:spacing w:val="-2"/>
                  <w:sz w:val="22"/>
                  <w:szCs w:val="22"/>
                </w:rPr>
                <w:t>Work environment</w:t>
              </w:r>
            </w:ins>
          </w:p>
        </w:tc>
        <w:tc>
          <w:tcPr>
            <w:tcW w:w="9000" w:type="dxa"/>
            <w:gridSpan w:val="2"/>
          </w:tcPr>
          <w:p w14:paraId="39AC0D5F" w14:textId="77777777" w:rsidR="00E23BDD" w:rsidRPr="0093059D" w:rsidRDefault="00E23BDD" w:rsidP="009B2BF4">
            <w:pPr>
              <w:tabs>
                <w:tab w:val="left" w:pos="2160"/>
                <w:tab w:val="left" w:pos="5040"/>
                <w:tab w:val="left" w:pos="6480"/>
              </w:tabs>
              <w:rPr>
                <w:ins w:id="1920" w:author="Lynne Eckerle" w:date="2022-12-08T21:27:00Z"/>
                <w:rFonts w:ascii="Times New Roman" w:hAnsi="Times New Roman"/>
                <w:sz w:val="22"/>
                <w:szCs w:val="22"/>
              </w:rPr>
            </w:pPr>
            <w:ins w:id="1921" w:author="Lynne Eckerle" w:date="2022-12-08T21:27:00Z">
              <w:r w:rsidRPr="0093059D">
                <w:rPr>
                  <w:rFonts w:ascii="Times New Roman" w:hAnsi="Times New Roman"/>
                  <w:sz w:val="22"/>
                  <w:szCs w:val="22"/>
                </w:rPr>
                <w:t xml:space="preserve">Primary work location is in a residential office with required assigned days in First Steps—South East office in Columbus.      </w:t>
              </w:r>
            </w:ins>
          </w:p>
          <w:p w14:paraId="1889D712" w14:textId="77777777" w:rsidR="00E23BDD" w:rsidRPr="0093059D" w:rsidRDefault="00E23BDD" w:rsidP="009B2BF4">
            <w:pPr>
              <w:tabs>
                <w:tab w:val="left" w:pos="2160"/>
                <w:tab w:val="left" w:pos="5040"/>
                <w:tab w:val="left" w:pos="6480"/>
              </w:tabs>
              <w:rPr>
                <w:ins w:id="1922" w:author="Lynne Eckerle" w:date="2022-12-08T21:27:00Z"/>
                <w:rFonts w:ascii="Times New Roman" w:hAnsi="Times New Roman"/>
                <w:sz w:val="22"/>
                <w:szCs w:val="22"/>
              </w:rPr>
            </w:pPr>
            <w:ins w:id="1923" w:author="Lynne Eckerle" w:date="2022-12-08T21:27:00Z">
              <w:r w:rsidRPr="0093059D">
                <w:rPr>
                  <w:rFonts w:ascii="Times New Roman" w:hAnsi="Times New Roman"/>
                  <w:sz w:val="22"/>
                  <w:szCs w:val="22"/>
                </w:rPr>
                <w:t>The work environment characteristics described here are representative of those an employee encounters while performing the essential functions of this job.  Reasonable accommodations may be made to enable individuals with disabilities to perform the essential functions.</w:t>
              </w:r>
              <w:del w:id="1924" w:author="slikens" w:date="2011-09-27T09:50:00Z">
                <w:r w:rsidRPr="0093059D" w:rsidDel="00512211">
                  <w:rPr>
                    <w:rFonts w:ascii="Times New Roman" w:hAnsi="Times New Roman"/>
                    <w:sz w:val="22"/>
                    <w:szCs w:val="22"/>
                  </w:rPr>
                  <w:delText xml:space="preserve"> </w:delText>
                </w:r>
              </w:del>
            </w:ins>
          </w:p>
        </w:tc>
      </w:tr>
      <w:tr w:rsidR="00E23BDD" w:rsidRPr="0093059D" w14:paraId="4E3A742E" w14:textId="77777777" w:rsidTr="009B2BF4">
        <w:trPr>
          <w:ins w:id="1925" w:author="Lynne Eckerle" w:date="2022-12-08T21:27:00Z"/>
        </w:trPr>
        <w:tc>
          <w:tcPr>
            <w:tcW w:w="1428" w:type="dxa"/>
          </w:tcPr>
          <w:p w14:paraId="2C986747" w14:textId="77777777" w:rsidR="00E23BDD" w:rsidRPr="0093059D" w:rsidRDefault="00E23BDD" w:rsidP="009B2BF4">
            <w:pPr>
              <w:tabs>
                <w:tab w:val="left" w:pos="-720"/>
              </w:tabs>
              <w:suppressAutoHyphens/>
              <w:rPr>
                <w:ins w:id="1926" w:author="Lynne Eckerle" w:date="2022-12-08T21:27:00Z"/>
                <w:rFonts w:ascii="Times New Roman" w:hAnsi="Times New Roman"/>
                <w:b/>
                <w:spacing w:val="-2"/>
                <w:sz w:val="22"/>
                <w:szCs w:val="22"/>
              </w:rPr>
            </w:pPr>
            <w:ins w:id="1927" w:author="Lynne Eckerle" w:date="2022-12-08T21:27:00Z">
              <w:r w:rsidRPr="0093059D">
                <w:rPr>
                  <w:rFonts w:ascii="Times New Roman" w:hAnsi="Times New Roman"/>
                  <w:b/>
                  <w:spacing w:val="-2"/>
                  <w:sz w:val="22"/>
                  <w:szCs w:val="22"/>
                </w:rPr>
                <w:t>Travel</w:t>
              </w:r>
            </w:ins>
          </w:p>
        </w:tc>
        <w:tc>
          <w:tcPr>
            <w:tcW w:w="9000" w:type="dxa"/>
            <w:gridSpan w:val="2"/>
          </w:tcPr>
          <w:p w14:paraId="6DBEDD3E" w14:textId="77777777" w:rsidR="00E23BDD" w:rsidRPr="0093059D" w:rsidRDefault="00E23BDD" w:rsidP="009B2BF4">
            <w:pPr>
              <w:tabs>
                <w:tab w:val="left" w:pos="2160"/>
                <w:tab w:val="left" w:pos="5040"/>
                <w:tab w:val="left" w:pos="6480"/>
              </w:tabs>
              <w:rPr>
                <w:ins w:id="1928" w:author="Lynne Eckerle" w:date="2022-12-08T21:27:00Z"/>
                <w:rFonts w:ascii="Times New Roman" w:hAnsi="Times New Roman"/>
                <w:spacing w:val="-2"/>
                <w:sz w:val="22"/>
                <w:szCs w:val="22"/>
              </w:rPr>
            </w:pPr>
            <w:ins w:id="1929" w:author="Lynne Eckerle" w:date="2022-12-08T21:27:00Z">
              <w:r w:rsidRPr="0093059D">
                <w:rPr>
                  <w:rFonts w:ascii="Times New Roman" w:hAnsi="Times New Roman"/>
                  <w:spacing w:val="-2"/>
                  <w:sz w:val="22"/>
                  <w:szCs w:val="22"/>
                </w:rPr>
                <w:t xml:space="preserve">Normal travel as required for job duties, which may include but not limited to trainings, conferences, meetings, or general office errands. </w:t>
              </w:r>
            </w:ins>
          </w:p>
        </w:tc>
      </w:tr>
    </w:tbl>
    <w:p w14:paraId="3387EED7" w14:textId="77777777" w:rsidR="00E23BDD" w:rsidRPr="0093059D" w:rsidRDefault="00E23BDD" w:rsidP="00E23BDD">
      <w:pPr>
        <w:pStyle w:val="Heading2"/>
        <w:rPr>
          <w:ins w:id="1930" w:author="Lynne Eckerle" w:date="2022-12-08T21:27:00Z"/>
          <w:spacing w:val="-3"/>
          <w:sz w:val="28"/>
          <w:szCs w:val="28"/>
        </w:rPr>
      </w:pPr>
    </w:p>
    <w:p w14:paraId="00E277B0" w14:textId="77777777" w:rsidR="00E23BDD" w:rsidRPr="0093059D" w:rsidRDefault="00E23BDD" w:rsidP="00E23BDD">
      <w:pPr>
        <w:rPr>
          <w:ins w:id="1931" w:author="Lynne Eckerle" w:date="2022-12-08T21:27:00Z"/>
          <w:rFonts w:ascii="Times New Roman" w:hAnsi="Times New Roman"/>
          <w:sz w:val="22"/>
          <w:szCs w:val="22"/>
        </w:rPr>
      </w:pPr>
      <w:ins w:id="1932" w:author="Lynne Eckerle" w:date="2022-12-08T21:27:00Z">
        <w:r w:rsidRPr="0093059D">
          <w:rPr>
            <w:rFonts w:ascii="Times New Roman" w:hAnsi="Times New Roman"/>
            <w:sz w:val="22"/>
            <w:szCs w:val="22"/>
          </w:rPr>
          <w:t>I have read and understand the responsibilities and requirements of my job description.</w:t>
        </w:r>
      </w:ins>
    </w:p>
    <w:p w14:paraId="0B165CA7" w14:textId="77777777" w:rsidR="00E23BDD" w:rsidRPr="0093059D" w:rsidRDefault="00E23BDD" w:rsidP="00E23BDD">
      <w:pPr>
        <w:rPr>
          <w:ins w:id="1933" w:author="Lynne Eckerle" w:date="2022-12-08T21:27:00Z"/>
          <w:rFonts w:ascii="Times New Roman" w:hAnsi="Times New Roman"/>
          <w:sz w:val="22"/>
          <w:szCs w:val="22"/>
        </w:rPr>
      </w:pPr>
    </w:p>
    <w:p w14:paraId="73ED319B" w14:textId="77777777" w:rsidR="00E23BDD" w:rsidRPr="0093059D" w:rsidRDefault="00E23BDD" w:rsidP="00E23BDD">
      <w:pPr>
        <w:rPr>
          <w:ins w:id="1934" w:author="Lynne Eckerle" w:date="2022-12-08T21:27:00Z"/>
          <w:rFonts w:ascii="Times New Roman" w:hAnsi="Times New Roman"/>
          <w:sz w:val="22"/>
          <w:szCs w:val="22"/>
        </w:rPr>
      </w:pPr>
    </w:p>
    <w:p w14:paraId="6D9502D3" w14:textId="77777777" w:rsidR="00E23BDD" w:rsidRPr="0093059D" w:rsidRDefault="00E23BDD" w:rsidP="00E23BDD">
      <w:pPr>
        <w:pStyle w:val="NoSpacing"/>
        <w:rPr>
          <w:ins w:id="1935" w:author="Lynne Eckerle" w:date="2022-12-08T21:27:00Z"/>
        </w:rPr>
      </w:pPr>
      <w:ins w:id="1936" w:author="Lynne Eckerle" w:date="2022-12-08T21:27:00Z">
        <w:r w:rsidRPr="0093059D">
          <w:t>___________________________</w:t>
        </w:r>
      </w:ins>
    </w:p>
    <w:p w14:paraId="089A5676" w14:textId="77777777" w:rsidR="00E23BDD" w:rsidRPr="0093059D" w:rsidRDefault="00E23BDD" w:rsidP="00E23BDD">
      <w:pPr>
        <w:pStyle w:val="NoSpacing"/>
        <w:rPr>
          <w:ins w:id="1937" w:author="Lynne Eckerle" w:date="2022-12-08T21:27:00Z"/>
          <w:rFonts w:ascii="Times New Roman" w:hAnsi="Times New Roman"/>
          <w:sz w:val="22"/>
          <w:szCs w:val="22"/>
        </w:rPr>
      </w:pPr>
      <w:ins w:id="1938" w:author="Lynne Eckerle" w:date="2022-12-08T21:27:00Z">
        <w:r w:rsidRPr="0093059D">
          <w:rPr>
            <w:rFonts w:ascii="Times New Roman" w:hAnsi="Times New Roman"/>
            <w:sz w:val="22"/>
            <w:szCs w:val="22"/>
          </w:rPr>
          <w:t>Employee Signature</w:t>
        </w:r>
        <w:r w:rsidRPr="0093059D">
          <w:rPr>
            <w:rFonts w:ascii="Times New Roman" w:hAnsi="Times New Roman"/>
            <w:sz w:val="22"/>
            <w:szCs w:val="22"/>
          </w:rPr>
          <w:tab/>
        </w:r>
        <w:r w:rsidRPr="0093059D">
          <w:rPr>
            <w:rFonts w:ascii="Times New Roman" w:hAnsi="Times New Roman"/>
            <w:sz w:val="22"/>
            <w:szCs w:val="22"/>
          </w:rPr>
          <w:tab/>
          <w:t>Date</w:t>
        </w:r>
      </w:ins>
    </w:p>
    <w:p w14:paraId="23F39F72" w14:textId="77777777" w:rsidR="00E23BDD" w:rsidRPr="0093059D" w:rsidRDefault="00E23BDD" w:rsidP="00E23BDD">
      <w:pPr>
        <w:pStyle w:val="NoSpacing"/>
        <w:rPr>
          <w:ins w:id="1939" w:author="Lynne Eckerle" w:date="2022-12-08T21:27:00Z"/>
          <w:rFonts w:ascii="Times New Roman" w:hAnsi="Times New Roman"/>
          <w:sz w:val="22"/>
          <w:szCs w:val="22"/>
        </w:rPr>
      </w:pPr>
    </w:p>
    <w:p w14:paraId="5438A331" w14:textId="77777777" w:rsidR="00E23BDD" w:rsidRPr="0093059D" w:rsidRDefault="00E23BDD" w:rsidP="00E23BDD">
      <w:pPr>
        <w:pStyle w:val="NoSpacing"/>
        <w:rPr>
          <w:ins w:id="1940" w:author="Lynne Eckerle" w:date="2022-12-08T21:27:00Z"/>
          <w:rFonts w:ascii="Times New Roman" w:hAnsi="Times New Roman"/>
          <w:sz w:val="22"/>
          <w:szCs w:val="22"/>
        </w:rPr>
      </w:pPr>
    </w:p>
    <w:p w14:paraId="1BD97348" w14:textId="77777777" w:rsidR="00E23BDD" w:rsidRPr="0093059D" w:rsidRDefault="00E23BDD" w:rsidP="00E23BDD">
      <w:pPr>
        <w:pStyle w:val="NoSpacing"/>
        <w:rPr>
          <w:ins w:id="1941" w:author="Lynne Eckerle" w:date="2022-12-08T21:27:00Z"/>
          <w:rFonts w:ascii="Times New Roman" w:hAnsi="Times New Roman"/>
          <w:sz w:val="22"/>
          <w:szCs w:val="22"/>
        </w:rPr>
      </w:pPr>
    </w:p>
    <w:p w14:paraId="00285AE4" w14:textId="77777777" w:rsidR="00E23BDD" w:rsidRPr="0093059D" w:rsidRDefault="00E23BDD" w:rsidP="00E23BDD">
      <w:pPr>
        <w:pStyle w:val="NoSpacing"/>
        <w:rPr>
          <w:ins w:id="1942" w:author="Lynne Eckerle" w:date="2022-12-08T21:27:00Z"/>
          <w:rFonts w:ascii="Times New Roman" w:hAnsi="Times New Roman"/>
          <w:sz w:val="22"/>
          <w:szCs w:val="22"/>
        </w:rPr>
      </w:pPr>
      <w:ins w:id="1943" w:author="Lynne Eckerle" w:date="2022-12-08T21:27:00Z">
        <w:r w:rsidRPr="0093059D">
          <w:rPr>
            <w:rFonts w:ascii="Times New Roman" w:hAnsi="Times New Roman"/>
            <w:sz w:val="22"/>
            <w:szCs w:val="22"/>
          </w:rPr>
          <w:t>_________________________________</w:t>
        </w:r>
      </w:ins>
    </w:p>
    <w:p w14:paraId="2733861E" w14:textId="77777777" w:rsidR="005231B8" w:rsidRDefault="00E23BDD" w:rsidP="00E23BDD">
      <w:pPr>
        <w:pStyle w:val="NoSpacing"/>
        <w:rPr>
          <w:ins w:id="1944" w:author="Lynne Eckerle" w:date="2022-12-08T21:37:00Z"/>
          <w:rFonts w:ascii="Times New Roman" w:hAnsi="Times New Roman"/>
          <w:sz w:val="22"/>
          <w:szCs w:val="22"/>
        </w:rPr>
      </w:pPr>
      <w:ins w:id="1945" w:author="Lynne Eckerle" w:date="2022-12-08T21:27:00Z">
        <w:r w:rsidRPr="0093059D">
          <w:rPr>
            <w:rFonts w:ascii="Times New Roman" w:hAnsi="Times New Roman"/>
            <w:sz w:val="22"/>
            <w:szCs w:val="22"/>
          </w:rPr>
          <w:t>Supervisor Signature</w:t>
        </w:r>
        <w:r w:rsidRPr="0093059D">
          <w:rPr>
            <w:rFonts w:ascii="Times New Roman" w:hAnsi="Times New Roman"/>
            <w:sz w:val="22"/>
            <w:szCs w:val="22"/>
          </w:rPr>
          <w:tab/>
        </w:r>
        <w:r w:rsidRPr="0093059D">
          <w:rPr>
            <w:rFonts w:ascii="Times New Roman" w:hAnsi="Times New Roman"/>
            <w:sz w:val="22"/>
            <w:szCs w:val="22"/>
          </w:rPr>
          <w:tab/>
          <w:t>Date</w:t>
        </w:r>
      </w:ins>
    </w:p>
    <w:p w14:paraId="7EACE398" w14:textId="77777777" w:rsidR="005231B8" w:rsidRDefault="005231B8">
      <w:pPr>
        <w:rPr>
          <w:ins w:id="1946" w:author="Lynne Eckerle" w:date="2022-12-08T21:37:00Z"/>
          <w:rFonts w:ascii="Times New Roman" w:hAnsi="Times New Roman"/>
          <w:sz w:val="22"/>
          <w:szCs w:val="22"/>
        </w:rPr>
      </w:pPr>
      <w:ins w:id="1947" w:author="Lynne Eckerle" w:date="2022-12-08T21:37:00Z">
        <w:r>
          <w:rPr>
            <w:rFonts w:ascii="Times New Roman" w:hAnsi="Times New Roman"/>
            <w:sz w:val="22"/>
            <w:szCs w:val="22"/>
          </w:rPr>
          <w:br w:type="page"/>
        </w:r>
      </w:ins>
    </w:p>
    <w:p w14:paraId="49A43D5F" w14:textId="77777777" w:rsidR="00E23BDD" w:rsidRPr="0093059D" w:rsidRDefault="00E23BDD" w:rsidP="00E23BDD">
      <w:pPr>
        <w:pStyle w:val="NoSpacing"/>
        <w:rPr>
          <w:ins w:id="1948" w:author="Lynne Eckerle" w:date="2022-12-08T21:27:00Z"/>
          <w:rFonts w:ascii="Times New Roman" w:hAnsi="Times New Roman"/>
          <w:sz w:val="22"/>
          <w:szCs w:val="22"/>
        </w:rPr>
      </w:pPr>
    </w:p>
    <w:p w14:paraId="3CD348CB" w14:textId="77777777" w:rsidR="005231B8" w:rsidRDefault="005231B8" w:rsidP="005231B8">
      <w:pPr>
        <w:tabs>
          <w:tab w:val="left" w:pos="-720"/>
        </w:tabs>
        <w:suppressAutoHyphens/>
        <w:jc w:val="center"/>
        <w:rPr>
          <w:ins w:id="1949" w:author="Lynne Eckerle" w:date="2022-12-08T21:37:00Z"/>
          <w:rFonts w:asciiTheme="majorHAnsi" w:hAnsiTheme="majorHAnsi" w:cstheme="minorHAnsi"/>
          <w:b/>
          <w:spacing w:val="-2"/>
          <w:sz w:val="32"/>
          <w:szCs w:val="32"/>
        </w:rPr>
      </w:pPr>
      <w:ins w:id="1950" w:author="Lynne Eckerle" w:date="2022-12-08T21:37:00Z">
        <w:r>
          <w:rPr>
            <w:rFonts w:asciiTheme="majorHAnsi" w:hAnsiTheme="majorHAnsi" w:cstheme="minorHAnsi"/>
            <w:b/>
            <w:noProof/>
            <w:spacing w:val="-2"/>
            <w:sz w:val="32"/>
            <w:szCs w:val="32"/>
          </w:rPr>
          <w:drawing>
            <wp:inline distT="0" distB="0" distL="0" distR="0" wp14:anchorId="3C4F4262" wp14:editId="47B26ADD">
              <wp:extent cx="1714500" cy="3727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riveAlliance-hor-blac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62211" cy="383089"/>
                      </a:xfrm>
                      <a:prstGeom prst="rect">
                        <a:avLst/>
                      </a:prstGeom>
                    </pic:spPr>
                  </pic:pic>
                </a:graphicData>
              </a:graphic>
            </wp:inline>
          </w:drawing>
        </w:r>
      </w:ins>
    </w:p>
    <w:p w14:paraId="109C6113" w14:textId="77777777" w:rsidR="005231B8" w:rsidRDefault="005231B8" w:rsidP="005231B8">
      <w:pPr>
        <w:tabs>
          <w:tab w:val="left" w:pos="-720"/>
        </w:tabs>
        <w:suppressAutoHyphens/>
        <w:rPr>
          <w:ins w:id="1951" w:author="Lynne Eckerle" w:date="2022-12-08T21:37:00Z"/>
          <w:rFonts w:asciiTheme="majorHAnsi" w:hAnsiTheme="majorHAnsi" w:cstheme="minorHAnsi"/>
          <w:b/>
          <w:spacing w:val="-2"/>
          <w:sz w:val="32"/>
          <w:szCs w:val="32"/>
        </w:rPr>
      </w:pPr>
    </w:p>
    <w:p w14:paraId="5A44DAC3" w14:textId="77777777" w:rsidR="005231B8" w:rsidRPr="00956C8F" w:rsidRDefault="005231B8" w:rsidP="005231B8">
      <w:pPr>
        <w:tabs>
          <w:tab w:val="left" w:pos="-720"/>
        </w:tabs>
        <w:suppressAutoHyphens/>
        <w:rPr>
          <w:ins w:id="1952" w:author="Lynne Eckerle" w:date="2022-12-08T21:37:00Z"/>
          <w:rFonts w:asciiTheme="majorHAnsi" w:hAnsiTheme="majorHAnsi" w:cstheme="minorHAnsi"/>
          <w:b/>
          <w:spacing w:val="-2"/>
          <w:sz w:val="32"/>
          <w:szCs w:val="32"/>
        </w:rPr>
      </w:pPr>
      <w:ins w:id="1953" w:author="Lynne Eckerle" w:date="2022-12-08T21:37:00Z">
        <w:r w:rsidRPr="00956C8F">
          <w:rPr>
            <w:rFonts w:asciiTheme="majorHAnsi" w:hAnsiTheme="majorHAnsi" w:cstheme="minorHAnsi"/>
            <w:b/>
            <w:spacing w:val="-2"/>
            <w:sz w:val="32"/>
            <w:szCs w:val="32"/>
          </w:rPr>
          <w:t>Thrive Alliance</w:t>
        </w:r>
        <w:r w:rsidRPr="00956C8F">
          <w:rPr>
            <w:rFonts w:asciiTheme="majorHAnsi" w:hAnsiTheme="majorHAnsi" w:cstheme="minorHAnsi"/>
            <w:b/>
            <w:spacing w:val="-2"/>
            <w:sz w:val="32"/>
            <w:szCs w:val="32"/>
          </w:rPr>
          <w:tab/>
        </w:r>
        <w:r w:rsidRPr="00956C8F">
          <w:rPr>
            <w:rFonts w:asciiTheme="majorHAnsi" w:hAnsiTheme="majorHAnsi" w:cstheme="minorHAnsi"/>
            <w:b/>
            <w:spacing w:val="-2"/>
            <w:sz w:val="32"/>
            <w:szCs w:val="32"/>
          </w:rPr>
          <w:tab/>
        </w:r>
        <w:r w:rsidRPr="00956C8F">
          <w:rPr>
            <w:rFonts w:asciiTheme="majorHAnsi" w:hAnsiTheme="majorHAnsi" w:cstheme="minorHAnsi"/>
            <w:b/>
            <w:spacing w:val="-2"/>
            <w:sz w:val="32"/>
            <w:szCs w:val="32"/>
          </w:rPr>
          <w:tab/>
        </w:r>
        <w:r w:rsidRPr="00956C8F">
          <w:rPr>
            <w:rFonts w:asciiTheme="majorHAnsi" w:hAnsiTheme="majorHAnsi" w:cstheme="minorHAnsi"/>
            <w:b/>
            <w:spacing w:val="-2"/>
            <w:sz w:val="32"/>
            <w:szCs w:val="32"/>
          </w:rPr>
          <w:tab/>
        </w:r>
        <w:r w:rsidRPr="00956C8F">
          <w:rPr>
            <w:rFonts w:asciiTheme="majorHAnsi" w:hAnsiTheme="majorHAnsi" w:cstheme="minorHAnsi"/>
            <w:b/>
            <w:spacing w:val="-2"/>
            <w:sz w:val="32"/>
            <w:szCs w:val="32"/>
          </w:rPr>
          <w:tab/>
        </w:r>
        <w:r w:rsidRPr="00956C8F">
          <w:rPr>
            <w:rFonts w:asciiTheme="majorHAnsi" w:hAnsiTheme="majorHAnsi" w:cstheme="minorHAnsi"/>
            <w:b/>
            <w:spacing w:val="-2"/>
            <w:sz w:val="32"/>
            <w:szCs w:val="32"/>
          </w:rPr>
          <w:tab/>
        </w:r>
        <w:r w:rsidRPr="00956C8F">
          <w:rPr>
            <w:rFonts w:asciiTheme="majorHAnsi" w:hAnsiTheme="majorHAnsi" w:cstheme="minorHAnsi"/>
            <w:b/>
            <w:spacing w:val="-2"/>
            <w:sz w:val="32"/>
            <w:szCs w:val="32"/>
          </w:rPr>
          <w:tab/>
        </w:r>
        <w:r w:rsidRPr="00956C8F">
          <w:rPr>
            <w:rFonts w:asciiTheme="majorHAnsi" w:hAnsiTheme="majorHAnsi" w:cstheme="minorHAnsi"/>
            <w:b/>
            <w:spacing w:val="-2"/>
            <w:sz w:val="32"/>
            <w:szCs w:val="32"/>
          </w:rPr>
          <w:tab/>
          <w:t>Job Description</w:t>
        </w:r>
      </w:ins>
    </w:p>
    <w:p w14:paraId="1E8941E9" w14:textId="77777777" w:rsidR="005231B8" w:rsidRPr="00956C8F" w:rsidRDefault="005231B8" w:rsidP="005231B8">
      <w:pPr>
        <w:tabs>
          <w:tab w:val="left" w:pos="-720"/>
        </w:tabs>
        <w:suppressAutoHyphens/>
        <w:rPr>
          <w:ins w:id="1954" w:author="Lynne Eckerle" w:date="2022-12-08T21:37:00Z"/>
          <w:rFonts w:asciiTheme="majorHAnsi" w:hAnsiTheme="majorHAnsi"/>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5"/>
        <w:gridCol w:w="5745"/>
        <w:gridCol w:w="3242"/>
      </w:tblGrid>
      <w:tr w:rsidR="005231B8" w:rsidRPr="00956C8F" w14:paraId="1088421A" w14:textId="77777777" w:rsidTr="009B2BF4">
        <w:trPr>
          <w:ins w:id="1955" w:author="Lynne Eckerle" w:date="2022-12-08T21:37:00Z"/>
        </w:trPr>
        <w:tc>
          <w:tcPr>
            <w:tcW w:w="1428" w:type="dxa"/>
          </w:tcPr>
          <w:p w14:paraId="12B23DAC" w14:textId="77777777" w:rsidR="005231B8" w:rsidRPr="00956C8F" w:rsidRDefault="005231B8" w:rsidP="009B2BF4">
            <w:pPr>
              <w:tabs>
                <w:tab w:val="left" w:pos="-720"/>
              </w:tabs>
              <w:suppressAutoHyphens/>
              <w:rPr>
                <w:ins w:id="1956" w:author="Lynne Eckerle" w:date="2022-12-08T21:37:00Z"/>
                <w:rFonts w:asciiTheme="majorHAnsi" w:hAnsiTheme="majorHAnsi"/>
                <w:b/>
                <w:spacing w:val="-2"/>
                <w:sz w:val="22"/>
                <w:szCs w:val="22"/>
              </w:rPr>
            </w:pPr>
            <w:ins w:id="1957" w:author="Lynne Eckerle" w:date="2022-12-08T21:37:00Z">
              <w:r w:rsidRPr="00956C8F">
                <w:rPr>
                  <w:rFonts w:asciiTheme="majorHAnsi" w:hAnsiTheme="majorHAnsi"/>
                  <w:b/>
                  <w:spacing w:val="-2"/>
                  <w:sz w:val="22"/>
                  <w:szCs w:val="22"/>
                </w:rPr>
                <w:t>Title</w:t>
              </w:r>
            </w:ins>
          </w:p>
        </w:tc>
        <w:tc>
          <w:tcPr>
            <w:tcW w:w="5754" w:type="dxa"/>
          </w:tcPr>
          <w:p w14:paraId="5AF4A189" w14:textId="77777777" w:rsidR="005231B8" w:rsidRPr="00956C8F" w:rsidRDefault="005231B8" w:rsidP="009B2BF4">
            <w:pPr>
              <w:tabs>
                <w:tab w:val="left" w:pos="-720"/>
              </w:tabs>
              <w:suppressAutoHyphens/>
              <w:rPr>
                <w:ins w:id="1958" w:author="Lynne Eckerle" w:date="2022-12-08T21:37:00Z"/>
                <w:rFonts w:asciiTheme="majorHAnsi" w:hAnsiTheme="majorHAnsi"/>
                <w:spacing w:val="-2"/>
                <w:sz w:val="22"/>
                <w:szCs w:val="22"/>
              </w:rPr>
            </w:pPr>
            <w:ins w:id="1959" w:author="Lynne Eckerle" w:date="2022-12-08T21:37:00Z">
              <w:r w:rsidRPr="00956C8F">
                <w:rPr>
                  <w:rFonts w:asciiTheme="majorHAnsi" w:hAnsiTheme="majorHAnsi"/>
                  <w:sz w:val="22"/>
                  <w:szCs w:val="22"/>
                </w:rPr>
                <w:t>First Steps – South East Quality Specialist</w:t>
              </w:r>
              <w:r>
                <w:rPr>
                  <w:rFonts w:asciiTheme="majorHAnsi" w:hAnsiTheme="majorHAnsi"/>
                  <w:sz w:val="22"/>
                  <w:szCs w:val="22"/>
                </w:rPr>
                <w:t>: Data and Records</w:t>
              </w:r>
            </w:ins>
          </w:p>
        </w:tc>
        <w:tc>
          <w:tcPr>
            <w:tcW w:w="3246" w:type="dxa"/>
          </w:tcPr>
          <w:p w14:paraId="75E5EB7E" w14:textId="77777777" w:rsidR="005231B8" w:rsidRPr="00956C8F" w:rsidRDefault="005231B8" w:rsidP="009B2BF4">
            <w:pPr>
              <w:tabs>
                <w:tab w:val="left" w:pos="-720"/>
              </w:tabs>
              <w:suppressAutoHyphens/>
              <w:rPr>
                <w:ins w:id="1960" w:author="Lynne Eckerle" w:date="2022-12-08T21:37:00Z"/>
                <w:rFonts w:asciiTheme="majorHAnsi" w:hAnsiTheme="majorHAnsi"/>
                <w:b/>
                <w:spacing w:val="-2"/>
                <w:sz w:val="22"/>
                <w:szCs w:val="22"/>
              </w:rPr>
            </w:pPr>
            <w:ins w:id="1961" w:author="Lynne Eckerle" w:date="2022-12-08T21:37:00Z">
              <w:r w:rsidRPr="00956C8F">
                <w:rPr>
                  <w:rFonts w:asciiTheme="majorHAnsi" w:hAnsiTheme="majorHAnsi"/>
                  <w:b/>
                  <w:spacing w:val="-2"/>
                  <w:sz w:val="22"/>
                  <w:szCs w:val="22"/>
                </w:rPr>
                <w:t>Non-Exempt</w:t>
              </w:r>
            </w:ins>
          </w:p>
        </w:tc>
      </w:tr>
      <w:tr w:rsidR="005231B8" w:rsidRPr="00956C8F" w14:paraId="3ED248CA" w14:textId="77777777" w:rsidTr="009B2BF4">
        <w:trPr>
          <w:ins w:id="1962" w:author="Lynne Eckerle" w:date="2022-12-08T21:37:00Z"/>
        </w:trPr>
        <w:tc>
          <w:tcPr>
            <w:tcW w:w="1428" w:type="dxa"/>
          </w:tcPr>
          <w:p w14:paraId="565CA6B3" w14:textId="77777777" w:rsidR="005231B8" w:rsidRPr="00956C8F" w:rsidRDefault="005231B8" w:rsidP="009B2BF4">
            <w:pPr>
              <w:tabs>
                <w:tab w:val="left" w:pos="-720"/>
              </w:tabs>
              <w:suppressAutoHyphens/>
              <w:rPr>
                <w:ins w:id="1963" w:author="Lynne Eckerle" w:date="2022-12-08T21:37:00Z"/>
                <w:rFonts w:asciiTheme="majorHAnsi" w:hAnsiTheme="majorHAnsi"/>
                <w:b/>
                <w:spacing w:val="-2"/>
                <w:sz w:val="22"/>
                <w:szCs w:val="22"/>
              </w:rPr>
            </w:pPr>
            <w:ins w:id="1964" w:author="Lynne Eckerle" w:date="2022-12-08T21:37:00Z">
              <w:r w:rsidRPr="00956C8F">
                <w:rPr>
                  <w:rFonts w:asciiTheme="majorHAnsi" w:hAnsiTheme="majorHAnsi"/>
                  <w:b/>
                  <w:spacing w:val="-2"/>
                  <w:sz w:val="22"/>
                  <w:szCs w:val="22"/>
                </w:rPr>
                <w:t>Reports to</w:t>
              </w:r>
            </w:ins>
          </w:p>
          <w:p w14:paraId="3B741744" w14:textId="77777777" w:rsidR="005231B8" w:rsidRPr="00956C8F" w:rsidRDefault="005231B8" w:rsidP="009B2BF4">
            <w:pPr>
              <w:tabs>
                <w:tab w:val="left" w:pos="-720"/>
              </w:tabs>
              <w:suppressAutoHyphens/>
              <w:rPr>
                <w:ins w:id="1965" w:author="Lynne Eckerle" w:date="2022-12-08T21:37:00Z"/>
                <w:rFonts w:asciiTheme="majorHAnsi" w:hAnsiTheme="majorHAnsi"/>
                <w:b/>
                <w:spacing w:val="-2"/>
                <w:sz w:val="22"/>
                <w:szCs w:val="22"/>
              </w:rPr>
            </w:pPr>
          </w:p>
        </w:tc>
        <w:tc>
          <w:tcPr>
            <w:tcW w:w="5754" w:type="dxa"/>
          </w:tcPr>
          <w:p w14:paraId="6FAD574E" w14:textId="77777777" w:rsidR="005231B8" w:rsidRPr="00956C8F" w:rsidRDefault="005231B8" w:rsidP="009B2BF4">
            <w:pPr>
              <w:tabs>
                <w:tab w:val="left" w:pos="-720"/>
              </w:tabs>
              <w:suppressAutoHyphens/>
              <w:rPr>
                <w:ins w:id="1966" w:author="Lynne Eckerle" w:date="2022-12-08T21:37:00Z"/>
                <w:rFonts w:asciiTheme="majorHAnsi" w:hAnsiTheme="majorHAnsi"/>
                <w:spacing w:val="-2"/>
                <w:sz w:val="22"/>
                <w:szCs w:val="22"/>
              </w:rPr>
            </w:pPr>
            <w:ins w:id="1967" w:author="Lynne Eckerle" w:date="2022-12-08T21:37:00Z">
              <w:r>
                <w:rPr>
                  <w:rFonts w:asciiTheme="majorHAnsi" w:hAnsiTheme="majorHAnsi"/>
                  <w:spacing w:val="-2"/>
                  <w:sz w:val="22"/>
                  <w:szCs w:val="22"/>
                </w:rPr>
                <w:t>SPOE Supervisor</w:t>
              </w:r>
              <w:r w:rsidRPr="00956C8F">
                <w:rPr>
                  <w:rFonts w:asciiTheme="majorHAnsi" w:hAnsiTheme="majorHAnsi"/>
                  <w:spacing w:val="-2"/>
                  <w:sz w:val="22"/>
                  <w:szCs w:val="22"/>
                </w:rPr>
                <w:t xml:space="preserve">  </w:t>
              </w:r>
            </w:ins>
          </w:p>
        </w:tc>
        <w:tc>
          <w:tcPr>
            <w:tcW w:w="3246" w:type="dxa"/>
          </w:tcPr>
          <w:p w14:paraId="67FB2FBD" w14:textId="77777777" w:rsidR="005231B8" w:rsidRPr="00956C8F" w:rsidRDefault="005231B8" w:rsidP="009B2BF4">
            <w:pPr>
              <w:tabs>
                <w:tab w:val="left" w:pos="-720"/>
              </w:tabs>
              <w:suppressAutoHyphens/>
              <w:rPr>
                <w:ins w:id="1968" w:author="Lynne Eckerle" w:date="2022-12-08T21:37:00Z"/>
                <w:rFonts w:asciiTheme="majorHAnsi" w:hAnsiTheme="majorHAnsi"/>
                <w:spacing w:val="-2"/>
                <w:sz w:val="22"/>
                <w:szCs w:val="22"/>
              </w:rPr>
            </w:pPr>
            <w:ins w:id="1969" w:author="Lynne Eckerle" w:date="2022-12-08T21:37:00Z">
              <w:r w:rsidRPr="00956C8F">
                <w:rPr>
                  <w:rFonts w:asciiTheme="majorHAnsi" w:hAnsiTheme="majorHAnsi"/>
                  <w:b/>
                  <w:spacing w:val="-2"/>
                  <w:sz w:val="22"/>
                  <w:szCs w:val="22"/>
                </w:rPr>
                <w:t>Date last revised:</w:t>
              </w:r>
            </w:ins>
          </w:p>
          <w:p w14:paraId="2A634EC9" w14:textId="77777777" w:rsidR="005231B8" w:rsidRPr="00956C8F" w:rsidRDefault="005231B8" w:rsidP="009B2BF4">
            <w:pPr>
              <w:tabs>
                <w:tab w:val="left" w:pos="-720"/>
              </w:tabs>
              <w:suppressAutoHyphens/>
              <w:rPr>
                <w:ins w:id="1970" w:author="Lynne Eckerle" w:date="2022-12-08T21:37:00Z"/>
                <w:rFonts w:asciiTheme="majorHAnsi" w:hAnsiTheme="majorHAnsi"/>
                <w:spacing w:val="-2"/>
                <w:sz w:val="22"/>
                <w:szCs w:val="22"/>
              </w:rPr>
            </w:pPr>
            <w:ins w:id="1971" w:author="Lynne Eckerle" w:date="2022-12-08T21:37:00Z">
              <w:r w:rsidRPr="00956C8F">
                <w:rPr>
                  <w:rFonts w:asciiTheme="majorHAnsi" w:hAnsiTheme="majorHAnsi"/>
                  <w:spacing w:val="-2"/>
                  <w:sz w:val="22"/>
                  <w:szCs w:val="22"/>
                </w:rPr>
                <w:t>November 2019</w:t>
              </w:r>
            </w:ins>
          </w:p>
        </w:tc>
      </w:tr>
      <w:tr w:rsidR="005231B8" w:rsidRPr="00956C8F" w14:paraId="585D0F6B" w14:textId="77777777" w:rsidTr="009B2BF4">
        <w:trPr>
          <w:ins w:id="1972" w:author="Lynne Eckerle" w:date="2022-12-08T21:37:00Z"/>
        </w:trPr>
        <w:tc>
          <w:tcPr>
            <w:tcW w:w="1428" w:type="dxa"/>
          </w:tcPr>
          <w:p w14:paraId="243F4A12" w14:textId="77777777" w:rsidR="005231B8" w:rsidRPr="00956C8F" w:rsidRDefault="005231B8" w:rsidP="009B2BF4">
            <w:pPr>
              <w:tabs>
                <w:tab w:val="left" w:pos="-720"/>
              </w:tabs>
              <w:suppressAutoHyphens/>
              <w:rPr>
                <w:ins w:id="1973" w:author="Lynne Eckerle" w:date="2022-12-08T21:37:00Z"/>
                <w:rFonts w:asciiTheme="majorHAnsi" w:hAnsiTheme="majorHAnsi"/>
                <w:b/>
                <w:spacing w:val="-2"/>
                <w:sz w:val="22"/>
                <w:szCs w:val="22"/>
              </w:rPr>
            </w:pPr>
            <w:ins w:id="1974" w:author="Lynne Eckerle" w:date="2022-12-08T21:37:00Z">
              <w:r w:rsidRPr="00956C8F">
                <w:rPr>
                  <w:rFonts w:asciiTheme="majorHAnsi" w:hAnsiTheme="majorHAnsi"/>
                  <w:b/>
                  <w:spacing w:val="-2"/>
                  <w:sz w:val="22"/>
                  <w:szCs w:val="22"/>
                </w:rPr>
                <w:t>Supervises</w:t>
              </w:r>
            </w:ins>
          </w:p>
          <w:p w14:paraId="2B096277" w14:textId="77777777" w:rsidR="005231B8" w:rsidRPr="00956C8F" w:rsidRDefault="005231B8" w:rsidP="009B2BF4">
            <w:pPr>
              <w:tabs>
                <w:tab w:val="left" w:pos="-720"/>
              </w:tabs>
              <w:suppressAutoHyphens/>
              <w:rPr>
                <w:ins w:id="1975" w:author="Lynne Eckerle" w:date="2022-12-08T21:37:00Z"/>
                <w:rFonts w:asciiTheme="majorHAnsi" w:hAnsiTheme="majorHAnsi"/>
                <w:b/>
                <w:spacing w:val="-2"/>
                <w:sz w:val="22"/>
                <w:szCs w:val="22"/>
              </w:rPr>
            </w:pPr>
          </w:p>
        </w:tc>
        <w:tc>
          <w:tcPr>
            <w:tcW w:w="9000" w:type="dxa"/>
            <w:gridSpan w:val="2"/>
          </w:tcPr>
          <w:p w14:paraId="2213457A" w14:textId="77777777" w:rsidR="005231B8" w:rsidRPr="00956C8F" w:rsidRDefault="005231B8" w:rsidP="009B2BF4">
            <w:pPr>
              <w:tabs>
                <w:tab w:val="left" w:pos="-720"/>
              </w:tabs>
              <w:suppressAutoHyphens/>
              <w:rPr>
                <w:ins w:id="1976" w:author="Lynne Eckerle" w:date="2022-12-08T21:37:00Z"/>
                <w:rFonts w:asciiTheme="majorHAnsi" w:hAnsiTheme="majorHAnsi"/>
                <w:spacing w:val="-2"/>
                <w:sz w:val="22"/>
                <w:szCs w:val="22"/>
              </w:rPr>
            </w:pPr>
            <w:ins w:id="1977" w:author="Lynne Eckerle" w:date="2022-12-08T21:37:00Z">
              <w:r w:rsidRPr="00956C8F">
                <w:rPr>
                  <w:rFonts w:asciiTheme="majorHAnsi" w:hAnsiTheme="majorHAnsi"/>
                  <w:sz w:val="22"/>
                  <w:szCs w:val="22"/>
                </w:rPr>
                <w:t>None</w:t>
              </w:r>
            </w:ins>
          </w:p>
        </w:tc>
      </w:tr>
      <w:tr w:rsidR="005231B8" w:rsidRPr="00956C8F" w14:paraId="3BEF4729" w14:textId="77777777" w:rsidTr="009B2BF4">
        <w:trPr>
          <w:ins w:id="1978" w:author="Lynne Eckerle" w:date="2022-12-08T21:37:00Z"/>
        </w:trPr>
        <w:tc>
          <w:tcPr>
            <w:tcW w:w="1428" w:type="dxa"/>
          </w:tcPr>
          <w:p w14:paraId="05255B42" w14:textId="77777777" w:rsidR="005231B8" w:rsidRPr="00956C8F" w:rsidRDefault="005231B8" w:rsidP="009B2BF4">
            <w:pPr>
              <w:tabs>
                <w:tab w:val="left" w:pos="-720"/>
              </w:tabs>
              <w:suppressAutoHyphens/>
              <w:rPr>
                <w:ins w:id="1979" w:author="Lynne Eckerle" w:date="2022-12-08T21:37:00Z"/>
                <w:rFonts w:asciiTheme="majorHAnsi" w:hAnsiTheme="majorHAnsi"/>
                <w:b/>
                <w:spacing w:val="-2"/>
                <w:sz w:val="22"/>
                <w:szCs w:val="22"/>
              </w:rPr>
            </w:pPr>
            <w:ins w:id="1980" w:author="Lynne Eckerle" w:date="2022-12-08T21:37:00Z">
              <w:r w:rsidRPr="00956C8F">
                <w:rPr>
                  <w:rFonts w:asciiTheme="majorHAnsi" w:hAnsiTheme="majorHAnsi"/>
                  <w:b/>
                  <w:spacing w:val="-2"/>
                  <w:sz w:val="22"/>
                  <w:szCs w:val="22"/>
                </w:rPr>
                <w:t>Summary</w:t>
              </w:r>
            </w:ins>
          </w:p>
          <w:p w14:paraId="052AAF39" w14:textId="77777777" w:rsidR="005231B8" w:rsidRPr="00956C8F" w:rsidRDefault="005231B8" w:rsidP="009B2BF4">
            <w:pPr>
              <w:tabs>
                <w:tab w:val="left" w:pos="-720"/>
              </w:tabs>
              <w:suppressAutoHyphens/>
              <w:rPr>
                <w:ins w:id="1981" w:author="Lynne Eckerle" w:date="2022-12-08T21:37:00Z"/>
                <w:rFonts w:asciiTheme="majorHAnsi" w:hAnsiTheme="majorHAnsi"/>
                <w:b/>
                <w:spacing w:val="-2"/>
                <w:sz w:val="22"/>
                <w:szCs w:val="22"/>
              </w:rPr>
            </w:pPr>
          </w:p>
        </w:tc>
        <w:tc>
          <w:tcPr>
            <w:tcW w:w="9000" w:type="dxa"/>
            <w:gridSpan w:val="2"/>
          </w:tcPr>
          <w:p w14:paraId="5190D2AE" w14:textId="77777777" w:rsidR="005231B8" w:rsidRPr="00C46246" w:rsidRDefault="005231B8" w:rsidP="009B2BF4">
            <w:pPr>
              <w:rPr>
                <w:ins w:id="1982" w:author="Lynne Eckerle" w:date="2022-12-08T21:37:00Z"/>
                <w:rFonts w:asciiTheme="majorHAnsi" w:hAnsiTheme="majorHAnsi"/>
                <w:sz w:val="22"/>
                <w:szCs w:val="22"/>
              </w:rPr>
            </w:pPr>
            <w:ins w:id="1983" w:author="Lynne Eckerle" w:date="2022-12-08T21:37:00Z">
              <w:r w:rsidRPr="00C46246">
                <w:rPr>
                  <w:rFonts w:asciiTheme="majorHAnsi" w:hAnsiTheme="majorHAnsi"/>
                  <w:sz w:val="22"/>
                  <w:szCs w:val="22"/>
                </w:rPr>
                <w:t xml:space="preserve">Ensures that the records and processes meet the minimum requirements set forth by federal and state guidelines and by the LPCC (Local Planning and Coordinating Committee).  </w:t>
              </w:r>
            </w:ins>
          </w:p>
        </w:tc>
      </w:tr>
      <w:tr w:rsidR="005231B8" w:rsidRPr="00956C8F" w14:paraId="25A9D273" w14:textId="77777777" w:rsidTr="009B2BF4">
        <w:trPr>
          <w:ins w:id="1984" w:author="Lynne Eckerle" w:date="2022-12-08T21:37:00Z"/>
        </w:trPr>
        <w:tc>
          <w:tcPr>
            <w:tcW w:w="1428" w:type="dxa"/>
          </w:tcPr>
          <w:p w14:paraId="6589C396" w14:textId="77777777" w:rsidR="005231B8" w:rsidRPr="00956C8F" w:rsidRDefault="005231B8" w:rsidP="009B2BF4">
            <w:pPr>
              <w:tabs>
                <w:tab w:val="left" w:pos="-720"/>
              </w:tabs>
              <w:suppressAutoHyphens/>
              <w:rPr>
                <w:ins w:id="1985" w:author="Lynne Eckerle" w:date="2022-12-08T21:37:00Z"/>
                <w:rFonts w:asciiTheme="majorHAnsi" w:hAnsiTheme="majorHAnsi"/>
                <w:b/>
                <w:spacing w:val="-2"/>
                <w:sz w:val="22"/>
                <w:szCs w:val="22"/>
              </w:rPr>
            </w:pPr>
            <w:ins w:id="1986" w:author="Lynne Eckerle" w:date="2022-12-08T21:37:00Z">
              <w:r w:rsidRPr="00956C8F">
                <w:rPr>
                  <w:rFonts w:asciiTheme="majorHAnsi" w:hAnsiTheme="majorHAnsi"/>
                  <w:b/>
                  <w:spacing w:val="-2"/>
                  <w:sz w:val="22"/>
                  <w:szCs w:val="22"/>
                </w:rPr>
                <w:t>Evaluation of performance</w:t>
              </w:r>
            </w:ins>
          </w:p>
        </w:tc>
        <w:tc>
          <w:tcPr>
            <w:tcW w:w="9000" w:type="dxa"/>
            <w:gridSpan w:val="2"/>
          </w:tcPr>
          <w:p w14:paraId="71214D92" w14:textId="77777777" w:rsidR="005231B8" w:rsidRPr="00956C8F" w:rsidRDefault="005231B8" w:rsidP="009B2BF4">
            <w:pPr>
              <w:tabs>
                <w:tab w:val="left" w:pos="-720"/>
              </w:tabs>
              <w:suppressAutoHyphens/>
              <w:rPr>
                <w:ins w:id="1987" w:author="Lynne Eckerle" w:date="2022-12-08T21:37:00Z"/>
                <w:rFonts w:asciiTheme="majorHAnsi" w:hAnsiTheme="majorHAnsi"/>
                <w:spacing w:val="-2"/>
                <w:sz w:val="22"/>
                <w:szCs w:val="22"/>
              </w:rPr>
            </w:pPr>
            <w:ins w:id="1988" w:author="Lynne Eckerle" w:date="2022-12-08T21:37:00Z">
              <w:r w:rsidRPr="00956C8F">
                <w:rPr>
                  <w:rFonts w:asciiTheme="majorHAnsi" w:hAnsiTheme="majorHAnsi"/>
                  <w:spacing w:val="-2"/>
                  <w:sz w:val="22"/>
                  <w:szCs w:val="22"/>
                </w:rPr>
                <w:t xml:space="preserve">Performance will be evaluated based on meeting the specific goals, deadlines, and other quality indicators established for this position (technical performance). </w:t>
              </w:r>
              <w:r w:rsidRPr="00956C8F">
                <w:rPr>
                  <w:rFonts w:asciiTheme="majorHAnsi" w:hAnsiTheme="majorHAnsi"/>
                  <w:sz w:val="22"/>
                  <w:szCs w:val="22"/>
                </w:rPr>
                <w:t>Performance monitored by Program Director and evaluated annually by both the Fiscal Agent and the Program Director</w:t>
              </w:r>
            </w:ins>
          </w:p>
        </w:tc>
      </w:tr>
      <w:tr w:rsidR="005231B8" w:rsidRPr="00956C8F" w14:paraId="78F0CD51" w14:textId="77777777" w:rsidTr="009B2BF4">
        <w:trPr>
          <w:ins w:id="1989" w:author="Lynne Eckerle" w:date="2022-12-08T21:37:00Z"/>
        </w:trPr>
        <w:tc>
          <w:tcPr>
            <w:tcW w:w="1428" w:type="dxa"/>
          </w:tcPr>
          <w:p w14:paraId="7EFB5BB7" w14:textId="77777777" w:rsidR="005231B8" w:rsidRPr="00956C8F" w:rsidRDefault="005231B8" w:rsidP="009B2BF4">
            <w:pPr>
              <w:tabs>
                <w:tab w:val="left" w:pos="-720"/>
              </w:tabs>
              <w:suppressAutoHyphens/>
              <w:rPr>
                <w:ins w:id="1990" w:author="Lynne Eckerle" w:date="2022-12-08T21:37:00Z"/>
                <w:rFonts w:asciiTheme="majorHAnsi" w:hAnsiTheme="majorHAnsi"/>
                <w:b/>
                <w:spacing w:val="-2"/>
                <w:sz w:val="22"/>
                <w:szCs w:val="22"/>
              </w:rPr>
            </w:pPr>
            <w:ins w:id="1991" w:author="Lynne Eckerle" w:date="2022-12-08T21:37:00Z">
              <w:r w:rsidRPr="00956C8F">
                <w:rPr>
                  <w:rFonts w:asciiTheme="majorHAnsi" w:hAnsiTheme="majorHAnsi"/>
                  <w:b/>
                  <w:spacing w:val="-2"/>
                  <w:sz w:val="22"/>
                  <w:szCs w:val="22"/>
                </w:rPr>
                <w:t>Key outcomes expected</w:t>
              </w:r>
            </w:ins>
          </w:p>
          <w:p w14:paraId="0BFA88CC" w14:textId="77777777" w:rsidR="005231B8" w:rsidRPr="00956C8F" w:rsidRDefault="005231B8" w:rsidP="009B2BF4">
            <w:pPr>
              <w:tabs>
                <w:tab w:val="left" w:pos="-720"/>
              </w:tabs>
              <w:suppressAutoHyphens/>
              <w:rPr>
                <w:ins w:id="1992" w:author="Lynne Eckerle" w:date="2022-12-08T21:37:00Z"/>
                <w:rFonts w:asciiTheme="majorHAnsi" w:hAnsiTheme="majorHAnsi"/>
                <w:b/>
                <w:spacing w:val="-2"/>
                <w:sz w:val="22"/>
                <w:szCs w:val="22"/>
              </w:rPr>
            </w:pPr>
          </w:p>
          <w:p w14:paraId="255EC3C4" w14:textId="77777777" w:rsidR="005231B8" w:rsidRPr="00956C8F" w:rsidRDefault="005231B8" w:rsidP="009B2BF4">
            <w:pPr>
              <w:tabs>
                <w:tab w:val="left" w:pos="-720"/>
              </w:tabs>
              <w:suppressAutoHyphens/>
              <w:rPr>
                <w:ins w:id="1993" w:author="Lynne Eckerle" w:date="2022-12-08T21:37:00Z"/>
                <w:rFonts w:asciiTheme="majorHAnsi" w:hAnsiTheme="majorHAnsi"/>
                <w:b/>
                <w:spacing w:val="-2"/>
                <w:sz w:val="22"/>
                <w:szCs w:val="22"/>
              </w:rPr>
            </w:pPr>
          </w:p>
          <w:p w14:paraId="3F88FEE2" w14:textId="77777777" w:rsidR="005231B8" w:rsidRPr="00956C8F" w:rsidRDefault="005231B8" w:rsidP="009B2BF4">
            <w:pPr>
              <w:tabs>
                <w:tab w:val="left" w:pos="-720"/>
              </w:tabs>
              <w:suppressAutoHyphens/>
              <w:rPr>
                <w:ins w:id="1994" w:author="Lynne Eckerle" w:date="2022-12-08T21:37:00Z"/>
                <w:rFonts w:asciiTheme="majorHAnsi" w:hAnsiTheme="majorHAnsi"/>
                <w:b/>
                <w:spacing w:val="-2"/>
                <w:sz w:val="22"/>
                <w:szCs w:val="22"/>
              </w:rPr>
            </w:pPr>
          </w:p>
          <w:p w14:paraId="05A7054A" w14:textId="77777777" w:rsidR="005231B8" w:rsidRPr="00956C8F" w:rsidRDefault="005231B8" w:rsidP="009B2BF4">
            <w:pPr>
              <w:tabs>
                <w:tab w:val="left" w:pos="-720"/>
              </w:tabs>
              <w:suppressAutoHyphens/>
              <w:rPr>
                <w:ins w:id="1995" w:author="Lynne Eckerle" w:date="2022-12-08T21:37:00Z"/>
                <w:rFonts w:asciiTheme="majorHAnsi" w:hAnsiTheme="majorHAnsi"/>
                <w:b/>
                <w:spacing w:val="-2"/>
                <w:sz w:val="22"/>
                <w:szCs w:val="22"/>
              </w:rPr>
            </w:pPr>
          </w:p>
          <w:p w14:paraId="73828B8C" w14:textId="77777777" w:rsidR="005231B8" w:rsidRPr="00956C8F" w:rsidRDefault="005231B8" w:rsidP="009B2BF4">
            <w:pPr>
              <w:tabs>
                <w:tab w:val="left" w:pos="-720"/>
              </w:tabs>
              <w:suppressAutoHyphens/>
              <w:rPr>
                <w:ins w:id="1996" w:author="Lynne Eckerle" w:date="2022-12-08T21:37:00Z"/>
                <w:rFonts w:asciiTheme="majorHAnsi" w:hAnsiTheme="majorHAnsi"/>
                <w:b/>
                <w:spacing w:val="-2"/>
                <w:sz w:val="22"/>
                <w:szCs w:val="22"/>
              </w:rPr>
            </w:pPr>
          </w:p>
        </w:tc>
        <w:tc>
          <w:tcPr>
            <w:tcW w:w="9000" w:type="dxa"/>
            <w:gridSpan w:val="2"/>
          </w:tcPr>
          <w:p w14:paraId="72306561" w14:textId="77777777" w:rsidR="005231B8" w:rsidRPr="00956C8F" w:rsidRDefault="005231B8" w:rsidP="009B2BF4">
            <w:pPr>
              <w:pStyle w:val="BodyText2"/>
              <w:numPr>
                <w:ilvl w:val="0"/>
                <w:numId w:val="11"/>
              </w:numPr>
              <w:tabs>
                <w:tab w:val="left" w:pos="12"/>
                <w:tab w:val="left" w:pos="192"/>
              </w:tabs>
              <w:spacing w:after="0" w:line="240" w:lineRule="auto"/>
              <w:ind w:left="12" w:hanging="540"/>
              <w:rPr>
                <w:ins w:id="1997" w:author="Lynne Eckerle" w:date="2022-12-08T21:37:00Z"/>
                <w:rFonts w:asciiTheme="majorHAnsi" w:hAnsiTheme="majorHAnsi"/>
                <w:sz w:val="22"/>
                <w:szCs w:val="22"/>
              </w:rPr>
            </w:pPr>
            <w:ins w:id="1998" w:author="Lynne Eckerle" w:date="2022-12-08T21:37:00Z">
              <w:r w:rsidRPr="00956C8F">
                <w:rPr>
                  <w:rFonts w:asciiTheme="majorHAnsi" w:hAnsiTheme="majorHAnsi"/>
                  <w:sz w:val="22"/>
                  <w:szCs w:val="22"/>
                </w:rPr>
                <w:t>Maintain comprehensive knowledge of the Indiana First Steps quality requirements.</w:t>
              </w:r>
            </w:ins>
          </w:p>
          <w:p w14:paraId="45AE2D41" w14:textId="77777777" w:rsidR="005231B8" w:rsidRPr="00C46246" w:rsidRDefault="005231B8" w:rsidP="009B2BF4">
            <w:pPr>
              <w:numPr>
                <w:ilvl w:val="0"/>
                <w:numId w:val="11"/>
              </w:numPr>
              <w:tabs>
                <w:tab w:val="left" w:pos="12"/>
                <w:tab w:val="left" w:pos="192"/>
              </w:tabs>
              <w:ind w:left="12" w:hanging="540"/>
              <w:rPr>
                <w:ins w:id="1999" w:author="Lynne Eckerle" w:date="2022-12-08T21:37:00Z"/>
                <w:rFonts w:asciiTheme="majorHAnsi" w:hAnsiTheme="majorHAnsi"/>
                <w:sz w:val="8"/>
                <w:szCs w:val="8"/>
              </w:rPr>
            </w:pPr>
          </w:p>
          <w:p w14:paraId="460AE98F" w14:textId="77777777" w:rsidR="005231B8" w:rsidRPr="00956C8F" w:rsidRDefault="005231B8" w:rsidP="009B2BF4">
            <w:pPr>
              <w:numPr>
                <w:ilvl w:val="0"/>
                <w:numId w:val="11"/>
              </w:numPr>
              <w:tabs>
                <w:tab w:val="left" w:pos="12"/>
                <w:tab w:val="left" w:pos="192"/>
              </w:tabs>
              <w:ind w:left="12" w:hanging="540"/>
              <w:rPr>
                <w:ins w:id="2000" w:author="Lynne Eckerle" w:date="2022-12-08T21:37:00Z"/>
                <w:rFonts w:asciiTheme="majorHAnsi" w:hAnsiTheme="majorHAnsi"/>
                <w:sz w:val="22"/>
                <w:szCs w:val="22"/>
              </w:rPr>
            </w:pPr>
            <w:ins w:id="2001" w:author="Lynne Eckerle" w:date="2022-12-08T21:37:00Z">
              <w:r w:rsidRPr="00956C8F">
                <w:rPr>
                  <w:rFonts w:asciiTheme="majorHAnsi" w:hAnsiTheme="majorHAnsi"/>
                  <w:sz w:val="22"/>
                  <w:szCs w:val="22"/>
                </w:rPr>
                <w:t>Assist in the development of cluster procedures and policies related to quality requirements.</w:t>
              </w:r>
            </w:ins>
          </w:p>
          <w:p w14:paraId="2BAEEFB6" w14:textId="77777777" w:rsidR="005231B8" w:rsidRPr="00C46246" w:rsidRDefault="005231B8" w:rsidP="009B2BF4">
            <w:pPr>
              <w:numPr>
                <w:ilvl w:val="1"/>
                <w:numId w:val="8"/>
              </w:numPr>
              <w:tabs>
                <w:tab w:val="left" w:pos="12"/>
                <w:tab w:val="left" w:pos="372"/>
              </w:tabs>
              <w:ind w:left="12" w:hanging="540"/>
              <w:rPr>
                <w:ins w:id="2002" w:author="Lynne Eckerle" w:date="2022-12-08T21:37:00Z"/>
                <w:rFonts w:asciiTheme="majorHAnsi" w:hAnsiTheme="majorHAnsi"/>
                <w:sz w:val="8"/>
                <w:szCs w:val="8"/>
              </w:rPr>
            </w:pPr>
          </w:p>
          <w:p w14:paraId="712EEE02" w14:textId="77777777" w:rsidR="005231B8" w:rsidRDefault="005231B8" w:rsidP="009B2BF4">
            <w:pPr>
              <w:numPr>
                <w:ilvl w:val="1"/>
                <w:numId w:val="8"/>
              </w:numPr>
              <w:tabs>
                <w:tab w:val="left" w:pos="12"/>
                <w:tab w:val="left" w:pos="372"/>
              </w:tabs>
              <w:ind w:left="12" w:hanging="540"/>
              <w:rPr>
                <w:ins w:id="2003" w:author="Lynne Eckerle" w:date="2022-12-08T21:37:00Z"/>
                <w:rFonts w:asciiTheme="majorHAnsi" w:hAnsiTheme="majorHAnsi"/>
                <w:sz w:val="22"/>
                <w:szCs w:val="22"/>
              </w:rPr>
            </w:pPr>
            <w:ins w:id="2004" w:author="Lynne Eckerle" w:date="2022-12-08T21:37:00Z">
              <w:r w:rsidRPr="00956C8F">
                <w:rPr>
                  <w:rFonts w:asciiTheme="majorHAnsi" w:hAnsiTheme="majorHAnsi"/>
                  <w:sz w:val="22"/>
                  <w:szCs w:val="22"/>
                </w:rPr>
                <w:t xml:space="preserve">Monitor early intervention record development and maintenance </w:t>
              </w:r>
              <w:r>
                <w:rPr>
                  <w:rFonts w:asciiTheme="majorHAnsi" w:hAnsiTheme="majorHAnsi"/>
                  <w:sz w:val="22"/>
                  <w:szCs w:val="22"/>
                </w:rPr>
                <w:t xml:space="preserve">in both the state database and the local records system </w:t>
              </w:r>
              <w:r w:rsidRPr="00956C8F">
                <w:rPr>
                  <w:rFonts w:asciiTheme="majorHAnsi" w:hAnsiTheme="majorHAnsi"/>
                  <w:sz w:val="22"/>
                  <w:szCs w:val="22"/>
                </w:rPr>
                <w:t>and collaborate with Service Coordinators to ensure compliance with all required documentation related to the following:</w:t>
              </w:r>
            </w:ins>
          </w:p>
          <w:p w14:paraId="306DBB36" w14:textId="77777777" w:rsidR="005231B8" w:rsidRPr="00C46246" w:rsidRDefault="005231B8" w:rsidP="009B2BF4">
            <w:pPr>
              <w:pStyle w:val="ListParagraph"/>
              <w:numPr>
                <w:ilvl w:val="1"/>
                <w:numId w:val="8"/>
              </w:numPr>
              <w:tabs>
                <w:tab w:val="left" w:pos="12"/>
                <w:tab w:val="left" w:pos="372"/>
              </w:tabs>
              <w:ind w:hanging="1440"/>
              <w:rPr>
                <w:ins w:id="2005" w:author="Lynne Eckerle" w:date="2022-12-08T21:37:00Z"/>
                <w:rFonts w:asciiTheme="majorHAnsi" w:hAnsiTheme="majorHAnsi"/>
                <w:sz w:val="22"/>
                <w:szCs w:val="22"/>
              </w:rPr>
            </w:pPr>
            <w:ins w:id="2006" w:author="Lynne Eckerle" w:date="2022-12-08T21:37:00Z">
              <w:r>
                <w:rPr>
                  <w:rFonts w:asciiTheme="majorHAnsi" w:hAnsiTheme="majorHAnsi"/>
                  <w:sz w:val="22"/>
                  <w:szCs w:val="22"/>
                </w:rPr>
                <w:t>Reviews state database to verify accuracy of information</w:t>
              </w:r>
            </w:ins>
          </w:p>
          <w:p w14:paraId="7CB3E373" w14:textId="77777777" w:rsidR="005231B8" w:rsidRPr="00956C8F" w:rsidRDefault="005231B8" w:rsidP="009B2BF4">
            <w:pPr>
              <w:numPr>
                <w:ilvl w:val="1"/>
                <w:numId w:val="8"/>
              </w:numPr>
              <w:tabs>
                <w:tab w:val="left" w:pos="12"/>
                <w:tab w:val="left" w:pos="372"/>
              </w:tabs>
              <w:ind w:left="372" w:hanging="372"/>
              <w:rPr>
                <w:ins w:id="2007" w:author="Lynne Eckerle" w:date="2022-12-08T21:37:00Z"/>
                <w:rFonts w:asciiTheme="majorHAnsi" w:hAnsiTheme="majorHAnsi"/>
                <w:sz w:val="22"/>
                <w:szCs w:val="22"/>
              </w:rPr>
            </w:pPr>
            <w:ins w:id="2008" w:author="Lynne Eckerle" w:date="2022-12-08T21:37:00Z">
              <w:r w:rsidRPr="00956C8F">
                <w:rPr>
                  <w:rFonts w:asciiTheme="majorHAnsi" w:hAnsiTheme="majorHAnsi"/>
                  <w:sz w:val="22"/>
                  <w:szCs w:val="22"/>
                </w:rPr>
                <w:t>Accurate current documentation to support eligibility and authorizations</w:t>
              </w:r>
            </w:ins>
          </w:p>
          <w:p w14:paraId="1C29B501" w14:textId="77777777" w:rsidR="005231B8" w:rsidRPr="00956C8F" w:rsidRDefault="005231B8" w:rsidP="009B2BF4">
            <w:pPr>
              <w:numPr>
                <w:ilvl w:val="1"/>
                <w:numId w:val="8"/>
              </w:numPr>
              <w:tabs>
                <w:tab w:val="left" w:pos="12"/>
                <w:tab w:val="left" w:pos="372"/>
              </w:tabs>
              <w:ind w:left="372" w:hanging="372"/>
              <w:rPr>
                <w:ins w:id="2009" w:author="Lynne Eckerle" w:date="2022-12-08T21:37:00Z"/>
                <w:rFonts w:asciiTheme="majorHAnsi" w:hAnsiTheme="majorHAnsi"/>
                <w:sz w:val="22"/>
                <w:szCs w:val="22"/>
              </w:rPr>
            </w:pPr>
            <w:ins w:id="2010" w:author="Lynne Eckerle" w:date="2022-12-08T21:37:00Z">
              <w:r w:rsidRPr="00956C8F">
                <w:rPr>
                  <w:rFonts w:asciiTheme="majorHAnsi" w:hAnsiTheme="majorHAnsi"/>
                  <w:sz w:val="22"/>
                  <w:szCs w:val="22"/>
                </w:rPr>
                <w:t>Accurate current insurance and financial information</w:t>
              </w:r>
              <w:r w:rsidRPr="00956C8F">
                <w:rPr>
                  <w:rFonts w:asciiTheme="majorHAnsi" w:hAnsiTheme="majorHAnsi"/>
                  <w:spacing w:val="-2"/>
                  <w:sz w:val="22"/>
                  <w:szCs w:val="22"/>
                </w:rPr>
                <w:t xml:space="preserve"> </w:t>
              </w:r>
            </w:ins>
          </w:p>
          <w:p w14:paraId="0711B584" w14:textId="77777777" w:rsidR="005231B8" w:rsidRPr="00956C8F" w:rsidRDefault="005231B8" w:rsidP="009B2BF4">
            <w:pPr>
              <w:numPr>
                <w:ilvl w:val="1"/>
                <w:numId w:val="8"/>
              </w:numPr>
              <w:tabs>
                <w:tab w:val="left" w:pos="12"/>
                <w:tab w:val="left" w:pos="372"/>
              </w:tabs>
              <w:ind w:left="372" w:hanging="372"/>
              <w:rPr>
                <w:ins w:id="2011" w:author="Lynne Eckerle" w:date="2022-12-08T21:37:00Z"/>
                <w:rFonts w:asciiTheme="majorHAnsi" w:hAnsiTheme="majorHAnsi"/>
                <w:sz w:val="22"/>
                <w:szCs w:val="22"/>
              </w:rPr>
            </w:pPr>
            <w:ins w:id="2012" w:author="Lynne Eckerle" w:date="2022-12-08T21:37:00Z">
              <w:r w:rsidRPr="00956C8F">
                <w:rPr>
                  <w:rFonts w:asciiTheme="majorHAnsi" w:hAnsiTheme="majorHAnsi"/>
                  <w:spacing w:val="-2"/>
                  <w:sz w:val="22"/>
                  <w:szCs w:val="22"/>
                </w:rPr>
                <w:t xml:space="preserve">Current consents and notices for all activities and communication related to the program   </w:t>
              </w:r>
            </w:ins>
          </w:p>
          <w:p w14:paraId="4D6D4DBD" w14:textId="77777777" w:rsidR="005231B8" w:rsidRPr="00956C8F" w:rsidRDefault="005231B8" w:rsidP="009B2BF4">
            <w:pPr>
              <w:numPr>
                <w:ilvl w:val="1"/>
                <w:numId w:val="8"/>
              </w:numPr>
              <w:tabs>
                <w:tab w:val="left" w:pos="12"/>
                <w:tab w:val="left" w:pos="372"/>
              </w:tabs>
              <w:ind w:left="372" w:hanging="372"/>
              <w:rPr>
                <w:ins w:id="2013" w:author="Lynne Eckerle" w:date="2022-12-08T21:37:00Z"/>
                <w:rFonts w:asciiTheme="majorHAnsi" w:hAnsiTheme="majorHAnsi"/>
                <w:sz w:val="22"/>
                <w:szCs w:val="22"/>
              </w:rPr>
            </w:pPr>
            <w:ins w:id="2014" w:author="Lynne Eckerle" w:date="2022-12-08T21:37:00Z">
              <w:r w:rsidRPr="00956C8F">
                <w:rPr>
                  <w:rFonts w:asciiTheme="majorHAnsi" w:hAnsiTheme="majorHAnsi"/>
                  <w:spacing w:val="-2"/>
                  <w:sz w:val="22"/>
                  <w:szCs w:val="22"/>
                </w:rPr>
                <w:t xml:space="preserve">Documentation of all contacts and required meetings and activities within the specified timelines </w:t>
              </w:r>
            </w:ins>
          </w:p>
          <w:p w14:paraId="754C1BC1" w14:textId="77777777" w:rsidR="005231B8" w:rsidRPr="00956C8F" w:rsidRDefault="005231B8" w:rsidP="009B2BF4">
            <w:pPr>
              <w:numPr>
                <w:ilvl w:val="1"/>
                <w:numId w:val="8"/>
              </w:numPr>
              <w:tabs>
                <w:tab w:val="left" w:pos="12"/>
                <w:tab w:val="left" w:pos="372"/>
              </w:tabs>
              <w:ind w:left="372" w:hanging="372"/>
              <w:rPr>
                <w:ins w:id="2015" w:author="Lynne Eckerle" w:date="2022-12-08T21:37:00Z"/>
                <w:rFonts w:asciiTheme="majorHAnsi" w:hAnsiTheme="majorHAnsi"/>
                <w:sz w:val="22"/>
                <w:szCs w:val="22"/>
              </w:rPr>
            </w:pPr>
            <w:ins w:id="2016" w:author="Lynne Eckerle" w:date="2022-12-08T21:37:00Z">
              <w:r w:rsidRPr="00956C8F">
                <w:rPr>
                  <w:rFonts w:asciiTheme="majorHAnsi" w:hAnsiTheme="majorHAnsi"/>
                  <w:spacing w:val="-2"/>
                  <w:sz w:val="22"/>
                  <w:szCs w:val="22"/>
                </w:rPr>
                <w:t>Up-to-date case notes</w:t>
              </w:r>
              <w:r w:rsidRPr="00956C8F">
                <w:rPr>
                  <w:rFonts w:asciiTheme="majorHAnsi" w:hAnsiTheme="majorHAnsi"/>
                  <w:sz w:val="22"/>
                  <w:szCs w:val="22"/>
                </w:rPr>
                <w:t xml:space="preserve"> </w:t>
              </w:r>
            </w:ins>
          </w:p>
          <w:p w14:paraId="03D1C1FD" w14:textId="77777777" w:rsidR="005231B8" w:rsidRPr="00956C8F" w:rsidRDefault="005231B8" w:rsidP="009B2BF4">
            <w:pPr>
              <w:numPr>
                <w:ilvl w:val="1"/>
                <w:numId w:val="8"/>
              </w:numPr>
              <w:tabs>
                <w:tab w:val="left" w:pos="12"/>
                <w:tab w:val="left" w:pos="372"/>
              </w:tabs>
              <w:ind w:left="372" w:hanging="372"/>
              <w:rPr>
                <w:ins w:id="2017" w:author="Lynne Eckerle" w:date="2022-12-08T21:37:00Z"/>
                <w:rFonts w:asciiTheme="majorHAnsi" w:hAnsiTheme="majorHAnsi"/>
                <w:sz w:val="22"/>
                <w:szCs w:val="22"/>
              </w:rPr>
            </w:pPr>
            <w:ins w:id="2018" w:author="Lynne Eckerle" w:date="2022-12-08T21:37:00Z">
              <w:r w:rsidRPr="00956C8F">
                <w:rPr>
                  <w:rFonts w:asciiTheme="majorHAnsi" w:hAnsiTheme="majorHAnsi"/>
                  <w:sz w:val="22"/>
                  <w:szCs w:val="22"/>
                </w:rPr>
                <w:t>Physician signature approval within timeframe that assures direct services are initiated within thirty days of the IFSP</w:t>
              </w:r>
            </w:ins>
          </w:p>
          <w:p w14:paraId="210BB897" w14:textId="77777777" w:rsidR="005231B8" w:rsidRPr="00C46246" w:rsidRDefault="005231B8" w:rsidP="009B2BF4">
            <w:pPr>
              <w:tabs>
                <w:tab w:val="left" w:pos="-720"/>
                <w:tab w:val="left" w:pos="12"/>
                <w:tab w:val="left" w:pos="192"/>
              </w:tabs>
              <w:suppressAutoHyphens/>
              <w:rPr>
                <w:ins w:id="2019" w:author="Lynne Eckerle" w:date="2022-12-08T21:37:00Z"/>
                <w:rFonts w:asciiTheme="majorHAnsi" w:hAnsiTheme="majorHAnsi"/>
                <w:sz w:val="8"/>
                <w:szCs w:val="8"/>
              </w:rPr>
            </w:pPr>
          </w:p>
          <w:p w14:paraId="59B53CBD" w14:textId="77777777" w:rsidR="005231B8" w:rsidRPr="00956C8F" w:rsidRDefault="005231B8" w:rsidP="009B2BF4">
            <w:pPr>
              <w:numPr>
                <w:ilvl w:val="0"/>
                <w:numId w:val="11"/>
              </w:numPr>
              <w:tabs>
                <w:tab w:val="left" w:pos="-720"/>
                <w:tab w:val="left" w:pos="12"/>
                <w:tab w:val="left" w:pos="192"/>
              </w:tabs>
              <w:suppressAutoHyphens/>
              <w:ind w:left="12" w:hanging="540"/>
              <w:rPr>
                <w:ins w:id="2020" w:author="Lynne Eckerle" w:date="2022-12-08T21:37:00Z"/>
                <w:rFonts w:asciiTheme="majorHAnsi" w:hAnsiTheme="majorHAnsi"/>
                <w:sz w:val="22"/>
                <w:szCs w:val="22"/>
              </w:rPr>
            </w:pPr>
            <w:ins w:id="2021" w:author="Lynne Eckerle" w:date="2022-12-08T21:37:00Z">
              <w:r w:rsidRPr="00956C8F">
                <w:rPr>
                  <w:rFonts w:asciiTheme="majorHAnsi" w:hAnsiTheme="majorHAnsi"/>
                  <w:sz w:val="22"/>
                  <w:szCs w:val="22"/>
                </w:rPr>
                <w:t xml:space="preserve">Report immediately to First Steps – South East Program Director potential issues or concerns. </w:t>
              </w:r>
            </w:ins>
          </w:p>
          <w:p w14:paraId="18E80E3B" w14:textId="77777777" w:rsidR="005231B8" w:rsidRPr="00C46246" w:rsidRDefault="005231B8" w:rsidP="005231B8">
            <w:pPr>
              <w:numPr>
                <w:ilvl w:val="0"/>
                <w:numId w:val="18"/>
              </w:numPr>
              <w:tabs>
                <w:tab w:val="left" w:pos="12"/>
                <w:tab w:val="left" w:pos="372"/>
              </w:tabs>
              <w:ind w:left="12" w:hanging="540"/>
              <w:rPr>
                <w:ins w:id="2022" w:author="Lynne Eckerle" w:date="2022-12-08T21:37:00Z"/>
                <w:rFonts w:asciiTheme="majorHAnsi" w:hAnsiTheme="majorHAnsi"/>
                <w:sz w:val="8"/>
                <w:szCs w:val="8"/>
              </w:rPr>
            </w:pPr>
          </w:p>
          <w:p w14:paraId="1976B2AC" w14:textId="77777777" w:rsidR="005231B8" w:rsidRPr="00956C8F" w:rsidRDefault="005231B8" w:rsidP="005231B8">
            <w:pPr>
              <w:numPr>
                <w:ilvl w:val="0"/>
                <w:numId w:val="18"/>
              </w:numPr>
              <w:tabs>
                <w:tab w:val="left" w:pos="12"/>
                <w:tab w:val="left" w:pos="372"/>
              </w:tabs>
              <w:ind w:left="12" w:hanging="540"/>
              <w:rPr>
                <w:ins w:id="2023" w:author="Lynne Eckerle" w:date="2022-12-08T21:37:00Z"/>
                <w:rFonts w:asciiTheme="majorHAnsi" w:hAnsiTheme="majorHAnsi"/>
                <w:sz w:val="22"/>
                <w:szCs w:val="22"/>
              </w:rPr>
            </w:pPr>
            <w:ins w:id="2024" w:author="Lynne Eckerle" w:date="2022-12-08T21:37:00Z">
              <w:r w:rsidRPr="00956C8F">
                <w:rPr>
                  <w:rFonts w:asciiTheme="majorHAnsi" w:hAnsiTheme="majorHAnsi"/>
                  <w:bCs/>
                  <w:sz w:val="22"/>
                  <w:szCs w:val="22"/>
                </w:rPr>
                <w:t>Assist First Steps – South East Program Director to assure preparation and submission of all documentation required by the Lead Agency (Indiana First Steps).</w:t>
              </w:r>
            </w:ins>
          </w:p>
          <w:p w14:paraId="79B11DAA" w14:textId="77777777" w:rsidR="005231B8" w:rsidRPr="00C46246" w:rsidRDefault="005231B8" w:rsidP="005231B8">
            <w:pPr>
              <w:pStyle w:val="BodyText"/>
              <w:numPr>
                <w:ilvl w:val="0"/>
                <w:numId w:val="18"/>
              </w:numPr>
              <w:tabs>
                <w:tab w:val="left" w:pos="12"/>
                <w:tab w:val="left" w:pos="372"/>
              </w:tabs>
              <w:ind w:left="12" w:hanging="540"/>
              <w:rPr>
                <w:ins w:id="2025" w:author="Lynne Eckerle" w:date="2022-12-08T21:37:00Z"/>
                <w:rFonts w:asciiTheme="majorHAnsi" w:hAnsiTheme="majorHAnsi" w:cs="Times New Roman"/>
                <w:b w:val="0"/>
                <w:sz w:val="8"/>
                <w:szCs w:val="8"/>
              </w:rPr>
            </w:pPr>
          </w:p>
          <w:p w14:paraId="1ACBF0E8" w14:textId="77777777" w:rsidR="005231B8" w:rsidRPr="00956C8F" w:rsidRDefault="005231B8" w:rsidP="005231B8">
            <w:pPr>
              <w:pStyle w:val="BodyText"/>
              <w:numPr>
                <w:ilvl w:val="0"/>
                <w:numId w:val="18"/>
              </w:numPr>
              <w:tabs>
                <w:tab w:val="left" w:pos="12"/>
                <w:tab w:val="left" w:pos="372"/>
              </w:tabs>
              <w:ind w:left="12" w:hanging="540"/>
              <w:rPr>
                <w:ins w:id="2026" w:author="Lynne Eckerle" w:date="2022-12-08T21:37:00Z"/>
                <w:rFonts w:asciiTheme="majorHAnsi" w:hAnsiTheme="majorHAnsi" w:cs="Times New Roman"/>
                <w:b w:val="0"/>
                <w:sz w:val="22"/>
                <w:szCs w:val="22"/>
              </w:rPr>
            </w:pPr>
            <w:ins w:id="2027" w:author="Lynne Eckerle" w:date="2022-12-08T21:37:00Z">
              <w:r w:rsidRPr="00956C8F">
                <w:rPr>
                  <w:rFonts w:asciiTheme="majorHAnsi" w:hAnsiTheme="majorHAnsi" w:cs="Times New Roman"/>
                  <w:b w:val="0"/>
                  <w:bCs w:val="0"/>
                  <w:sz w:val="22"/>
                  <w:szCs w:val="22"/>
                </w:rPr>
                <w:t>Assist First Steps – South East Program Director to d</w:t>
              </w:r>
              <w:r w:rsidRPr="00956C8F">
                <w:rPr>
                  <w:rFonts w:asciiTheme="majorHAnsi" w:hAnsiTheme="majorHAnsi" w:cs="Times New Roman"/>
                  <w:b w:val="0"/>
                  <w:sz w:val="22"/>
                  <w:szCs w:val="22"/>
                </w:rPr>
                <w:t xml:space="preserve">evelop detailed program reports that review early intervention records and analyze statistics and report systems data for presentation to the Lead Agency (FSSA/Indiana First Steps), the LPCC, and community partners. </w:t>
              </w:r>
              <w:r w:rsidRPr="00956C8F">
                <w:rPr>
                  <w:rFonts w:asciiTheme="majorHAnsi" w:hAnsiTheme="majorHAnsi" w:cs="Times New Roman"/>
                  <w:b w:val="0"/>
                  <w:bCs w:val="0"/>
                  <w:sz w:val="22"/>
                  <w:szCs w:val="22"/>
                </w:rPr>
                <w:t xml:space="preserve"> </w:t>
              </w:r>
            </w:ins>
          </w:p>
          <w:p w14:paraId="1CE5A85C" w14:textId="77777777" w:rsidR="005231B8" w:rsidRPr="00C46246" w:rsidRDefault="005231B8" w:rsidP="009B2BF4">
            <w:pPr>
              <w:tabs>
                <w:tab w:val="left" w:pos="12"/>
                <w:tab w:val="left" w:pos="372"/>
              </w:tabs>
              <w:rPr>
                <w:ins w:id="2028" w:author="Lynne Eckerle" w:date="2022-12-08T21:37:00Z"/>
                <w:rFonts w:asciiTheme="majorHAnsi" w:hAnsiTheme="majorHAnsi"/>
                <w:sz w:val="8"/>
                <w:szCs w:val="8"/>
              </w:rPr>
            </w:pPr>
          </w:p>
          <w:p w14:paraId="31788E1D" w14:textId="77777777" w:rsidR="005231B8" w:rsidRPr="00956C8F" w:rsidRDefault="005231B8" w:rsidP="005231B8">
            <w:pPr>
              <w:numPr>
                <w:ilvl w:val="0"/>
                <w:numId w:val="18"/>
              </w:numPr>
              <w:tabs>
                <w:tab w:val="left" w:pos="12"/>
                <w:tab w:val="left" w:pos="372"/>
              </w:tabs>
              <w:ind w:left="12" w:hanging="540"/>
              <w:rPr>
                <w:ins w:id="2029" w:author="Lynne Eckerle" w:date="2022-12-08T21:37:00Z"/>
                <w:rFonts w:asciiTheme="majorHAnsi" w:hAnsiTheme="majorHAnsi"/>
                <w:sz w:val="22"/>
                <w:szCs w:val="22"/>
              </w:rPr>
            </w:pPr>
            <w:ins w:id="2030" w:author="Lynne Eckerle" w:date="2022-12-08T21:37:00Z">
              <w:r w:rsidRPr="00956C8F">
                <w:rPr>
                  <w:rFonts w:asciiTheme="majorHAnsi" w:hAnsiTheme="majorHAnsi"/>
                  <w:sz w:val="22"/>
                  <w:szCs w:val="22"/>
                </w:rPr>
                <w:t>Perform related duties as assigned.</w:t>
              </w:r>
              <w:r w:rsidRPr="00956C8F">
                <w:rPr>
                  <w:rFonts w:asciiTheme="majorHAnsi" w:hAnsiTheme="majorHAnsi"/>
                  <w:bCs/>
                  <w:sz w:val="22"/>
                  <w:szCs w:val="22"/>
                </w:rPr>
                <w:t xml:space="preserve"> </w:t>
              </w:r>
            </w:ins>
          </w:p>
        </w:tc>
      </w:tr>
      <w:tr w:rsidR="005231B8" w:rsidRPr="00956C8F" w14:paraId="6D4518B2" w14:textId="77777777" w:rsidTr="009B2BF4">
        <w:trPr>
          <w:ins w:id="2031" w:author="Lynne Eckerle" w:date="2022-12-08T21:37:00Z"/>
        </w:trPr>
        <w:tc>
          <w:tcPr>
            <w:tcW w:w="1428" w:type="dxa"/>
          </w:tcPr>
          <w:p w14:paraId="49019403" w14:textId="77777777" w:rsidR="005231B8" w:rsidRPr="00956C8F" w:rsidRDefault="005231B8" w:rsidP="009B2BF4">
            <w:pPr>
              <w:tabs>
                <w:tab w:val="left" w:pos="-720"/>
              </w:tabs>
              <w:suppressAutoHyphens/>
              <w:rPr>
                <w:ins w:id="2032" w:author="Lynne Eckerle" w:date="2022-12-08T21:37:00Z"/>
                <w:rFonts w:asciiTheme="majorHAnsi" w:hAnsiTheme="majorHAnsi"/>
                <w:b/>
                <w:spacing w:val="-2"/>
                <w:sz w:val="22"/>
                <w:szCs w:val="22"/>
              </w:rPr>
            </w:pPr>
            <w:ins w:id="2033" w:author="Lynne Eckerle" w:date="2022-12-08T21:37:00Z">
              <w:r w:rsidRPr="00956C8F">
                <w:rPr>
                  <w:rFonts w:asciiTheme="majorHAnsi" w:hAnsiTheme="majorHAnsi"/>
                  <w:b/>
                  <w:spacing w:val="-2"/>
                  <w:sz w:val="22"/>
                  <w:szCs w:val="22"/>
                </w:rPr>
                <w:t>Critical skills, knowledge, and behaviors</w:t>
              </w:r>
            </w:ins>
          </w:p>
          <w:p w14:paraId="5C980D08" w14:textId="77777777" w:rsidR="005231B8" w:rsidRPr="00956C8F" w:rsidRDefault="005231B8" w:rsidP="009B2BF4">
            <w:pPr>
              <w:tabs>
                <w:tab w:val="left" w:pos="-720"/>
              </w:tabs>
              <w:suppressAutoHyphens/>
              <w:rPr>
                <w:ins w:id="2034" w:author="Lynne Eckerle" w:date="2022-12-08T21:37:00Z"/>
                <w:rFonts w:asciiTheme="majorHAnsi" w:hAnsiTheme="majorHAnsi"/>
                <w:b/>
                <w:spacing w:val="-2"/>
                <w:sz w:val="22"/>
                <w:szCs w:val="22"/>
              </w:rPr>
            </w:pPr>
          </w:p>
          <w:p w14:paraId="5038D2DB" w14:textId="77777777" w:rsidR="005231B8" w:rsidRPr="00956C8F" w:rsidRDefault="005231B8" w:rsidP="009B2BF4">
            <w:pPr>
              <w:tabs>
                <w:tab w:val="left" w:pos="-720"/>
              </w:tabs>
              <w:suppressAutoHyphens/>
              <w:rPr>
                <w:ins w:id="2035" w:author="Lynne Eckerle" w:date="2022-12-08T21:37:00Z"/>
                <w:rFonts w:asciiTheme="majorHAnsi" w:hAnsiTheme="majorHAnsi"/>
                <w:b/>
                <w:spacing w:val="-2"/>
                <w:sz w:val="22"/>
                <w:szCs w:val="22"/>
              </w:rPr>
            </w:pPr>
          </w:p>
          <w:p w14:paraId="2EFE0B6E" w14:textId="77777777" w:rsidR="005231B8" w:rsidRPr="00956C8F" w:rsidRDefault="005231B8" w:rsidP="009B2BF4">
            <w:pPr>
              <w:tabs>
                <w:tab w:val="left" w:pos="-720"/>
              </w:tabs>
              <w:suppressAutoHyphens/>
              <w:rPr>
                <w:ins w:id="2036" w:author="Lynne Eckerle" w:date="2022-12-08T21:37:00Z"/>
                <w:rFonts w:asciiTheme="majorHAnsi" w:hAnsiTheme="majorHAnsi"/>
                <w:b/>
                <w:spacing w:val="-2"/>
                <w:sz w:val="22"/>
                <w:szCs w:val="22"/>
              </w:rPr>
            </w:pPr>
          </w:p>
        </w:tc>
        <w:tc>
          <w:tcPr>
            <w:tcW w:w="9000" w:type="dxa"/>
            <w:gridSpan w:val="2"/>
          </w:tcPr>
          <w:p w14:paraId="630935B4" w14:textId="77777777" w:rsidR="005231B8" w:rsidRPr="00956C8F" w:rsidRDefault="005231B8" w:rsidP="009B2BF4">
            <w:pPr>
              <w:tabs>
                <w:tab w:val="left" w:pos="2160"/>
                <w:tab w:val="left" w:pos="5040"/>
                <w:tab w:val="left" w:pos="6480"/>
              </w:tabs>
              <w:spacing w:after="80"/>
              <w:contextualSpacing/>
              <w:rPr>
                <w:ins w:id="2037" w:author="Lynne Eckerle" w:date="2022-12-08T21:37:00Z"/>
                <w:rFonts w:asciiTheme="majorHAnsi" w:hAnsiTheme="majorHAnsi"/>
                <w:sz w:val="22"/>
                <w:szCs w:val="22"/>
              </w:rPr>
            </w:pPr>
            <w:ins w:id="2038" w:author="Lynne Eckerle" w:date="2022-12-08T21:37:00Z">
              <w:r w:rsidRPr="00956C8F">
                <w:rPr>
                  <w:rFonts w:asciiTheme="majorHAnsi" w:hAnsiTheme="majorHAnsi"/>
                  <w:sz w:val="22"/>
                  <w:szCs w:val="22"/>
                </w:rPr>
                <w:t xml:space="preserve">Carries out responsibilities in accordance with the Agency’s policies and applicable laws.   Inspires and motivates others to support </w:t>
              </w:r>
              <w:r>
                <w:rPr>
                  <w:rFonts w:asciiTheme="majorHAnsi" w:hAnsiTheme="majorHAnsi"/>
                  <w:sz w:val="22"/>
                  <w:szCs w:val="22"/>
                </w:rPr>
                <w:t xml:space="preserve">First Steps South East </w:t>
              </w:r>
              <w:proofErr w:type="gramStart"/>
              <w:r>
                <w:rPr>
                  <w:rFonts w:asciiTheme="majorHAnsi" w:hAnsiTheme="majorHAnsi"/>
                  <w:sz w:val="22"/>
                  <w:szCs w:val="22"/>
                </w:rPr>
                <w:t>dba</w:t>
              </w:r>
              <w:proofErr w:type="gramEnd"/>
              <w:r>
                <w:rPr>
                  <w:rFonts w:asciiTheme="majorHAnsi" w:hAnsiTheme="majorHAnsi"/>
                  <w:sz w:val="22"/>
                  <w:szCs w:val="22"/>
                </w:rPr>
                <w:t xml:space="preserve"> Thrive Alliance.</w:t>
              </w:r>
            </w:ins>
          </w:p>
          <w:p w14:paraId="735E23D0" w14:textId="77777777" w:rsidR="005231B8" w:rsidRPr="00956C8F" w:rsidRDefault="005231B8" w:rsidP="009B2BF4">
            <w:pPr>
              <w:tabs>
                <w:tab w:val="left" w:pos="-720"/>
              </w:tabs>
              <w:suppressAutoHyphens/>
              <w:spacing w:after="80"/>
              <w:contextualSpacing/>
              <w:rPr>
                <w:ins w:id="2039" w:author="Lynne Eckerle" w:date="2022-12-08T21:37:00Z"/>
                <w:rFonts w:asciiTheme="majorHAnsi" w:hAnsiTheme="majorHAnsi"/>
                <w:sz w:val="22"/>
                <w:szCs w:val="22"/>
              </w:rPr>
            </w:pPr>
            <w:ins w:id="2040" w:author="Lynne Eckerle" w:date="2022-12-08T21:37:00Z">
              <w:r w:rsidRPr="00956C8F">
                <w:rPr>
                  <w:rFonts w:asciiTheme="majorHAnsi" w:hAnsiTheme="majorHAnsi"/>
                  <w:sz w:val="22"/>
                  <w:szCs w:val="22"/>
                </w:rPr>
                <w:t xml:space="preserve">Ability to read and interpret documents and technical reports.  Ability to write routine reports and routine business correspondence.  </w:t>
              </w:r>
            </w:ins>
          </w:p>
          <w:p w14:paraId="7D90D234" w14:textId="77777777" w:rsidR="005231B8" w:rsidRPr="00956C8F" w:rsidRDefault="005231B8" w:rsidP="009B2BF4">
            <w:pPr>
              <w:tabs>
                <w:tab w:val="left" w:pos="0"/>
                <w:tab w:val="left" w:pos="2160"/>
                <w:tab w:val="left" w:pos="5040"/>
                <w:tab w:val="left" w:pos="6480"/>
              </w:tabs>
              <w:spacing w:after="80"/>
              <w:contextualSpacing/>
              <w:rPr>
                <w:ins w:id="2041" w:author="Lynne Eckerle" w:date="2022-12-08T21:37:00Z"/>
                <w:rFonts w:asciiTheme="majorHAnsi" w:hAnsiTheme="majorHAnsi"/>
                <w:sz w:val="22"/>
                <w:szCs w:val="22"/>
              </w:rPr>
            </w:pPr>
            <w:ins w:id="2042" w:author="Lynne Eckerle" w:date="2022-12-08T21:37:00Z">
              <w:r w:rsidRPr="00956C8F">
                <w:rPr>
                  <w:rFonts w:asciiTheme="majorHAnsi" w:hAnsiTheme="majorHAnsi"/>
                  <w:sz w:val="22"/>
                  <w:szCs w:val="22"/>
                </w:rPr>
                <w:t>Ability to solve practical problems and deal with a variety of concrete variables in situations where only limited standardization exists.  Ability to interpret a variety of instructions furnished in written, oral, diagram, or schedule form.</w:t>
              </w:r>
            </w:ins>
          </w:p>
          <w:p w14:paraId="37DD079B" w14:textId="77777777" w:rsidR="005231B8" w:rsidRPr="00956C8F" w:rsidRDefault="005231B8" w:rsidP="009B2BF4">
            <w:pPr>
              <w:tabs>
                <w:tab w:val="left" w:pos="2160"/>
                <w:tab w:val="left" w:pos="5040"/>
                <w:tab w:val="left" w:pos="6480"/>
              </w:tabs>
              <w:spacing w:after="80"/>
              <w:contextualSpacing/>
              <w:rPr>
                <w:ins w:id="2043" w:author="Lynne Eckerle" w:date="2022-12-08T21:37:00Z"/>
                <w:rFonts w:asciiTheme="majorHAnsi" w:hAnsiTheme="majorHAnsi"/>
                <w:sz w:val="22"/>
                <w:szCs w:val="22"/>
              </w:rPr>
            </w:pPr>
            <w:ins w:id="2044" w:author="Lynne Eckerle" w:date="2022-12-08T21:37:00Z">
              <w:r w:rsidRPr="00956C8F">
                <w:rPr>
                  <w:rFonts w:asciiTheme="majorHAnsi" w:hAnsiTheme="majorHAnsi"/>
                  <w:sz w:val="22"/>
                  <w:szCs w:val="22"/>
                </w:rPr>
                <w:lastRenderedPageBreak/>
                <w:t xml:space="preserve">As a representative </w:t>
              </w:r>
              <w:r w:rsidRPr="00C46246">
                <w:rPr>
                  <w:rFonts w:asciiTheme="majorHAnsi" w:hAnsiTheme="majorHAnsi"/>
                  <w:sz w:val="22"/>
                  <w:szCs w:val="22"/>
                </w:rPr>
                <w:t xml:space="preserve">of First Steps South East </w:t>
              </w:r>
              <w:proofErr w:type="gramStart"/>
              <w:r w:rsidRPr="00C46246">
                <w:rPr>
                  <w:rFonts w:asciiTheme="majorHAnsi" w:hAnsiTheme="majorHAnsi"/>
                  <w:sz w:val="22"/>
                  <w:szCs w:val="22"/>
                </w:rPr>
                <w:t>dba</w:t>
              </w:r>
              <w:proofErr w:type="gramEnd"/>
              <w:r w:rsidRPr="00C46246">
                <w:rPr>
                  <w:rFonts w:asciiTheme="majorHAnsi" w:hAnsiTheme="majorHAnsi"/>
                  <w:sz w:val="22"/>
                  <w:szCs w:val="22"/>
                </w:rPr>
                <w:t xml:space="preserve"> Thrive Alliance,</w:t>
              </w:r>
              <w:r>
                <w:rPr>
                  <w:rFonts w:asciiTheme="majorHAnsi" w:hAnsiTheme="majorHAnsi"/>
                  <w:sz w:val="22"/>
                  <w:szCs w:val="22"/>
                </w:rPr>
                <w:t xml:space="preserve"> </w:t>
              </w:r>
              <w:r w:rsidRPr="00956C8F">
                <w:rPr>
                  <w:rFonts w:asciiTheme="majorHAnsi" w:hAnsiTheme="majorHAnsi"/>
                  <w:sz w:val="22"/>
                  <w:szCs w:val="22"/>
                </w:rPr>
                <w:t>all comments, attitudes, actions and behaviors have a direct effect on the Agency’s image and perceptions of service quality.  Interaction with clients, visitors, volunteer workers, co-workers, supervisors and other employees must be in a manner that is friendly, supportive, courteous, respectful, cooperative and professional.  This behavior will promote an atmosphere of teamwork and is congruent with the Agency’s standards and guidelines to promote positive relations in the community.</w:t>
              </w:r>
            </w:ins>
          </w:p>
          <w:p w14:paraId="3579A2BF" w14:textId="77777777" w:rsidR="005231B8" w:rsidRPr="00956C8F" w:rsidRDefault="005231B8" w:rsidP="009B2BF4">
            <w:pPr>
              <w:pStyle w:val="Heading1"/>
              <w:spacing w:before="0" w:after="80"/>
              <w:contextualSpacing/>
              <w:rPr>
                <w:ins w:id="2045" w:author="Lynne Eckerle" w:date="2022-12-08T21:37:00Z"/>
                <w:rFonts w:asciiTheme="majorHAnsi" w:hAnsiTheme="majorHAnsi"/>
                <w:b w:val="0"/>
                <w:sz w:val="22"/>
                <w:szCs w:val="22"/>
              </w:rPr>
            </w:pPr>
            <w:ins w:id="2046" w:author="Lynne Eckerle" w:date="2022-12-08T21:37:00Z">
              <w:r w:rsidRPr="00956C8F">
                <w:rPr>
                  <w:rFonts w:asciiTheme="majorHAnsi" w:hAnsiTheme="majorHAnsi"/>
                  <w:b w:val="0"/>
                  <w:sz w:val="22"/>
                  <w:szCs w:val="22"/>
                </w:rPr>
                <w:t>Able to think logically and analytically.  Effective problem-solving skills.</w:t>
              </w:r>
            </w:ins>
          </w:p>
          <w:p w14:paraId="16654046" w14:textId="77777777" w:rsidR="005231B8" w:rsidRPr="00956C8F" w:rsidRDefault="005231B8" w:rsidP="009B2BF4">
            <w:pPr>
              <w:spacing w:after="80"/>
              <w:contextualSpacing/>
              <w:rPr>
                <w:ins w:id="2047" w:author="Lynne Eckerle" w:date="2022-12-08T21:37:00Z"/>
                <w:rFonts w:asciiTheme="majorHAnsi" w:hAnsiTheme="majorHAnsi"/>
                <w:sz w:val="22"/>
                <w:szCs w:val="22"/>
              </w:rPr>
            </w:pPr>
            <w:ins w:id="2048" w:author="Lynne Eckerle" w:date="2022-12-08T21:37:00Z">
              <w:r w:rsidRPr="00956C8F">
                <w:rPr>
                  <w:rFonts w:asciiTheme="majorHAnsi" w:hAnsiTheme="majorHAnsi"/>
                  <w:sz w:val="22"/>
                  <w:szCs w:val="22"/>
                </w:rPr>
                <w:t>Proactive in anticipating and alerting others to problems with projects or processes.</w:t>
              </w:r>
            </w:ins>
          </w:p>
          <w:p w14:paraId="455F6A76" w14:textId="77777777" w:rsidR="005231B8" w:rsidRPr="00956C8F" w:rsidRDefault="005231B8" w:rsidP="009B2BF4">
            <w:pPr>
              <w:pStyle w:val="Heading1"/>
              <w:spacing w:before="0" w:after="80"/>
              <w:contextualSpacing/>
              <w:rPr>
                <w:ins w:id="2049" w:author="Lynne Eckerle" w:date="2022-12-08T21:37:00Z"/>
                <w:rFonts w:asciiTheme="majorHAnsi" w:hAnsiTheme="majorHAnsi"/>
                <w:b w:val="0"/>
                <w:sz w:val="22"/>
                <w:szCs w:val="22"/>
              </w:rPr>
            </w:pPr>
            <w:ins w:id="2050" w:author="Lynne Eckerle" w:date="2022-12-08T21:37:00Z">
              <w:r w:rsidRPr="00956C8F">
                <w:rPr>
                  <w:rFonts w:asciiTheme="majorHAnsi" w:hAnsiTheme="majorHAnsi"/>
                  <w:b w:val="0"/>
                  <w:sz w:val="22"/>
                  <w:szCs w:val="22"/>
                </w:rPr>
                <w:t>High detail orientation and accuracy.</w:t>
              </w:r>
            </w:ins>
          </w:p>
          <w:p w14:paraId="78841112" w14:textId="77777777" w:rsidR="005231B8" w:rsidRPr="00956C8F" w:rsidRDefault="005231B8" w:rsidP="009B2BF4">
            <w:pPr>
              <w:spacing w:after="80"/>
              <w:contextualSpacing/>
              <w:rPr>
                <w:ins w:id="2051" w:author="Lynne Eckerle" w:date="2022-12-08T21:37:00Z"/>
                <w:rFonts w:asciiTheme="majorHAnsi" w:hAnsiTheme="majorHAnsi"/>
                <w:sz w:val="22"/>
                <w:szCs w:val="22"/>
              </w:rPr>
            </w:pPr>
            <w:ins w:id="2052" w:author="Lynne Eckerle" w:date="2022-12-08T21:37:00Z">
              <w:r w:rsidRPr="00956C8F">
                <w:rPr>
                  <w:rFonts w:asciiTheme="majorHAnsi" w:hAnsiTheme="majorHAnsi"/>
                  <w:sz w:val="22"/>
                  <w:szCs w:val="22"/>
                </w:rPr>
                <w:t>Takes initiative and needs little supervision.</w:t>
              </w:r>
            </w:ins>
          </w:p>
          <w:p w14:paraId="7D8FE86E" w14:textId="77777777" w:rsidR="005231B8" w:rsidRPr="00956C8F" w:rsidRDefault="005231B8" w:rsidP="009B2BF4">
            <w:pPr>
              <w:spacing w:after="80"/>
              <w:contextualSpacing/>
              <w:rPr>
                <w:ins w:id="2053" w:author="Lynne Eckerle" w:date="2022-12-08T21:37:00Z"/>
                <w:rFonts w:asciiTheme="majorHAnsi" w:hAnsiTheme="majorHAnsi"/>
                <w:sz w:val="22"/>
                <w:szCs w:val="22"/>
              </w:rPr>
            </w:pPr>
            <w:ins w:id="2054" w:author="Lynne Eckerle" w:date="2022-12-08T21:37:00Z">
              <w:r w:rsidRPr="00956C8F">
                <w:rPr>
                  <w:rFonts w:asciiTheme="majorHAnsi" w:hAnsiTheme="majorHAnsi"/>
                  <w:sz w:val="22"/>
                  <w:szCs w:val="22"/>
                </w:rPr>
                <w:t>Able to prioritize, organize tasks and time, and follow up.</w:t>
              </w:r>
            </w:ins>
          </w:p>
          <w:p w14:paraId="14D4BEC5" w14:textId="77777777" w:rsidR="005231B8" w:rsidRPr="00956C8F" w:rsidRDefault="005231B8" w:rsidP="009B2BF4">
            <w:pPr>
              <w:spacing w:after="80"/>
              <w:contextualSpacing/>
              <w:rPr>
                <w:ins w:id="2055" w:author="Lynne Eckerle" w:date="2022-12-08T21:37:00Z"/>
                <w:rFonts w:asciiTheme="majorHAnsi" w:hAnsiTheme="majorHAnsi"/>
                <w:sz w:val="22"/>
                <w:szCs w:val="22"/>
              </w:rPr>
            </w:pPr>
            <w:ins w:id="2056" w:author="Lynne Eckerle" w:date="2022-12-08T21:37:00Z">
              <w:r w:rsidRPr="00956C8F">
                <w:rPr>
                  <w:rFonts w:asciiTheme="majorHAnsi" w:hAnsiTheme="majorHAnsi"/>
                  <w:sz w:val="22"/>
                  <w:szCs w:val="22"/>
                </w:rPr>
                <w:t>Performs responsibilities efficiently and timely.</w:t>
              </w:r>
            </w:ins>
          </w:p>
          <w:p w14:paraId="40A75A51" w14:textId="77777777" w:rsidR="005231B8" w:rsidRPr="00956C8F" w:rsidRDefault="005231B8" w:rsidP="009B2BF4">
            <w:pPr>
              <w:spacing w:after="80"/>
              <w:contextualSpacing/>
              <w:rPr>
                <w:ins w:id="2057" w:author="Lynne Eckerle" w:date="2022-12-08T21:37:00Z"/>
                <w:rFonts w:asciiTheme="majorHAnsi" w:hAnsiTheme="majorHAnsi"/>
                <w:sz w:val="22"/>
                <w:szCs w:val="22"/>
              </w:rPr>
            </w:pPr>
            <w:ins w:id="2058" w:author="Lynne Eckerle" w:date="2022-12-08T21:37:00Z">
              <w:r w:rsidRPr="00956C8F">
                <w:rPr>
                  <w:rFonts w:asciiTheme="majorHAnsi" w:hAnsiTheme="majorHAnsi"/>
                  <w:sz w:val="22"/>
                  <w:szCs w:val="22"/>
                </w:rPr>
                <w:t>Able to juggle multiple requests and meet multiple deadlines.</w:t>
              </w:r>
            </w:ins>
          </w:p>
          <w:p w14:paraId="6F40AB97" w14:textId="77777777" w:rsidR="005231B8" w:rsidRPr="00956C8F" w:rsidRDefault="005231B8" w:rsidP="009B2BF4">
            <w:pPr>
              <w:pStyle w:val="Heading1"/>
              <w:spacing w:before="0" w:after="80"/>
              <w:contextualSpacing/>
              <w:rPr>
                <w:ins w:id="2059" w:author="Lynne Eckerle" w:date="2022-12-08T21:37:00Z"/>
                <w:rFonts w:asciiTheme="majorHAnsi" w:hAnsiTheme="majorHAnsi"/>
                <w:b w:val="0"/>
                <w:sz w:val="22"/>
                <w:szCs w:val="22"/>
              </w:rPr>
            </w:pPr>
            <w:ins w:id="2060" w:author="Lynne Eckerle" w:date="2022-12-08T21:37:00Z">
              <w:r w:rsidRPr="00956C8F">
                <w:rPr>
                  <w:rFonts w:asciiTheme="majorHAnsi" w:hAnsiTheme="majorHAnsi"/>
                  <w:b w:val="0"/>
                  <w:sz w:val="22"/>
                  <w:szCs w:val="22"/>
                </w:rPr>
                <w:t>Proficient in basic computer skills, i.e. Microsoft Word, Excel, Internet usage (e-mail) and the online reporting programs used throughout the organization.</w:t>
              </w:r>
            </w:ins>
          </w:p>
          <w:p w14:paraId="1F03BBB7" w14:textId="77777777" w:rsidR="005231B8" w:rsidRPr="00956C8F" w:rsidRDefault="005231B8" w:rsidP="009B2BF4">
            <w:pPr>
              <w:spacing w:after="80"/>
              <w:contextualSpacing/>
              <w:rPr>
                <w:ins w:id="2061" w:author="Lynne Eckerle" w:date="2022-12-08T21:37:00Z"/>
                <w:rFonts w:asciiTheme="majorHAnsi" w:hAnsiTheme="majorHAnsi"/>
                <w:sz w:val="22"/>
                <w:szCs w:val="22"/>
              </w:rPr>
            </w:pPr>
            <w:ins w:id="2062" w:author="Lynne Eckerle" w:date="2022-12-08T21:37:00Z">
              <w:r w:rsidRPr="00956C8F">
                <w:rPr>
                  <w:rFonts w:asciiTheme="majorHAnsi" w:hAnsiTheme="majorHAnsi"/>
                  <w:sz w:val="22"/>
                  <w:szCs w:val="22"/>
                </w:rPr>
                <w:t>Demonstrates proficiency in basic mathematics.</w:t>
              </w:r>
            </w:ins>
          </w:p>
        </w:tc>
      </w:tr>
      <w:tr w:rsidR="005231B8" w:rsidRPr="00956C8F" w14:paraId="4D8775B0" w14:textId="77777777" w:rsidTr="009B2BF4">
        <w:trPr>
          <w:ins w:id="2063" w:author="Lynne Eckerle" w:date="2022-12-08T21:37:00Z"/>
        </w:trPr>
        <w:tc>
          <w:tcPr>
            <w:tcW w:w="1428" w:type="dxa"/>
          </w:tcPr>
          <w:p w14:paraId="0ED14DDE" w14:textId="77777777" w:rsidR="005231B8" w:rsidRPr="00956C8F" w:rsidRDefault="005231B8" w:rsidP="009B2BF4">
            <w:pPr>
              <w:tabs>
                <w:tab w:val="left" w:pos="-720"/>
              </w:tabs>
              <w:suppressAutoHyphens/>
              <w:rPr>
                <w:ins w:id="2064" w:author="Lynne Eckerle" w:date="2022-12-08T21:37:00Z"/>
                <w:rFonts w:asciiTheme="majorHAnsi" w:hAnsiTheme="majorHAnsi"/>
                <w:b/>
                <w:spacing w:val="-2"/>
                <w:sz w:val="22"/>
                <w:szCs w:val="22"/>
              </w:rPr>
            </w:pPr>
            <w:ins w:id="2065" w:author="Lynne Eckerle" w:date="2022-12-08T21:37:00Z">
              <w:r w:rsidRPr="00956C8F">
                <w:rPr>
                  <w:rFonts w:asciiTheme="majorHAnsi" w:hAnsiTheme="majorHAnsi"/>
                  <w:b/>
                  <w:spacing w:val="-2"/>
                  <w:sz w:val="22"/>
                  <w:szCs w:val="22"/>
                </w:rPr>
                <w:lastRenderedPageBreak/>
                <w:t>Experience, education, degrees, licenses</w:t>
              </w:r>
            </w:ins>
          </w:p>
        </w:tc>
        <w:tc>
          <w:tcPr>
            <w:tcW w:w="9000" w:type="dxa"/>
            <w:gridSpan w:val="2"/>
          </w:tcPr>
          <w:p w14:paraId="0EA4F207" w14:textId="77777777" w:rsidR="005231B8" w:rsidRPr="00956C8F" w:rsidRDefault="005231B8" w:rsidP="009B2BF4">
            <w:pPr>
              <w:rPr>
                <w:ins w:id="2066" w:author="Lynne Eckerle" w:date="2022-12-08T21:37:00Z"/>
                <w:rFonts w:asciiTheme="majorHAnsi" w:hAnsiTheme="majorHAnsi" w:cs="Arial"/>
                <w:sz w:val="20"/>
              </w:rPr>
            </w:pPr>
            <w:ins w:id="2067" w:author="Lynne Eckerle" w:date="2022-12-08T21:37:00Z">
              <w:r w:rsidRPr="00956C8F">
                <w:rPr>
                  <w:rFonts w:asciiTheme="majorHAnsi" w:hAnsiTheme="majorHAnsi"/>
                  <w:sz w:val="22"/>
                  <w:szCs w:val="22"/>
                </w:rPr>
                <w:t>Minimum Baccalaureate Degree in a related area.</w:t>
              </w:r>
            </w:ins>
          </w:p>
          <w:p w14:paraId="68E5A8BE" w14:textId="77777777" w:rsidR="005231B8" w:rsidRPr="00956C8F" w:rsidRDefault="005231B8" w:rsidP="009B2BF4">
            <w:pPr>
              <w:tabs>
                <w:tab w:val="left" w:pos="-720"/>
              </w:tabs>
              <w:suppressAutoHyphens/>
              <w:rPr>
                <w:ins w:id="2068" w:author="Lynne Eckerle" w:date="2022-12-08T21:37:00Z"/>
                <w:rFonts w:asciiTheme="majorHAnsi" w:hAnsiTheme="majorHAnsi"/>
                <w:spacing w:val="-2"/>
                <w:sz w:val="22"/>
                <w:szCs w:val="22"/>
              </w:rPr>
            </w:pPr>
            <w:ins w:id="2069" w:author="Lynne Eckerle" w:date="2022-12-08T21:37:00Z">
              <w:r w:rsidRPr="00956C8F">
                <w:rPr>
                  <w:rFonts w:asciiTheme="majorHAnsi" w:hAnsiTheme="majorHAnsi" w:cs="Arial"/>
                  <w:sz w:val="20"/>
                </w:rPr>
                <w:t xml:space="preserve"> </w:t>
              </w:r>
            </w:ins>
          </w:p>
        </w:tc>
      </w:tr>
      <w:tr w:rsidR="005231B8" w:rsidRPr="00956C8F" w14:paraId="3B5FB14D" w14:textId="77777777" w:rsidTr="009B2BF4">
        <w:trPr>
          <w:ins w:id="2070" w:author="Lynne Eckerle" w:date="2022-12-08T21:37:00Z"/>
        </w:trPr>
        <w:tc>
          <w:tcPr>
            <w:tcW w:w="1428" w:type="dxa"/>
          </w:tcPr>
          <w:p w14:paraId="60BAB3A8" w14:textId="77777777" w:rsidR="005231B8" w:rsidRPr="00956C8F" w:rsidRDefault="005231B8" w:rsidP="009B2BF4">
            <w:pPr>
              <w:tabs>
                <w:tab w:val="left" w:pos="-720"/>
              </w:tabs>
              <w:suppressAutoHyphens/>
              <w:rPr>
                <w:ins w:id="2071" w:author="Lynne Eckerle" w:date="2022-12-08T21:37:00Z"/>
                <w:rFonts w:asciiTheme="majorHAnsi" w:hAnsiTheme="majorHAnsi"/>
                <w:b/>
                <w:spacing w:val="-2"/>
                <w:sz w:val="22"/>
                <w:szCs w:val="22"/>
              </w:rPr>
            </w:pPr>
            <w:ins w:id="2072" w:author="Lynne Eckerle" w:date="2022-12-08T21:37:00Z">
              <w:r w:rsidRPr="00956C8F">
                <w:rPr>
                  <w:rFonts w:asciiTheme="majorHAnsi" w:hAnsiTheme="majorHAnsi"/>
                  <w:b/>
                  <w:spacing w:val="-2"/>
                  <w:sz w:val="22"/>
                  <w:szCs w:val="22"/>
                </w:rPr>
                <w:t>Physical demands</w:t>
              </w:r>
            </w:ins>
          </w:p>
          <w:p w14:paraId="758B223F" w14:textId="77777777" w:rsidR="005231B8" w:rsidRPr="00956C8F" w:rsidRDefault="005231B8" w:rsidP="009B2BF4">
            <w:pPr>
              <w:tabs>
                <w:tab w:val="left" w:pos="-720"/>
              </w:tabs>
              <w:suppressAutoHyphens/>
              <w:rPr>
                <w:ins w:id="2073" w:author="Lynne Eckerle" w:date="2022-12-08T21:37:00Z"/>
                <w:rFonts w:asciiTheme="majorHAnsi" w:hAnsiTheme="majorHAnsi"/>
                <w:b/>
                <w:spacing w:val="-2"/>
                <w:sz w:val="22"/>
                <w:szCs w:val="22"/>
              </w:rPr>
            </w:pPr>
          </w:p>
        </w:tc>
        <w:tc>
          <w:tcPr>
            <w:tcW w:w="9000" w:type="dxa"/>
            <w:gridSpan w:val="2"/>
          </w:tcPr>
          <w:p w14:paraId="75ADD281" w14:textId="77777777" w:rsidR="005231B8" w:rsidRPr="00956C8F" w:rsidRDefault="005231B8" w:rsidP="009B2BF4">
            <w:pPr>
              <w:tabs>
                <w:tab w:val="left" w:pos="2160"/>
                <w:tab w:val="left" w:pos="5040"/>
                <w:tab w:val="left" w:pos="6480"/>
              </w:tabs>
              <w:rPr>
                <w:ins w:id="2074" w:author="Lynne Eckerle" w:date="2022-12-08T21:37:00Z"/>
                <w:rFonts w:asciiTheme="majorHAnsi" w:hAnsiTheme="majorHAnsi"/>
                <w:sz w:val="22"/>
                <w:szCs w:val="22"/>
              </w:rPr>
            </w:pPr>
            <w:ins w:id="2075" w:author="Lynne Eckerle" w:date="2022-12-08T21:37:00Z">
              <w:r w:rsidRPr="00956C8F">
                <w:rPr>
                  <w:rFonts w:asciiTheme="majorHAnsi" w:hAnsiTheme="majorHAnsi"/>
                  <w:sz w:val="22"/>
                  <w:szCs w:val="22"/>
                </w:rPr>
                <w:t xml:space="preserve">Ability to develop, access, and maintain electronic data and communications.  </w:t>
              </w:r>
            </w:ins>
          </w:p>
          <w:p w14:paraId="28719660" w14:textId="77777777" w:rsidR="005231B8" w:rsidRPr="00956C8F" w:rsidRDefault="005231B8" w:rsidP="009B2BF4">
            <w:pPr>
              <w:tabs>
                <w:tab w:val="left" w:pos="2160"/>
                <w:tab w:val="left" w:pos="5040"/>
                <w:tab w:val="left" w:pos="6480"/>
              </w:tabs>
              <w:spacing w:after="120"/>
              <w:rPr>
                <w:ins w:id="2076" w:author="Lynne Eckerle" w:date="2022-12-08T21:37:00Z"/>
                <w:rFonts w:asciiTheme="majorHAnsi" w:hAnsiTheme="majorHAnsi"/>
                <w:sz w:val="22"/>
                <w:szCs w:val="22"/>
              </w:rPr>
            </w:pPr>
          </w:p>
          <w:p w14:paraId="28A2AFED" w14:textId="77777777" w:rsidR="005231B8" w:rsidRPr="00956C8F" w:rsidRDefault="005231B8" w:rsidP="009B2BF4">
            <w:pPr>
              <w:tabs>
                <w:tab w:val="left" w:pos="2160"/>
                <w:tab w:val="left" w:pos="5040"/>
                <w:tab w:val="left" w:pos="6480"/>
              </w:tabs>
              <w:spacing w:after="120"/>
              <w:rPr>
                <w:ins w:id="2077" w:author="Lynne Eckerle" w:date="2022-12-08T21:37:00Z"/>
                <w:rFonts w:asciiTheme="majorHAnsi" w:hAnsiTheme="majorHAnsi"/>
                <w:sz w:val="22"/>
                <w:szCs w:val="22"/>
              </w:rPr>
            </w:pPr>
            <w:ins w:id="2078" w:author="Lynne Eckerle" w:date="2022-12-08T21:37:00Z">
              <w:r w:rsidRPr="00956C8F">
                <w:rPr>
                  <w:rFonts w:asciiTheme="majorHAnsi" w:hAnsiTheme="majorHAnsi"/>
                  <w:sz w:val="22"/>
                  <w:szCs w:val="22"/>
                </w:rPr>
                <w:t xml:space="preserve">While performing the duties of this job, the employee is regularly required to use hands to finger, handle, or feel objects, tools, or controls.  The employee frequently is required to talk or hear.  The employee is required to stand, walk, sit, reach with hands and arms, stoop, and occasionally kneel, crouch, or crawl.   </w:t>
              </w:r>
            </w:ins>
          </w:p>
          <w:p w14:paraId="0443E2C7" w14:textId="77777777" w:rsidR="005231B8" w:rsidRPr="00956C8F" w:rsidRDefault="005231B8" w:rsidP="009B2BF4">
            <w:pPr>
              <w:tabs>
                <w:tab w:val="left" w:pos="2160"/>
                <w:tab w:val="left" w:pos="5040"/>
                <w:tab w:val="left" w:pos="6480"/>
              </w:tabs>
              <w:rPr>
                <w:ins w:id="2079" w:author="Lynne Eckerle" w:date="2022-12-08T21:37:00Z"/>
                <w:rFonts w:asciiTheme="majorHAnsi" w:hAnsiTheme="majorHAnsi"/>
                <w:sz w:val="22"/>
                <w:szCs w:val="22"/>
              </w:rPr>
            </w:pPr>
            <w:ins w:id="2080" w:author="Lynne Eckerle" w:date="2022-12-08T21:37:00Z">
              <w:r w:rsidRPr="00956C8F">
                <w:rPr>
                  <w:rFonts w:asciiTheme="majorHAnsi" w:hAnsiTheme="majorHAnsi"/>
                  <w:sz w:val="22"/>
                  <w:szCs w:val="22"/>
                </w:rPr>
                <w:t xml:space="preserve">The employee must occasionally lift and/or move up to 15 pounds.  Specific vision abilities required by this job include close vision, distance vision, color vision, peripheral vision, depth perception, and the ability to adjust focus. </w:t>
              </w:r>
            </w:ins>
          </w:p>
        </w:tc>
      </w:tr>
      <w:tr w:rsidR="005231B8" w:rsidRPr="00956C8F" w14:paraId="74D2DDDF" w14:textId="77777777" w:rsidTr="009B2BF4">
        <w:trPr>
          <w:ins w:id="2081" w:author="Lynne Eckerle" w:date="2022-12-08T21:37:00Z"/>
        </w:trPr>
        <w:tc>
          <w:tcPr>
            <w:tcW w:w="1428" w:type="dxa"/>
          </w:tcPr>
          <w:p w14:paraId="6121BBF9" w14:textId="77777777" w:rsidR="005231B8" w:rsidRPr="00956C8F" w:rsidRDefault="005231B8" w:rsidP="009B2BF4">
            <w:pPr>
              <w:tabs>
                <w:tab w:val="left" w:pos="-720"/>
              </w:tabs>
              <w:suppressAutoHyphens/>
              <w:rPr>
                <w:ins w:id="2082" w:author="Lynne Eckerle" w:date="2022-12-08T21:37:00Z"/>
                <w:rFonts w:asciiTheme="majorHAnsi" w:hAnsiTheme="majorHAnsi"/>
                <w:b/>
                <w:spacing w:val="-2"/>
                <w:sz w:val="22"/>
                <w:szCs w:val="22"/>
              </w:rPr>
            </w:pPr>
            <w:ins w:id="2083" w:author="Lynne Eckerle" w:date="2022-12-08T21:37:00Z">
              <w:r w:rsidRPr="00956C8F">
                <w:rPr>
                  <w:rFonts w:asciiTheme="majorHAnsi" w:hAnsiTheme="majorHAnsi"/>
                  <w:b/>
                  <w:spacing w:val="-2"/>
                  <w:sz w:val="22"/>
                  <w:szCs w:val="22"/>
                </w:rPr>
                <w:t>Work environment</w:t>
              </w:r>
            </w:ins>
          </w:p>
        </w:tc>
        <w:tc>
          <w:tcPr>
            <w:tcW w:w="9000" w:type="dxa"/>
            <w:gridSpan w:val="2"/>
          </w:tcPr>
          <w:p w14:paraId="663539F6" w14:textId="77777777" w:rsidR="005231B8" w:rsidRPr="00956C8F" w:rsidRDefault="005231B8" w:rsidP="009B2BF4">
            <w:pPr>
              <w:tabs>
                <w:tab w:val="left" w:pos="2160"/>
                <w:tab w:val="left" w:pos="5040"/>
                <w:tab w:val="left" w:pos="6480"/>
              </w:tabs>
              <w:rPr>
                <w:ins w:id="2084" w:author="Lynne Eckerle" w:date="2022-12-08T21:37:00Z"/>
                <w:rFonts w:asciiTheme="majorHAnsi" w:hAnsiTheme="majorHAnsi"/>
                <w:sz w:val="22"/>
                <w:szCs w:val="22"/>
              </w:rPr>
            </w:pPr>
            <w:ins w:id="2085" w:author="Lynne Eckerle" w:date="2022-12-08T21:37:00Z">
              <w:r w:rsidRPr="00956C8F">
                <w:rPr>
                  <w:rFonts w:asciiTheme="majorHAnsi" w:hAnsiTheme="majorHAnsi"/>
                  <w:sz w:val="22"/>
                  <w:szCs w:val="22"/>
                </w:rPr>
                <w:t>Primary work location</w:t>
              </w:r>
              <w:r>
                <w:rPr>
                  <w:rFonts w:asciiTheme="majorHAnsi" w:hAnsiTheme="majorHAnsi"/>
                  <w:sz w:val="22"/>
                  <w:szCs w:val="22"/>
                </w:rPr>
                <w:t>: Residentially based with time required in office.</w:t>
              </w:r>
              <w:r w:rsidRPr="00956C8F">
                <w:rPr>
                  <w:rFonts w:asciiTheme="majorHAnsi" w:hAnsiTheme="majorHAnsi"/>
                  <w:sz w:val="22"/>
                  <w:szCs w:val="22"/>
                </w:rPr>
                <w:t xml:space="preserve">  </w:t>
              </w:r>
            </w:ins>
          </w:p>
          <w:p w14:paraId="22FD91E6" w14:textId="77777777" w:rsidR="005231B8" w:rsidRPr="00956C8F" w:rsidRDefault="005231B8" w:rsidP="009B2BF4">
            <w:pPr>
              <w:tabs>
                <w:tab w:val="left" w:pos="2160"/>
                <w:tab w:val="left" w:pos="5040"/>
                <w:tab w:val="left" w:pos="6480"/>
              </w:tabs>
              <w:rPr>
                <w:ins w:id="2086" w:author="Lynne Eckerle" w:date="2022-12-08T21:37:00Z"/>
                <w:rFonts w:asciiTheme="majorHAnsi" w:hAnsiTheme="majorHAnsi"/>
                <w:sz w:val="22"/>
                <w:szCs w:val="22"/>
              </w:rPr>
            </w:pPr>
            <w:ins w:id="2087" w:author="Lynne Eckerle" w:date="2022-12-08T21:37:00Z">
              <w:r w:rsidRPr="00956C8F">
                <w:rPr>
                  <w:rFonts w:asciiTheme="majorHAnsi" w:hAnsiTheme="majorHAnsi"/>
                  <w:sz w:val="22"/>
                  <w:szCs w:val="22"/>
                </w:rPr>
                <w:t>The work environment characteristics described here are representative of those an employee encounters while performing the essential functions of this job.  Reasonable accommodations may be made to enable individuals with disabilities to perform the essential functions.</w:t>
              </w:r>
            </w:ins>
          </w:p>
        </w:tc>
      </w:tr>
      <w:tr w:rsidR="005231B8" w:rsidRPr="00956C8F" w14:paraId="46EA2392" w14:textId="77777777" w:rsidTr="009B2BF4">
        <w:trPr>
          <w:ins w:id="2088" w:author="Lynne Eckerle" w:date="2022-12-08T21:37:00Z"/>
        </w:trPr>
        <w:tc>
          <w:tcPr>
            <w:tcW w:w="1428" w:type="dxa"/>
          </w:tcPr>
          <w:p w14:paraId="5896B27D" w14:textId="77777777" w:rsidR="005231B8" w:rsidRPr="00956C8F" w:rsidRDefault="005231B8" w:rsidP="009B2BF4">
            <w:pPr>
              <w:tabs>
                <w:tab w:val="left" w:pos="-720"/>
              </w:tabs>
              <w:suppressAutoHyphens/>
              <w:rPr>
                <w:ins w:id="2089" w:author="Lynne Eckerle" w:date="2022-12-08T21:37:00Z"/>
                <w:rFonts w:asciiTheme="majorHAnsi" w:hAnsiTheme="majorHAnsi"/>
                <w:b/>
                <w:spacing w:val="-2"/>
                <w:sz w:val="22"/>
                <w:szCs w:val="22"/>
              </w:rPr>
            </w:pPr>
            <w:ins w:id="2090" w:author="Lynne Eckerle" w:date="2022-12-08T21:37:00Z">
              <w:r w:rsidRPr="00956C8F">
                <w:rPr>
                  <w:rFonts w:asciiTheme="majorHAnsi" w:hAnsiTheme="majorHAnsi"/>
                  <w:b/>
                  <w:spacing w:val="-2"/>
                  <w:sz w:val="22"/>
                  <w:szCs w:val="22"/>
                </w:rPr>
                <w:t>Travel</w:t>
              </w:r>
            </w:ins>
          </w:p>
        </w:tc>
        <w:tc>
          <w:tcPr>
            <w:tcW w:w="9000" w:type="dxa"/>
            <w:gridSpan w:val="2"/>
          </w:tcPr>
          <w:p w14:paraId="284A56A1" w14:textId="77777777" w:rsidR="005231B8" w:rsidRPr="00956C8F" w:rsidRDefault="005231B8" w:rsidP="009B2BF4">
            <w:pPr>
              <w:tabs>
                <w:tab w:val="left" w:pos="2160"/>
                <w:tab w:val="left" w:pos="5040"/>
                <w:tab w:val="left" w:pos="6480"/>
              </w:tabs>
              <w:rPr>
                <w:ins w:id="2091" w:author="Lynne Eckerle" w:date="2022-12-08T21:37:00Z"/>
                <w:rFonts w:asciiTheme="majorHAnsi" w:hAnsiTheme="majorHAnsi"/>
                <w:spacing w:val="-2"/>
                <w:sz w:val="22"/>
                <w:szCs w:val="22"/>
              </w:rPr>
            </w:pPr>
            <w:ins w:id="2092" w:author="Lynne Eckerle" w:date="2022-12-08T21:37:00Z">
              <w:r w:rsidRPr="00956C8F">
                <w:rPr>
                  <w:rFonts w:asciiTheme="majorHAnsi" w:hAnsiTheme="majorHAnsi"/>
                  <w:spacing w:val="-2"/>
                  <w:sz w:val="22"/>
                  <w:szCs w:val="22"/>
                </w:rPr>
                <w:t xml:space="preserve">Normal travel as required for job duties, which may include but not limited to trainings, conferences, meetings, client visits, or general office errands. </w:t>
              </w:r>
            </w:ins>
          </w:p>
        </w:tc>
      </w:tr>
    </w:tbl>
    <w:p w14:paraId="1F638403" w14:textId="77777777" w:rsidR="005231B8" w:rsidRPr="00956C8F" w:rsidRDefault="005231B8" w:rsidP="005231B8">
      <w:pPr>
        <w:pStyle w:val="Heading2"/>
        <w:rPr>
          <w:ins w:id="2093" w:author="Lynne Eckerle" w:date="2022-12-08T21:37:00Z"/>
          <w:rFonts w:asciiTheme="majorHAnsi" w:hAnsiTheme="majorHAnsi"/>
          <w:spacing w:val="-3"/>
          <w:sz w:val="28"/>
          <w:szCs w:val="28"/>
        </w:rPr>
      </w:pPr>
    </w:p>
    <w:p w14:paraId="47CC371D" w14:textId="77777777" w:rsidR="005231B8" w:rsidRPr="00956C8F" w:rsidRDefault="005231B8" w:rsidP="005231B8">
      <w:pPr>
        <w:rPr>
          <w:ins w:id="2094" w:author="Lynne Eckerle" w:date="2022-12-08T21:37:00Z"/>
          <w:rFonts w:asciiTheme="majorHAnsi" w:hAnsiTheme="majorHAnsi"/>
          <w:sz w:val="22"/>
          <w:szCs w:val="22"/>
        </w:rPr>
      </w:pPr>
      <w:ins w:id="2095" w:author="Lynne Eckerle" w:date="2022-12-08T21:37:00Z">
        <w:r w:rsidRPr="00956C8F">
          <w:rPr>
            <w:rFonts w:asciiTheme="majorHAnsi" w:hAnsiTheme="majorHAnsi"/>
            <w:sz w:val="22"/>
            <w:szCs w:val="22"/>
          </w:rPr>
          <w:t>I have read and understand the responsibilities and requirements of my job description.</w:t>
        </w:r>
      </w:ins>
    </w:p>
    <w:p w14:paraId="006B2D14" w14:textId="77777777" w:rsidR="005231B8" w:rsidRPr="00956C8F" w:rsidRDefault="005231B8" w:rsidP="005231B8">
      <w:pPr>
        <w:rPr>
          <w:ins w:id="2096" w:author="Lynne Eckerle" w:date="2022-12-08T21:37:00Z"/>
          <w:rFonts w:asciiTheme="majorHAnsi" w:hAnsiTheme="majorHAnsi"/>
          <w:sz w:val="22"/>
          <w:szCs w:val="22"/>
        </w:rPr>
      </w:pPr>
    </w:p>
    <w:p w14:paraId="2AAD0E11" w14:textId="77777777" w:rsidR="005231B8" w:rsidRPr="00956C8F" w:rsidRDefault="005231B8" w:rsidP="005231B8">
      <w:pPr>
        <w:rPr>
          <w:ins w:id="2097" w:author="Lynne Eckerle" w:date="2022-12-08T21:37:00Z"/>
          <w:rFonts w:asciiTheme="majorHAnsi" w:hAnsiTheme="majorHAnsi"/>
          <w:sz w:val="22"/>
          <w:szCs w:val="22"/>
        </w:rPr>
      </w:pPr>
    </w:p>
    <w:p w14:paraId="4C0165B0" w14:textId="77777777" w:rsidR="005231B8" w:rsidRPr="00956C8F" w:rsidRDefault="005231B8" w:rsidP="005231B8">
      <w:pPr>
        <w:pStyle w:val="NoSpacing"/>
        <w:rPr>
          <w:ins w:id="2098" w:author="Lynne Eckerle" w:date="2022-12-08T21:37:00Z"/>
          <w:rFonts w:asciiTheme="majorHAnsi" w:hAnsiTheme="majorHAnsi"/>
        </w:rPr>
      </w:pPr>
      <w:ins w:id="2099" w:author="Lynne Eckerle" w:date="2022-12-08T21:37:00Z">
        <w:r w:rsidRPr="00956C8F">
          <w:rPr>
            <w:rFonts w:asciiTheme="majorHAnsi" w:hAnsiTheme="majorHAnsi"/>
          </w:rPr>
          <w:t>___________________________</w:t>
        </w:r>
      </w:ins>
    </w:p>
    <w:p w14:paraId="6CA6E92A" w14:textId="77777777" w:rsidR="005231B8" w:rsidRPr="00956C8F" w:rsidRDefault="005231B8" w:rsidP="005231B8">
      <w:pPr>
        <w:pStyle w:val="NoSpacing"/>
        <w:rPr>
          <w:ins w:id="2100" w:author="Lynne Eckerle" w:date="2022-12-08T21:37:00Z"/>
          <w:rFonts w:asciiTheme="majorHAnsi" w:hAnsiTheme="majorHAnsi"/>
          <w:sz w:val="22"/>
          <w:szCs w:val="22"/>
        </w:rPr>
      </w:pPr>
      <w:ins w:id="2101" w:author="Lynne Eckerle" w:date="2022-12-08T21:37:00Z">
        <w:r w:rsidRPr="00956C8F">
          <w:rPr>
            <w:rFonts w:asciiTheme="majorHAnsi" w:hAnsiTheme="majorHAnsi"/>
            <w:sz w:val="22"/>
            <w:szCs w:val="22"/>
          </w:rPr>
          <w:t>Employee Signature</w:t>
        </w:r>
        <w:r w:rsidRPr="00956C8F">
          <w:rPr>
            <w:rFonts w:asciiTheme="majorHAnsi" w:hAnsiTheme="majorHAnsi"/>
            <w:sz w:val="22"/>
            <w:szCs w:val="22"/>
          </w:rPr>
          <w:tab/>
        </w:r>
        <w:r w:rsidRPr="00956C8F">
          <w:rPr>
            <w:rFonts w:asciiTheme="majorHAnsi" w:hAnsiTheme="majorHAnsi"/>
            <w:sz w:val="22"/>
            <w:szCs w:val="22"/>
          </w:rPr>
          <w:tab/>
          <w:t>Date</w:t>
        </w:r>
      </w:ins>
    </w:p>
    <w:p w14:paraId="5A4BD8B5" w14:textId="77777777" w:rsidR="005231B8" w:rsidRPr="00956C8F" w:rsidRDefault="005231B8" w:rsidP="005231B8">
      <w:pPr>
        <w:pStyle w:val="NoSpacing"/>
        <w:rPr>
          <w:ins w:id="2102" w:author="Lynne Eckerle" w:date="2022-12-08T21:37:00Z"/>
          <w:rFonts w:asciiTheme="majorHAnsi" w:hAnsiTheme="majorHAnsi"/>
          <w:sz w:val="22"/>
          <w:szCs w:val="22"/>
        </w:rPr>
      </w:pPr>
    </w:p>
    <w:p w14:paraId="2AC579B0" w14:textId="77777777" w:rsidR="005231B8" w:rsidRPr="00956C8F" w:rsidRDefault="005231B8" w:rsidP="005231B8">
      <w:pPr>
        <w:pStyle w:val="NoSpacing"/>
        <w:rPr>
          <w:ins w:id="2103" w:author="Lynne Eckerle" w:date="2022-12-08T21:37:00Z"/>
          <w:rFonts w:asciiTheme="majorHAnsi" w:hAnsiTheme="majorHAnsi"/>
          <w:sz w:val="22"/>
          <w:szCs w:val="22"/>
        </w:rPr>
      </w:pPr>
    </w:p>
    <w:p w14:paraId="74DA17EC" w14:textId="77777777" w:rsidR="005231B8" w:rsidRPr="00956C8F" w:rsidRDefault="005231B8" w:rsidP="005231B8">
      <w:pPr>
        <w:pStyle w:val="NoSpacing"/>
        <w:rPr>
          <w:ins w:id="2104" w:author="Lynne Eckerle" w:date="2022-12-08T21:37:00Z"/>
          <w:rFonts w:asciiTheme="majorHAnsi" w:hAnsiTheme="majorHAnsi"/>
          <w:sz w:val="22"/>
          <w:szCs w:val="22"/>
        </w:rPr>
      </w:pPr>
    </w:p>
    <w:p w14:paraId="6DD4A168" w14:textId="77777777" w:rsidR="005231B8" w:rsidRPr="00956C8F" w:rsidRDefault="005231B8" w:rsidP="005231B8">
      <w:pPr>
        <w:pStyle w:val="NoSpacing"/>
        <w:rPr>
          <w:ins w:id="2105" w:author="Lynne Eckerle" w:date="2022-12-08T21:37:00Z"/>
          <w:rFonts w:asciiTheme="majorHAnsi" w:hAnsiTheme="majorHAnsi"/>
          <w:sz w:val="22"/>
          <w:szCs w:val="22"/>
        </w:rPr>
      </w:pPr>
      <w:ins w:id="2106" w:author="Lynne Eckerle" w:date="2022-12-08T21:37:00Z">
        <w:r w:rsidRPr="00956C8F">
          <w:rPr>
            <w:rFonts w:asciiTheme="majorHAnsi" w:hAnsiTheme="majorHAnsi"/>
            <w:sz w:val="22"/>
            <w:szCs w:val="22"/>
          </w:rPr>
          <w:t>_________________________________</w:t>
        </w:r>
      </w:ins>
    </w:p>
    <w:p w14:paraId="1141098C" w14:textId="77777777" w:rsidR="005231B8" w:rsidRPr="00956C8F" w:rsidRDefault="005231B8" w:rsidP="005231B8">
      <w:pPr>
        <w:pStyle w:val="NoSpacing"/>
        <w:rPr>
          <w:ins w:id="2107" w:author="Lynne Eckerle" w:date="2022-12-08T21:37:00Z"/>
          <w:rFonts w:asciiTheme="majorHAnsi" w:hAnsiTheme="majorHAnsi"/>
          <w:sz w:val="22"/>
          <w:szCs w:val="22"/>
        </w:rPr>
      </w:pPr>
      <w:ins w:id="2108" w:author="Lynne Eckerle" w:date="2022-12-08T21:37:00Z">
        <w:r w:rsidRPr="00956C8F">
          <w:rPr>
            <w:rFonts w:asciiTheme="majorHAnsi" w:hAnsiTheme="majorHAnsi"/>
            <w:sz w:val="22"/>
            <w:szCs w:val="22"/>
          </w:rPr>
          <w:t>Supervisor Signature</w:t>
        </w:r>
        <w:r w:rsidRPr="00956C8F">
          <w:rPr>
            <w:rFonts w:asciiTheme="majorHAnsi" w:hAnsiTheme="majorHAnsi"/>
            <w:sz w:val="22"/>
            <w:szCs w:val="22"/>
          </w:rPr>
          <w:tab/>
        </w:r>
        <w:r w:rsidRPr="00956C8F">
          <w:rPr>
            <w:rFonts w:asciiTheme="majorHAnsi" w:hAnsiTheme="majorHAnsi"/>
            <w:sz w:val="22"/>
            <w:szCs w:val="22"/>
          </w:rPr>
          <w:tab/>
          <w:t>Date</w:t>
        </w:r>
      </w:ins>
    </w:p>
    <w:p w14:paraId="35EF7EFA" w14:textId="77777777" w:rsidR="00667D81" w:rsidRDefault="00667D81">
      <w:pPr>
        <w:rPr>
          <w:ins w:id="2109" w:author="Lynne Eckerle" w:date="2022-12-09T06:04:00Z"/>
          <w:rFonts w:asciiTheme="majorHAnsi" w:hAnsiTheme="majorHAnsi"/>
          <w:b/>
          <w:spacing w:val="-2"/>
          <w:szCs w:val="24"/>
        </w:rPr>
      </w:pPr>
      <w:ins w:id="2110" w:author="Lynne Eckerle" w:date="2022-12-09T06:04:00Z">
        <w:r>
          <w:rPr>
            <w:rFonts w:asciiTheme="majorHAnsi" w:hAnsiTheme="majorHAnsi"/>
            <w:b/>
            <w:spacing w:val="-2"/>
            <w:szCs w:val="24"/>
          </w:rPr>
          <w:br w:type="page"/>
        </w:r>
      </w:ins>
    </w:p>
    <w:p w14:paraId="025996ED" w14:textId="07753143" w:rsidR="00667D81" w:rsidRPr="00CB6DE1" w:rsidRDefault="00667D81" w:rsidP="00667D81">
      <w:pPr>
        <w:tabs>
          <w:tab w:val="left" w:pos="-720"/>
        </w:tabs>
        <w:suppressAutoHyphens/>
        <w:rPr>
          <w:ins w:id="2111" w:author="Lynne Eckerle" w:date="2022-12-09T06:04:00Z"/>
          <w:rFonts w:asciiTheme="majorHAnsi" w:hAnsiTheme="majorHAnsi"/>
          <w:b/>
          <w:spacing w:val="-2"/>
          <w:szCs w:val="24"/>
        </w:rPr>
      </w:pPr>
      <w:ins w:id="2112" w:author="Lynne Eckerle" w:date="2022-12-09T06:04:00Z">
        <w:r w:rsidRPr="00CB6DE1">
          <w:rPr>
            <w:rFonts w:asciiTheme="majorHAnsi" w:hAnsiTheme="majorHAnsi"/>
            <w:b/>
            <w:spacing w:val="-2"/>
            <w:szCs w:val="24"/>
          </w:rPr>
          <w:lastRenderedPageBreak/>
          <w:t xml:space="preserve">Thrive Alliance </w:t>
        </w:r>
        <w:r w:rsidRPr="00CB6DE1">
          <w:rPr>
            <w:rFonts w:asciiTheme="majorHAnsi" w:hAnsiTheme="majorHAnsi"/>
            <w:b/>
            <w:spacing w:val="-2"/>
            <w:szCs w:val="24"/>
          </w:rPr>
          <w:tab/>
        </w:r>
        <w:r w:rsidRPr="00CB6DE1">
          <w:rPr>
            <w:rFonts w:asciiTheme="majorHAnsi" w:hAnsiTheme="majorHAnsi"/>
            <w:b/>
            <w:spacing w:val="-2"/>
            <w:szCs w:val="24"/>
          </w:rPr>
          <w:tab/>
        </w:r>
        <w:r w:rsidRPr="00CB6DE1">
          <w:rPr>
            <w:rFonts w:asciiTheme="majorHAnsi" w:hAnsiTheme="majorHAnsi"/>
            <w:b/>
            <w:spacing w:val="-2"/>
            <w:szCs w:val="24"/>
          </w:rPr>
          <w:tab/>
        </w:r>
        <w:r w:rsidRPr="00CB6DE1">
          <w:rPr>
            <w:rFonts w:asciiTheme="majorHAnsi" w:hAnsiTheme="majorHAnsi"/>
            <w:b/>
            <w:spacing w:val="-2"/>
            <w:szCs w:val="24"/>
          </w:rPr>
          <w:tab/>
        </w:r>
        <w:r w:rsidRPr="00CB6DE1">
          <w:rPr>
            <w:rFonts w:asciiTheme="majorHAnsi" w:hAnsiTheme="majorHAnsi"/>
            <w:b/>
            <w:spacing w:val="-2"/>
            <w:szCs w:val="24"/>
          </w:rPr>
          <w:tab/>
        </w:r>
        <w:r w:rsidRPr="00CB6DE1">
          <w:rPr>
            <w:rFonts w:asciiTheme="majorHAnsi" w:hAnsiTheme="majorHAnsi"/>
            <w:b/>
            <w:spacing w:val="-2"/>
            <w:szCs w:val="24"/>
          </w:rPr>
          <w:tab/>
        </w:r>
        <w:r w:rsidRPr="00CB6DE1">
          <w:rPr>
            <w:rFonts w:asciiTheme="majorHAnsi" w:hAnsiTheme="majorHAnsi"/>
            <w:b/>
            <w:spacing w:val="-2"/>
            <w:szCs w:val="24"/>
          </w:rPr>
          <w:tab/>
        </w:r>
        <w:r w:rsidRPr="00CB6DE1">
          <w:rPr>
            <w:rFonts w:asciiTheme="majorHAnsi" w:hAnsiTheme="majorHAnsi"/>
            <w:b/>
            <w:spacing w:val="-2"/>
            <w:szCs w:val="24"/>
          </w:rPr>
          <w:tab/>
        </w:r>
        <w:r w:rsidRPr="00CB6DE1">
          <w:rPr>
            <w:rFonts w:asciiTheme="majorHAnsi" w:hAnsiTheme="majorHAnsi"/>
            <w:b/>
            <w:spacing w:val="-2"/>
            <w:szCs w:val="24"/>
          </w:rPr>
          <w:tab/>
        </w:r>
        <w:r w:rsidRPr="00CB6DE1">
          <w:rPr>
            <w:rFonts w:asciiTheme="majorHAnsi" w:hAnsiTheme="majorHAnsi"/>
            <w:b/>
            <w:spacing w:val="-2"/>
            <w:szCs w:val="24"/>
          </w:rPr>
          <w:tab/>
          <w:t>Job Description</w:t>
        </w:r>
      </w:ins>
    </w:p>
    <w:p w14:paraId="41FFA41E" w14:textId="77777777" w:rsidR="00667D81" w:rsidRPr="00CB6DE1" w:rsidRDefault="00667D81" w:rsidP="00667D81">
      <w:pPr>
        <w:tabs>
          <w:tab w:val="left" w:pos="-720"/>
        </w:tabs>
        <w:suppressAutoHyphens/>
        <w:rPr>
          <w:ins w:id="2113" w:author="Lynne Eckerle" w:date="2022-12-09T06:04:00Z"/>
          <w:rFonts w:asciiTheme="majorHAnsi" w:hAnsiTheme="majorHAnsi"/>
          <w:b/>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5"/>
        <w:gridCol w:w="5746"/>
        <w:gridCol w:w="3241"/>
      </w:tblGrid>
      <w:tr w:rsidR="00667D81" w:rsidRPr="00FC1AE4" w14:paraId="5E12A82A" w14:textId="77777777" w:rsidTr="00A35E63">
        <w:trPr>
          <w:ins w:id="2114" w:author="Lynne Eckerle" w:date="2022-12-09T06:04:00Z"/>
        </w:trPr>
        <w:tc>
          <w:tcPr>
            <w:tcW w:w="1428" w:type="dxa"/>
          </w:tcPr>
          <w:p w14:paraId="0747D837" w14:textId="77777777" w:rsidR="00667D81" w:rsidRPr="00CB6DE1" w:rsidRDefault="00667D81" w:rsidP="00A35E63">
            <w:pPr>
              <w:tabs>
                <w:tab w:val="left" w:pos="-720"/>
              </w:tabs>
              <w:suppressAutoHyphens/>
              <w:rPr>
                <w:ins w:id="2115" w:author="Lynne Eckerle" w:date="2022-12-09T06:04:00Z"/>
                <w:rFonts w:asciiTheme="majorHAnsi" w:hAnsiTheme="majorHAnsi"/>
                <w:b/>
                <w:spacing w:val="-2"/>
                <w:sz w:val="22"/>
                <w:szCs w:val="22"/>
              </w:rPr>
            </w:pPr>
            <w:ins w:id="2116" w:author="Lynne Eckerle" w:date="2022-12-09T06:04:00Z">
              <w:r w:rsidRPr="00CB6DE1">
                <w:rPr>
                  <w:rFonts w:asciiTheme="majorHAnsi" w:hAnsiTheme="majorHAnsi"/>
                  <w:b/>
                  <w:spacing w:val="-2"/>
                  <w:sz w:val="22"/>
                  <w:szCs w:val="22"/>
                </w:rPr>
                <w:t>Title</w:t>
              </w:r>
            </w:ins>
          </w:p>
        </w:tc>
        <w:tc>
          <w:tcPr>
            <w:tcW w:w="5754" w:type="dxa"/>
          </w:tcPr>
          <w:p w14:paraId="6A3E5AC5" w14:textId="77777777" w:rsidR="00667D81" w:rsidRPr="00523ACD" w:rsidRDefault="00667D81" w:rsidP="00A35E63">
            <w:pPr>
              <w:tabs>
                <w:tab w:val="left" w:pos="-720"/>
              </w:tabs>
              <w:suppressAutoHyphens/>
              <w:rPr>
                <w:ins w:id="2117" w:author="Lynne Eckerle" w:date="2022-12-09T06:04:00Z"/>
                <w:rFonts w:asciiTheme="majorHAnsi" w:hAnsiTheme="majorHAnsi"/>
                <w:spacing w:val="-2"/>
                <w:sz w:val="22"/>
                <w:szCs w:val="22"/>
              </w:rPr>
            </w:pPr>
            <w:ins w:id="2118" w:author="Lynne Eckerle" w:date="2022-12-09T06:04:00Z">
              <w:r w:rsidRPr="00523ACD">
                <w:rPr>
                  <w:rFonts w:asciiTheme="majorHAnsi" w:hAnsiTheme="majorHAnsi"/>
                  <w:sz w:val="22"/>
                  <w:szCs w:val="22"/>
                </w:rPr>
                <w:t>First Steps – South East Administrative Support</w:t>
              </w:r>
              <w:r>
                <w:rPr>
                  <w:rFonts w:asciiTheme="majorHAnsi" w:hAnsiTheme="majorHAnsi"/>
                  <w:sz w:val="22"/>
                  <w:szCs w:val="22"/>
                </w:rPr>
                <w:t xml:space="preserve"> Specialist</w:t>
              </w:r>
            </w:ins>
          </w:p>
        </w:tc>
        <w:tc>
          <w:tcPr>
            <w:tcW w:w="3246" w:type="dxa"/>
          </w:tcPr>
          <w:p w14:paraId="752D1885" w14:textId="77777777" w:rsidR="00667D81" w:rsidRPr="00CB6DE1" w:rsidRDefault="00667D81" w:rsidP="00A35E63">
            <w:pPr>
              <w:tabs>
                <w:tab w:val="left" w:pos="-720"/>
              </w:tabs>
              <w:suppressAutoHyphens/>
              <w:rPr>
                <w:ins w:id="2119" w:author="Lynne Eckerle" w:date="2022-12-09T06:04:00Z"/>
                <w:rFonts w:asciiTheme="majorHAnsi" w:hAnsiTheme="majorHAnsi"/>
                <w:b/>
                <w:spacing w:val="-2"/>
                <w:sz w:val="22"/>
                <w:szCs w:val="22"/>
              </w:rPr>
            </w:pPr>
            <w:ins w:id="2120" w:author="Lynne Eckerle" w:date="2022-12-09T06:04:00Z">
              <w:r w:rsidRPr="00CB6DE1">
                <w:rPr>
                  <w:rFonts w:asciiTheme="majorHAnsi" w:hAnsiTheme="majorHAnsi"/>
                  <w:b/>
                  <w:spacing w:val="-2"/>
                  <w:sz w:val="22"/>
                  <w:szCs w:val="22"/>
                </w:rPr>
                <w:t>Non-Exempt</w:t>
              </w:r>
            </w:ins>
          </w:p>
        </w:tc>
      </w:tr>
      <w:tr w:rsidR="00667D81" w:rsidRPr="00FC1AE4" w14:paraId="5E3EE147" w14:textId="77777777" w:rsidTr="00A35E63">
        <w:trPr>
          <w:ins w:id="2121" w:author="Lynne Eckerle" w:date="2022-12-09T06:04:00Z"/>
        </w:trPr>
        <w:tc>
          <w:tcPr>
            <w:tcW w:w="1428" w:type="dxa"/>
          </w:tcPr>
          <w:p w14:paraId="0CCA4B39" w14:textId="77777777" w:rsidR="00667D81" w:rsidRPr="00CB6DE1" w:rsidRDefault="00667D81" w:rsidP="00A35E63">
            <w:pPr>
              <w:tabs>
                <w:tab w:val="left" w:pos="-720"/>
              </w:tabs>
              <w:suppressAutoHyphens/>
              <w:rPr>
                <w:ins w:id="2122" w:author="Lynne Eckerle" w:date="2022-12-09T06:04:00Z"/>
                <w:rFonts w:asciiTheme="majorHAnsi" w:hAnsiTheme="majorHAnsi"/>
                <w:b/>
                <w:spacing w:val="-2"/>
                <w:sz w:val="22"/>
                <w:szCs w:val="22"/>
              </w:rPr>
            </w:pPr>
            <w:ins w:id="2123" w:author="Lynne Eckerle" w:date="2022-12-09T06:04:00Z">
              <w:r w:rsidRPr="00CB6DE1">
                <w:rPr>
                  <w:rFonts w:asciiTheme="majorHAnsi" w:hAnsiTheme="majorHAnsi"/>
                  <w:b/>
                  <w:spacing w:val="-2"/>
                  <w:sz w:val="22"/>
                  <w:szCs w:val="22"/>
                </w:rPr>
                <w:t>Reports to</w:t>
              </w:r>
            </w:ins>
          </w:p>
          <w:p w14:paraId="47B475C4" w14:textId="77777777" w:rsidR="00667D81" w:rsidRPr="00CB6DE1" w:rsidRDefault="00667D81" w:rsidP="00A35E63">
            <w:pPr>
              <w:tabs>
                <w:tab w:val="left" w:pos="-720"/>
              </w:tabs>
              <w:suppressAutoHyphens/>
              <w:rPr>
                <w:ins w:id="2124" w:author="Lynne Eckerle" w:date="2022-12-09T06:04:00Z"/>
                <w:rFonts w:asciiTheme="majorHAnsi" w:hAnsiTheme="majorHAnsi"/>
                <w:b/>
                <w:spacing w:val="-2"/>
                <w:sz w:val="22"/>
                <w:szCs w:val="22"/>
              </w:rPr>
            </w:pPr>
          </w:p>
        </w:tc>
        <w:tc>
          <w:tcPr>
            <w:tcW w:w="5754" w:type="dxa"/>
          </w:tcPr>
          <w:p w14:paraId="7116B28C" w14:textId="77777777" w:rsidR="00667D81" w:rsidRPr="00CB6DE1" w:rsidRDefault="00667D81" w:rsidP="00A35E63">
            <w:pPr>
              <w:tabs>
                <w:tab w:val="left" w:pos="-720"/>
              </w:tabs>
              <w:suppressAutoHyphens/>
              <w:rPr>
                <w:ins w:id="2125" w:author="Lynne Eckerle" w:date="2022-12-09T06:04:00Z"/>
                <w:rFonts w:asciiTheme="majorHAnsi" w:hAnsiTheme="majorHAnsi"/>
                <w:spacing w:val="-2"/>
                <w:sz w:val="22"/>
                <w:szCs w:val="22"/>
              </w:rPr>
            </w:pPr>
            <w:ins w:id="2126" w:author="Lynne Eckerle" w:date="2022-12-09T06:04:00Z">
              <w:r w:rsidRPr="00CB6DE1">
                <w:rPr>
                  <w:rFonts w:asciiTheme="majorHAnsi" w:hAnsiTheme="majorHAnsi"/>
                  <w:spacing w:val="-2"/>
                  <w:sz w:val="22"/>
                  <w:szCs w:val="22"/>
                </w:rPr>
                <w:t xml:space="preserve">First Steps – South East Office Manager/Administrative Assistant  </w:t>
              </w:r>
            </w:ins>
          </w:p>
        </w:tc>
        <w:tc>
          <w:tcPr>
            <w:tcW w:w="3246" w:type="dxa"/>
          </w:tcPr>
          <w:p w14:paraId="0ECC969B" w14:textId="77777777" w:rsidR="00667D81" w:rsidRPr="00CB6DE1" w:rsidRDefault="00667D81" w:rsidP="00A35E63">
            <w:pPr>
              <w:tabs>
                <w:tab w:val="left" w:pos="-720"/>
              </w:tabs>
              <w:suppressAutoHyphens/>
              <w:rPr>
                <w:ins w:id="2127" w:author="Lynne Eckerle" w:date="2022-12-09T06:04:00Z"/>
                <w:rFonts w:asciiTheme="majorHAnsi" w:hAnsiTheme="majorHAnsi"/>
                <w:spacing w:val="-2"/>
                <w:sz w:val="22"/>
                <w:szCs w:val="22"/>
              </w:rPr>
            </w:pPr>
            <w:ins w:id="2128" w:author="Lynne Eckerle" w:date="2022-12-09T06:04:00Z">
              <w:r w:rsidRPr="00CB6DE1">
                <w:rPr>
                  <w:rFonts w:asciiTheme="majorHAnsi" w:hAnsiTheme="majorHAnsi"/>
                  <w:b/>
                  <w:spacing w:val="-2"/>
                  <w:sz w:val="22"/>
                  <w:szCs w:val="22"/>
                </w:rPr>
                <w:t>Date last revised:</w:t>
              </w:r>
            </w:ins>
          </w:p>
          <w:p w14:paraId="59BA6198" w14:textId="77777777" w:rsidR="00667D81" w:rsidRPr="00CB6DE1" w:rsidRDefault="00667D81" w:rsidP="00A35E63">
            <w:pPr>
              <w:tabs>
                <w:tab w:val="left" w:pos="-720"/>
              </w:tabs>
              <w:suppressAutoHyphens/>
              <w:rPr>
                <w:ins w:id="2129" w:author="Lynne Eckerle" w:date="2022-12-09T06:04:00Z"/>
                <w:rFonts w:asciiTheme="majorHAnsi" w:hAnsiTheme="majorHAnsi"/>
                <w:spacing w:val="-2"/>
                <w:sz w:val="22"/>
                <w:szCs w:val="22"/>
              </w:rPr>
            </w:pPr>
            <w:ins w:id="2130" w:author="Lynne Eckerle" w:date="2022-12-09T06:04:00Z">
              <w:r w:rsidRPr="00CB6DE1">
                <w:rPr>
                  <w:rFonts w:asciiTheme="majorHAnsi" w:hAnsiTheme="majorHAnsi"/>
                  <w:spacing w:val="-2"/>
                  <w:sz w:val="22"/>
                  <w:szCs w:val="22"/>
                </w:rPr>
                <w:t>June 20</w:t>
              </w:r>
              <w:r>
                <w:rPr>
                  <w:rFonts w:asciiTheme="majorHAnsi" w:hAnsiTheme="majorHAnsi"/>
                  <w:spacing w:val="-2"/>
                  <w:sz w:val="22"/>
                  <w:szCs w:val="22"/>
                </w:rPr>
                <w:t>19</w:t>
              </w:r>
            </w:ins>
          </w:p>
        </w:tc>
      </w:tr>
      <w:tr w:rsidR="00667D81" w:rsidRPr="00FC1AE4" w14:paraId="1311C29D" w14:textId="77777777" w:rsidTr="00A35E63">
        <w:trPr>
          <w:ins w:id="2131" w:author="Lynne Eckerle" w:date="2022-12-09T06:04:00Z"/>
        </w:trPr>
        <w:tc>
          <w:tcPr>
            <w:tcW w:w="1428" w:type="dxa"/>
          </w:tcPr>
          <w:p w14:paraId="2D555190" w14:textId="77777777" w:rsidR="00667D81" w:rsidRPr="00CB6DE1" w:rsidRDefault="00667D81" w:rsidP="00A35E63">
            <w:pPr>
              <w:tabs>
                <w:tab w:val="left" w:pos="-720"/>
              </w:tabs>
              <w:suppressAutoHyphens/>
              <w:rPr>
                <w:ins w:id="2132" w:author="Lynne Eckerle" w:date="2022-12-09T06:04:00Z"/>
                <w:rFonts w:asciiTheme="majorHAnsi" w:hAnsiTheme="majorHAnsi"/>
                <w:b/>
                <w:spacing w:val="-2"/>
                <w:sz w:val="22"/>
                <w:szCs w:val="22"/>
              </w:rPr>
            </w:pPr>
            <w:ins w:id="2133" w:author="Lynne Eckerle" w:date="2022-12-09T06:04:00Z">
              <w:r w:rsidRPr="00CB6DE1">
                <w:rPr>
                  <w:rFonts w:asciiTheme="majorHAnsi" w:hAnsiTheme="majorHAnsi"/>
                  <w:b/>
                  <w:spacing w:val="-2"/>
                  <w:sz w:val="22"/>
                  <w:szCs w:val="22"/>
                </w:rPr>
                <w:t>Supervises</w:t>
              </w:r>
            </w:ins>
          </w:p>
        </w:tc>
        <w:tc>
          <w:tcPr>
            <w:tcW w:w="9000" w:type="dxa"/>
            <w:gridSpan w:val="2"/>
          </w:tcPr>
          <w:p w14:paraId="3D26C2F3" w14:textId="77777777" w:rsidR="00667D81" w:rsidRPr="00CB6DE1" w:rsidRDefault="00667D81" w:rsidP="00A35E63">
            <w:pPr>
              <w:tabs>
                <w:tab w:val="left" w:pos="-720"/>
              </w:tabs>
              <w:suppressAutoHyphens/>
              <w:rPr>
                <w:ins w:id="2134" w:author="Lynne Eckerle" w:date="2022-12-09T06:04:00Z"/>
                <w:rFonts w:asciiTheme="majorHAnsi" w:hAnsiTheme="majorHAnsi"/>
                <w:spacing w:val="-2"/>
                <w:sz w:val="22"/>
                <w:szCs w:val="22"/>
              </w:rPr>
            </w:pPr>
            <w:ins w:id="2135" w:author="Lynne Eckerle" w:date="2022-12-09T06:04:00Z">
              <w:r w:rsidRPr="00CB6DE1">
                <w:rPr>
                  <w:rFonts w:asciiTheme="majorHAnsi" w:hAnsiTheme="majorHAnsi"/>
                  <w:sz w:val="22"/>
                  <w:szCs w:val="22"/>
                </w:rPr>
                <w:t xml:space="preserve">No supervisory responsibilities   </w:t>
              </w:r>
            </w:ins>
          </w:p>
        </w:tc>
      </w:tr>
      <w:tr w:rsidR="00667D81" w:rsidRPr="00FC1AE4" w14:paraId="72AA2E59" w14:textId="77777777" w:rsidTr="00A35E63">
        <w:trPr>
          <w:ins w:id="2136" w:author="Lynne Eckerle" w:date="2022-12-09T06:04:00Z"/>
        </w:trPr>
        <w:tc>
          <w:tcPr>
            <w:tcW w:w="1428" w:type="dxa"/>
          </w:tcPr>
          <w:p w14:paraId="2B63CED0" w14:textId="77777777" w:rsidR="00667D81" w:rsidRPr="00CB6DE1" w:rsidRDefault="00667D81" w:rsidP="00A35E63">
            <w:pPr>
              <w:tabs>
                <w:tab w:val="left" w:pos="-720"/>
              </w:tabs>
              <w:suppressAutoHyphens/>
              <w:rPr>
                <w:ins w:id="2137" w:author="Lynne Eckerle" w:date="2022-12-09T06:04:00Z"/>
                <w:rFonts w:asciiTheme="majorHAnsi" w:hAnsiTheme="majorHAnsi"/>
                <w:b/>
                <w:spacing w:val="-2"/>
                <w:sz w:val="22"/>
                <w:szCs w:val="22"/>
              </w:rPr>
            </w:pPr>
            <w:ins w:id="2138" w:author="Lynne Eckerle" w:date="2022-12-09T06:04:00Z">
              <w:r w:rsidRPr="00CB6DE1">
                <w:rPr>
                  <w:rFonts w:asciiTheme="majorHAnsi" w:hAnsiTheme="majorHAnsi"/>
                  <w:b/>
                  <w:spacing w:val="-2"/>
                  <w:sz w:val="22"/>
                  <w:szCs w:val="22"/>
                </w:rPr>
                <w:t>Summary</w:t>
              </w:r>
            </w:ins>
          </w:p>
        </w:tc>
        <w:tc>
          <w:tcPr>
            <w:tcW w:w="9000" w:type="dxa"/>
            <w:gridSpan w:val="2"/>
          </w:tcPr>
          <w:p w14:paraId="2F01C9DF" w14:textId="77777777" w:rsidR="00667D81" w:rsidRPr="00CB6DE1" w:rsidRDefault="00667D81" w:rsidP="00A35E63">
            <w:pPr>
              <w:rPr>
                <w:ins w:id="2139" w:author="Lynne Eckerle" w:date="2022-12-09T06:04:00Z"/>
                <w:rFonts w:asciiTheme="majorHAnsi" w:hAnsiTheme="majorHAnsi"/>
                <w:sz w:val="22"/>
                <w:szCs w:val="22"/>
              </w:rPr>
            </w:pPr>
            <w:ins w:id="2140" w:author="Lynne Eckerle" w:date="2022-12-09T06:04:00Z">
              <w:r w:rsidRPr="00CB6DE1">
                <w:rPr>
                  <w:rFonts w:asciiTheme="majorHAnsi" w:hAnsiTheme="majorHAnsi"/>
                  <w:sz w:val="22"/>
                  <w:szCs w:val="22"/>
                </w:rPr>
                <w:t>Provides general office assistance and support related to maintaining early intervention records.</w:t>
              </w:r>
            </w:ins>
          </w:p>
        </w:tc>
      </w:tr>
      <w:tr w:rsidR="00667D81" w:rsidRPr="00FC1AE4" w14:paraId="4702F925" w14:textId="77777777" w:rsidTr="00A35E63">
        <w:trPr>
          <w:ins w:id="2141" w:author="Lynne Eckerle" w:date="2022-12-09T06:04:00Z"/>
        </w:trPr>
        <w:tc>
          <w:tcPr>
            <w:tcW w:w="1428" w:type="dxa"/>
          </w:tcPr>
          <w:p w14:paraId="05C11155" w14:textId="77777777" w:rsidR="00667D81" w:rsidRPr="00CB6DE1" w:rsidRDefault="00667D81" w:rsidP="00A35E63">
            <w:pPr>
              <w:tabs>
                <w:tab w:val="left" w:pos="-720"/>
              </w:tabs>
              <w:suppressAutoHyphens/>
              <w:rPr>
                <w:ins w:id="2142" w:author="Lynne Eckerle" w:date="2022-12-09T06:04:00Z"/>
                <w:rFonts w:asciiTheme="majorHAnsi" w:hAnsiTheme="majorHAnsi"/>
                <w:b/>
                <w:spacing w:val="-2"/>
                <w:sz w:val="22"/>
                <w:szCs w:val="22"/>
              </w:rPr>
            </w:pPr>
            <w:ins w:id="2143" w:author="Lynne Eckerle" w:date="2022-12-09T06:04:00Z">
              <w:r w:rsidRPr="00CB6DE1">
                <w:rPr>
                  <w:rFonts w:asciiTheme="majorHAnsi" w:hAnsiTheme="majorHAnsi"/>
                  <w:b/>
                  <w:spacing w:val="-2"/>
                  <w:sz w:val="22"/>
                  <w:szCs w:val="22"/>
                </w:rPr>
                <w:t>Evaluation of performance</w:t>
              </w:r>
            </w:ins>
          </w:p>
          <w:p w14:paraId="5AC2AD3D" w14:textId="77777777" w:rsidR="00667D81" w:rsidRPr="00CB6DE1" w:rsidRDefault="00667D81" w:rsidP="00A35E63">
            <w:pPr>
              <w:tabs>
                <w:tab w:val="left" w:pos="-720"/>
              </w:tabs>
              <w:suppressAutoHyphens/>
              <w:rPr>
                <w:ins w:id="2144" w:author="Lynne Eckerle" w:date="2022-12-09T06:04:00Z"/>
                <w:rFonts w:asciiTheme="majorHAnsi" w:hAnsiTheme="majorHAnsi"/>
                <w:b/>
                <w:spacing w:val="-2"/>
                <w:sz w:val="22"/>
                <w:szCs w:val="22"/>
              </w:rPr>
            </w:pPr>
          </w:p>
        </w:tc>
        <w:tc>
          <w:tcPr>
            <w:tcW w:w="9000" w:type="dxa"/>
            <w:gridSpan w:val="2"/>
          </w:tcPr>
          <w:p w14:paraId="797CE24F" w14:textId="77777777" w:rsidR="00667D81" w:rsidRPr="00CB6DE1" w:rsidRDefault="00667D81" w:rsidP="00A35E63">
            <w:pPr>
              <w:tabs>
                <w:tab w:val="left" w:pos="-720"/>
              </w:tabs>
              <w:suppressAutoHyphens/>
              <w:rPr>
                <w:ins w:id="2145" w:author="Lynne Eckerle" w:date="2022-12-09T06:04:00Z"/>
                <w:rFonts w:asciiTheme="majorHAnsi" w:hAnsiTheme="majorHAnsi"/>
                <w:spacing w:val="-2"/>
                <w:sz w:val="22"/>
                <w:szCs w:val="22"/>
              </w:rPr>
            </w:pPr>
            <w:ins w:id="2146" w:author="Lynne Eckerle" w:date="2022-12-09T06:04:00Z">
              <w:r w:rsidRPr="00CB6DE1">
                <w:rPr>
                  <w:rFonts w:asciiTheme="majorHAnsi" w:hAnsiTheme="majorHAnsi"/>
                  <w:spacing w:val="-2"/>
                  <w:sz w:val="22"/>
                  <w:szCs w:val="22"/>
                </w:rPr>
                <w:t>Performance will be evaluated based on meeting the specific goals, deadlines, and other quality indicators established for this position (technical performance), positive collaboration with other employees, and effective relationship building with clients, volunteers, and others coming into contact with Thrive Alliance.</w:t>
              </w:r>
              <w:r w:rsidRPr="00CB6DE1">
                <w:rPr>
                  <w:rFonts w:asciiTheme="majorHAnsi" w:hAnsiTheme="majorHAnsi" w:cs="Arial"/>
                  <w:sz w:val="20"/>
                </w:rPr>
                <w:t xml:space="preserve"> </w:t>
              </w:r>
            </w:ins>
          </w:p>
        </w:tc>
      </w:tr>
      <w:tr w:rsidR="00667D81" w:rsidRPr="00FC1AE4" w14:paraId="366A4D22" w14:textId="77777777" w:rsidTr="00A35E63">
        <w:trPr>
          <w:ins w:id="2147" w:author="Lynne Eckerle" w:date="2022-12-09T06:04:00Z"/>
        </w:trPr>
        <w:tc>
          <w:tcPr>
            <w:tcW w:w="1428" w:type="dxa"/>
          </w:tcPr>
          <w:p w14:paraId="581CD170" w14:textId="77777777" w:rsidR="00667D81" w:rsidRPr="00CB6DE1" w:rsidRDefault="00667D81" w:rsidP="00A35E63">
            <w:pPr>
              <w:tabs>
                <w:tab w:val="left" w:pos="-720"/>
              </w:tabs>
              <w:suppressAutoHyphens/>
              <w:rPr>
                <w:ins w:id="2148" w:author="Lynne Eckerle" w:date="2022-12-09T06:04:00Z"/>
                <w:rFonts w:asciiTheme="majorHAnsi" w:hAnsiTheme="majorHAnsi"/>
                <w:b/>
                <w:spacing w:val="-2"/>
                <w:sz w:val="22"/>
                <w:szCs w:val="22"/>
              </w:rPr>
            </w:pPr>
            <w:ins w:id="2149" w:author="Lynne Eckerle" w:date="2022-12-09T06:04:00Z">
              <w:r w:rsidRPr="00CB6DE1">
                <w:rPr>
                  <w:rFonts w:asciiTheme="majorHAnsi" w:hAnsiTheme="majorHAnsi"/>
                  <w:b/>
                  <w:spacing w:val="-2"/>
                  <w:sz w:val="22"/>
                  <w:szCs w:val="22"/>
                </w:rPr>
                <w:t>Key outcomes expected</w:t>
              </w:r>
            </w:ins>
          </w:p>
          <w:p w14:paraId="649B9D16" w14:textId="77777777" w:rsidR="00667D81" w:rsidRPr="00CB6DE1" w:rsidRDefault="00667D81" w:rsidP="00A35E63">
            <w:pPr>
              <w:tabs>
                <w:tab w:val="left" w:pos="-720"/>
              </w:tabs>
              <w:suppressAutoHyphens/>
              <w:rPr>
                <w:ins w:id="2150" w:author="Lynne Eckerle" w:date="2022-12-09T06:04:00Z"/>
                <w:rFonts w:asciiTheme="majorHAnsi" w:hAnsiTheme="majorHAnsi"/>
                <w:b/>
                <w:spacing w:val="-2"/>
                <w:sz w:val="22"/>
                <w:szCs w:val="22"/>
              </w:rPr>
            </w:pPr>
          </w:p>
          <w:p w14:paraId="40E6484F" w14:textId="77777777" w:rsidR="00667D81" w:rsidRPr="00CB6DE1" w:rsidRDefault="00667D81" w:rsidP="00A35E63">
            <w:pPr>
              <w:tabs>
                <w:tab w:val="left" w:pos="-720"/>
              </w:tabs>
              <w:suppressAutoHyphens/>
              <w:rPr>
                <w:ins w:id="2151" w:author="Lynne Eckerle" w:date="2022-12-09T06:04:00Z"/>
                <w:rFonts w:asciiTheme="majorHAnsi" w:hAnsiTheme="majorHAnsi"/>
                <w:b/>
                <w:spacing w:val="-2"/>
                <w:sz w:val="22"/>
                <w:szCs w:val="22"/>
              </w:rPr>
            </w:pPr>
          </w:p>
          <w:p w14:paraId="5D70C714" w14:textId="77777777" w:rsidR="00667D81" w:rsidRPr="00CB6DE1" w:rsidRDefault="00667D81" w:rsidP="00A35E63">
            <w:pPr>
              <w:tabs>
                <w:tab w:val="left" w:pos="-720"/>
              </w:tabs>
              <w:suppressAutoHyphens/>
              <w:rPr>
                <w:ins w:id="2152" w:author="Lynne Eckerle" w:date="2022-12-09T06:04:00Z"/>
                <w:rFonts w:asciiTheme="majorHAnsi" w:hAnsiTheme="majorHAnsi"/>
                <w:b/>
                <w:spacing w:val="-2"/>
                <w:sz w:val="22"/>
                <w:szCs w:val="22"/>
              </w:rPr>
            </w:pPr>
          </w:p>
          <w:p w14:paraId="4A9235F0" w14:textId="77777777" w:rsidR="00667D81" w:rsidRPr="00CB6DE1" w:rsidRDefault="00667D81" w:rsidP="00A35E63">
            <w:pPr>
              <w:tabs>
                <w:tab w:val="left" w:pos="-720"/>
              </w:tabs>
              <w:suppressAutoHyphens/>
              <w:rPr>
                <w:ins w:id="2153" w:author="Lynne Eckerle" w:date="2022-12-09T06:04:00Z"/>
                <w:rFonts w:asciiTheme="majorHAnsi" w:hAnsiTheme="majorHAnsi"/>
                <w:b/>
                <w:spacing w:val="-2"/>
                <w:sz w:val="22"/>
                <w:szCs w:val="22"/>
              </w:rPr>
            </w:pPr>
          </w:p>
          <w:p w14:paraId="662C12B3" w14:textId="77777777" w:rsidR="00667D81" w:rsidRPr="00CB6DE1" w:rsidRDefault="00667D81" w:rsidP="00A35E63">
            <w:pPr>
              <w:tabs>
                <w:tab w:val="left" w:pos="-720"/>
              </w:tabs>
              <w:suppressAutoHyphens/>
              <w:rPr>
                <w:ins w:id="2154" w:author="Lynne Eckerle" w:date="2022-12-09T06:04:00Z"/>
                <w:rFonts w:asciiTheme="majorHAnsi" w:hAnsiTheme="majorHAnsi"/>
                <w:b/>
                <w:spacing w:val="-2"/>
                <w:sz w:val="22"/>
                <w:szCs w:val="22"/>
              </w:rPr>
            </w:pPr>
          </w:p>
        </w:tc>
        <w:tc>
          <w:tcPr>
            <w:tcW w:w="9000" w:type="dxa"/>
            <w:gridSpan w:val="2"/>
          </w:tcPr>
          <w:p w14:paraId="43D6470D" w14:textId="77777777" w:rsidR="00667D81" w:rsidRPr="00CB6DE1" w:rsidRDefault="00667D81" w:rsidP="00A35E63">
            <w:pPr>
              <w:pStyle w:val="BodyText"/>
              <w:tabs>
                <w:tab w:val="left" w:pos="372"/>
              </w:tabs>
              <w:spacing w:before="120"/>
              <w:rPr>
                <w:ins w:id="2155" w:author="Lynne Eckerle" w:date="2022-12-09T06:04:00Z"/>
                <w:rFonts w:asciiTheme="majorHAnsi" w:hAnsiTheme="majorHAnsi"/>
                <w:sz w:val="22"/>
                <w:szCs w:val="22"/>
              </w:rPr>
            </w:pPr>
            <w:ins w:id="2156" w:author="Lynne Eckerle" w:date="2022-12-09T06:04:00Z">
              <w:r w:rsidRPr="00CB6DE1">
                <w:rPr>
                  <w:rFonts w:asciiTheme="majorHAnsi" w:hAnsiTheme="majorHAnsi"/>
                  <w:sz w:val="22"/>
                  <w:szCs w:val="22"/>
                </w:rPr>
                <w:t xml:space="preserve">Provide general clerical assistance for tasks such as copying, accessing and maintaining electronic records, filing, mailing, answering phones, tracking of assistive technology and preparing of materials for meetings and events. </w:t>
              </w:r>
            </w:ins>
          </w:p>
          <w:p w14:paraId="0E709864" w14:textId="77777777" w:rsidR="00667D81" w:rsidRPr="00CB6DE1" w:rsidRDefault="00667D81" w:rsidP="00A35E63">
            <w:pPr>
              <w:numPr>
                <w:ilvl w:val="0"/>
                <w:numId w:val="14"/>
              </w:numPr>
              <w:tabs>
                <w:tab w:val="clear" w:pos="1080"/>
                <w:tab w:val="num" w:pos="360"/>
                <w:tab w:val="num" w:pos="1440"/>
              </w:tabs>
              <w:spacing w:before="120"/>
              <w:ind w:left="360"/>
              <w:rPr>
                <w:ins w:id="2157" w:author="Lynne Eckerle" w:date="2022-12-09T06:04:00Z"/>
                <w:rFonts w:asciiTheme="majorHAnsi" w:hAnsiTheme="majorHAnsi"/>
                <w:sz w:val="22"/>
                <w:szCs w:val="22"/>
              </w:rPr>
            </w:pPr>
            <w:ins w:id="2158" w:author="Lynne Eckerle" w:date="2022-12-09T06:04:00Z">
              <w:r w:rsidRPr="00CB6DE1">
                <w:rPr>
                  <w:rFonts w:asciiTheme="majorHAnsi" w:hAnsiTheme="majorHAnsi"/>
                  <w:sz w:val="22"/>
                  <w:szCs w:val="22"/>
                </w:rPr>
                <w:t>Assist in the preparation of referral materials, family and provider support materials, transition materials, and mailings.</w:t>
              </w:r>
            </w:ins>
          </w:p>
          <w:p w14:paraId="1092DF91" w14:textId="77777777" w:rsidR="00667D81" w:rsidRPr="00CB6DE1" w:rsidRDefault="00667D81" w:rsidP="00A35E63">
            <w:pPr>
              <w:numPr>
                <w:ilvl w:val="0"/>
                <w:numId w:val="14"/>
              </w:numPr>
              <w:tabs>
                <w:tab w:val="clear" w:pos="1080"/>
                <w:tab w:val="num" w:pos="360"/>
              </w:tabs>
              <w:spacing w:before="120"/>
              <w:ind w:left="360"/>
              <w:rPr>
                <w:ins w:id="2159" w:author="Lynne Eckerle" w:date="2022-12-09T06:04:00Z"/>
                <w:rFonts w:asciiTheme="majorHAnsi" w:hAnsiTheme="majorHAnsi"/>
                <w:b/>
                <w:bCs/>
                <w:sz w:val="22"/>
                <w:szCs w:val="22"/>
              </w:rPr>
            </w:pPr>
            <w:ins w:id="2160" w:author="Lynne Eckerle" w:date="2022-12-09T06:04:00Z">
              <w:r w:rsidRPr="00CB6DE1">
                <w:rPr>
                  <w:rFonts w:asciiTheme="majorHAnsi" w:hAnsiTheme="majorHAnsi"/>
                  <w:sz w:val="22"/>
                  <w:szCs w:val="22"/>
                </w:rPr>
                <w:t>Perform additional</w:t>
              </w:r>
              <w:r w:rsidRPr="00CB6DE1">
                <w:rPr>
                  <w:rFonts w:asciiTheme="majorHAnsi" w:hAnsiTheme="majorHAnsi"/>
                  <w:i/>
                  <w:iCs/>
                  <w:sz w:val="22"/>
                  <w:szCs w:val="22"/>
                </w:rPr>
                <w:t xml:space="preserve"> </w:t>
              </w:r>
              <w:r w:rsidRPr="00CB6DE1">
                <w:rPr>
                  <w:rFonts w:asciiTheme="majorHAnsi" w:hAnsiTheme="majorHAnsi"/>
                  <w:sz w:val="22"/>
                  <w:szCs w:val="22"/>
                </w:rPr>
                <w:t>clerical support assignments determined on an ongoing basis by supervision.</w:t>
              </w:r>
            </w:ins>
          </w:p>
          <w:p w14:paraId="6D9769BB" w14:textId="77777777" w:rsidR="00667D81" w:rsidRPr="00CB6DE1" w:rsidRDefault="00667D81" w:rsidP="00A35E63">
            <w:pPr>
              <w:numPr>
                <w:ilvl w:val="0"/>
                <w:numId w:val="13"/>
              </w:numPr>
              <w:tabs>
                <w:tab w:val="clear" w:pos="1080"/>
                <w:tab w:val="left" w:pos="372"/>
              </w:tabs>
              <w:spacing w:before="120"/>
              <w:ind w:left="374"/>
              <w:rPr>
                <w:ins w:id="2161" w:author="Lynne Eckerle" w:date="2022-12-09T06:04:00Z"/>
                <w:rFonts w:asciiTheme="majorHAnsi" w:hAnsiTheme="majorHAnsi"/>
                <w:sz w:val="22"/>
                <w:szCs w:val="22"/>
              </w:rPr>
            </w:pPr>
            <w:ins w:id="2162" w:author="Lynne Eckerle" w:date="2022-12-09T06:04:00Z">
              <w:r w:rsidRPr="00CB6DE1">
                <w:rPr>
                  <w:rFonts w:asciiTheme="majorHAnsi" w:hAnsiTheme="majorHAnsi"/>
                  <w:sz w:val="22"/>
                  <w:szCs w:val="22"/>
                </w:rPr>
                <w:t xml:space="preserve">Participate in local and State training when appropriate. </w:t>
              </w:r>
            </w:ins>
          </w:p>
          <w:p w14:paraId="64C023A4" w14:textId="77777777" w:rsidR="00667D81" w:rsidRPr="00CB6DE1" w:rsidRDefault="00667D81" w:rsidP="00A35E63">
            <w:pPr>
              <w:numPr>
                <w:ilvl w:val="0"/>
                <w:numId w:val="13"/>
              </w:numPr>
              <w:tabs>
                <w:tab w:val="clear" w:pos="1080"/>
                <w:tab w:val="left" w:pos="372"/>
              </w:tabs>
              <w:spacing w:before="120"/>
              <w:ind w:left="374"/>
              <w:rPr>
                <w:ins w:id="2163" w:author="Lynne Eckerle" w:date="2022-12-09T06:04:00Z"/>
                <w:rFonts w:asciiTheme="majorHAnsi" w:hAnsiTheme="majorHAnsi"/>
                <w:sz w:val="22"/>
                <w:szCs w:val="22"/>
              </w:rPr>
            </w:pPr>
            <w:ins w:id="2164" w:author="Lynne Eckerle" w:date="2022-12-09T06:04:00Z">
              <w:r w:rsidRPr="00CB6DE1">
                <w:rPr>
                  <w:rFonts w:asciiTheme="majorHAnsi" w:hAnsiTheme="majorHAnsi"/>
                  <w:sz w:val="22"/>
                  <w:szCs w:val="22"/>
                </w:rPr>
                <w:t>Assure confidentiality as required by State and federal requirements.</w:t>
              </w:r>
            </w:ins>
          </w:p>
          <w:p w14:paraId="3A243C65" w14:textId="77777777" w:rsidR="00667D81" w:rsidRPr="00CB6DE1" w:rsidRDefault="00667D81" w:rsidP="00A35E63">
            <w:pPr>
              <w:numPr>
                <w:ilvl w:val="0"/>
                <w:numId w:val="13"/>
              </w:numPr>
              <w:tabs>
                <w:tab w:val="clear" w:pos="1080"/>
                <w:tab w:val="left" w:pos="372"/>
              </w:tabs>
              <w:spacing w:before="120"/>
              <w:ind w:left="374"/>
              <w:rPr>
                <w:ins w:id="2165" w:author="Lynne Eckerle" w:date="2022-12-09T06:04:00Z"/>
                <w:rFonts w:asciiTheme="majorHAnsi" w:hAnsiTheme="majorHAnsi"/>
                <w:sz w:val="22"/>
                <w:szCs w:val="22"/>
              </w:rPr>
            </w:pPr>
            <w:ins w:id="2166" w:author="Lynne Eckerle" w:date="2022-12-09T06:04:00Z">
              <w:r w:rsidRPr="00CB6DE1">
                <w:rPr>
                  <w:rFonts w:asciiTheme="majorHAnsi" w:hAnsiTheme="majorHAnsi"/>
                  <w:sz w:val="22"/>
                  <w:szCs w:val="22"/>
                </w:rPr>
                <w:t>Adhere to the personnel standards and policies of the Fiscal Agent.</w:t>
              </w:r>
            </w:ins>
          </w:p>
          <w:p w14:paraId="1B2DC529" w14:textId="77777777" w:rsidR="00667D81" w:rsidRPr="00CB6DE1" w:rsidRDefault="00667D81" w:rsidP="00A35E63">
            <w:pPr>
              <w:numPr>
                <w:ilvl w:val="0"/>
                <w:numId w:val="13"/>
              </w:numPr>
              <w:tabs>
                <w:tab w:val="clear" w:pos="1080"/>
                <w:tab w:val="left" w:pos="372"/>
                <w:tab w:val="left" w:pos="552"/>
              </w:tabs>
              <w:spacing w:before="120"/>
              <w:ind w:left="374"/>
              <w:rPr>
                <w:ins w:id="2167" w:author="Lynne Eckerle" w:date="2022-12-09T06:04:00Z"/>
                <w:rFonts w:asciiTheme="majorHAnsi" w:hAnsiTheme="majorHAnsi"/>
                <w:sz w:val="22"/>
                <w:szCs w:val="22"/>
              </w:rPr>
            </w:pPr>
            <w:ins w:id="2168" w:author="Lynne Eckerle" w:date="2022-12-09T06:04:00Z">
              <w:r w:rsidRPr="00CB6DE1">
                <w:rPr>
                  <w:rFonts w:asciiTheme="majorHAnsi" w:hAnsiTheme="majorHAnsi"/>
                  <w:sz w:val="22"/>
                  <w:szCs w:val="22"/>
                </w:rPr>
                <w:t>Demonstrate during communication with families sensitivity to family and cultural values, to unique family circumstances, and to the respect of family choices.</w:t>
              </w:r>
            </w:ins>
          </w:p>
          <w:p w14:paraId="45F180E6" w14:textId="77777777" w:rsidR="00667D81" w:rsidRPr="00CB6DE1" w:rsidRDefault="00667D81" w:rsidP="00A35E63">
            <w:pPr>
              <w:numPr>
                <w:ilvl w:val="0"/>
                <w:numId w:val="13"/>
              </w:numPr>
              <w:tabs>
                <w:tab w:val="clear" w:pos="1080"/>
                <w:tab w:val="left" w:pos="-720"/>
                <w:tab w:val="left" w:pos="372"/>
                <w:tab w:val="left" w:pos="552"/>
              </w:tabs>
              <w:suppressAutoHyphens/>
              <w:spacing w:before="120"/>
              <w:ind w:left="374"/>
              <w:rPr>
                <w:ins w:id="2169" w:author="Lynne Eckerle" w:date="2022-12-09T06:04:00Z"/>
                <w:rFonts w:asciiTheme="majorHAnsi" w:hAnsiTheme="majorHAnsi"/>
                <w:sz w:val="22"/>
                <w:szCs w:val="22"/>
              </w:rPr>
            </w:pPr>
            <w:ins w:id="2170" w:author="Lynne Eckerle" w:date="2022-12-09T06:04:00Z">
              <w:r w:rsidRPr="00CB6DE1">
                <w:rPr>
                  <w:rFonts w:asciiTheme="majorHAnsi" w:hAnsiTheme="majorHAnsi"/>
                  <w:sz w:val="22"/>
                  <w:szCs w:val="22"/>
                </w:rPr>
                <w:t xml:space="preserve">Report immediately to First Steps – South East Program Director potential issues or concerns. </w:t>
              </w:r>
            </w:ins>
          </w:p>
          <w:p w14:paraId="5CEACA93" w14:textId="77777777" w:rsidR="00667D81" w:rsidRPr="00CB6DE1" w:rsidRDefault="00667D81" w:rsidP="00A35E63">
            <w:pPr>
              <w:numPr>
                <w:ilvl w:val="0"/>
                <w:numId w:val="13"/>
              </w:numPr>
              <w:tabs>
                <w:tab w:val="clear" w:pos="1080"/>
                <w:tab w:val="left" w:pos="-720"/>
                <w:tab w:val="left" w:pos="372"/>
                <w:tab w:val="left" w:pos="552"/>
              </w:tabs>
              <w:suppressAutoHyphens/>
              <w:spacing w:before="120"/>
              <w:ind w:left="374"/>
              <w:rPr>
                <w:ins w:id="2171" w:author="Lynne Eckerle" w:date="2022-12-09T06:04:00Z"/>
                <w:rFonts w:asciiTheme="majorHAnsi" w:hAnsiTheme="majorHAnsi"/>
                <w:sz w:val="22"/>
                <w:szCs w:val="22"/>
              </w:rPr>
            </w:pPr>
            <w:ins w:id="2172" w:author="Lynne Eckerle" w:date="2022-12-09T06:04:00Z">
              <w:r w:rsidRPr="00CB6DE1">
                <w:rPr>
                  <w:rFonts w:asciiTheme="majorHAnsi" w:hAnsiTheme="majorHAnsi"/>
                  <w:sz w:val="22"/>
                  <w:szCs w:val="22"/>
                </w:rPr>
                <w:t>Perform related duties as assigned.</w:t>
              </w:r>
            </w:ins>
          </w:p>
        </w:tc>
      </w:tr>
      <w:tr w:rsidR="00667D81" w:rsidRPr="00FC1AE4" w14:paraId="4049CDF0" w14:textId="77777777" w:rsidTr="00A35E63">
        <w:trPr>
          <w:ins w:id="2173" w:author="Lynne Eckerle" w:date="2022-12-09T06:04:00Z"/>
        </w:trPr>
        <w:tc>
          <w:tcPr>
            <w:tcW w:w="1428" w:type="dxa"/>
          </w:tcPr>
          <w:p w14:paraId="271DE220" w14:textId="77777777" w:rsidR="00667D81" w:rsidRPr="00CB6DE1" w:rsidRDefault="00667D81" w:rsidP="00A35E63">
            <w:pPr>
              <w:tabs>
                <w:tab w:val="left" w:pos="-720"/>
              </w:tabs>
              <w:suppressAutoHyphens/>
              <w:rPr>
                <w:ins w:id="2174" w:author="Lynne Eckerle" w:date="2022-12-09T06:04:00Z"/>
                <w:rFonts w:asciiTheme="majorHAnsi" w:hAnsiTheme="majorHAnsi"/>
                <w:b/>
                <w:spacing w:val="-2"/>
                <w:sz w:val="22"/>
                <w:szCs w:val="22"/>
              </w:rPr>
            </w:pPr>
            <w:ins w:id="2175" w:author="Lynne Eckerle" w:date="2022-12-09T06:04:00Z">
              <w:r w:rsidRPr="00CB6DE1">
                <w:rPr>
                  <w:rFonts w:asciiTheme="majorHAnsi" w:hAnsiTheme="majorHAnsi"/>
                  <w:b/>
                  <w:spacing w:val="-2"/>
                  <w:sz w:val="22"/>
                  <w:szCs w:val="22"/>
                </w:rPr>
                <w:t>Critical skills, knowledge, and behaviors</w:t>
              </w:r>
            </w:ins>
          </w:p>
          <w:p w14:paraId="4078B81F" w14:textId="77777777" w:rsidR="00667D81" w:rsidRPr="00CB6DE1" w:rsidRDefault="00667D81" w:rsidP="00A35E63">
            <w:pPr>
              <w:tabs>
                <w:tab w:val="left" w:pos="-720"/>
              </w:tabs>
              <w:suppressAutoHyphens/>
              <w:rPr>
                <w:ins w:id="2176" w:author="Lynne Eckerle" w:date="2022-12-09T06:04:00Z"/>
                <w:rFonts w:asciiTheme="majorHAnsi" w:hAnsiTheme="majorHAnsi"/>
                <w:b/>
                <w:spacing w:val="-2"/>
                <w:sz w:val="22"/>
                <w:szCs w:val="22"/>
              </w:rPr>
            </w:pPr>
          </w:p>
          <w:p w14:paraId="723C5693" w14:textId="77777777" w:rsidR="00667D81" w:rsidRPr="00CB6DE1" w:rsidRDefault="00667D81" w:rsidP="00A35E63">
            <w:pPr>
              <w:tabs>
                <w:tab w:val="left" w:pos="-720"/>
              </w:tabs>
              <w:suppressAutoHyphens/>
              <w:rPr>
                <w:ins w:id="2177" w:author="Lynne Eckerle" w:date="2022-12-09T06:04:00Z"/>
                <w:rFonts w:asciiTheme="majorHAnsi" w:hAnsiTheme="majorHAnsi"/>
                <w:b/>
                <w:spacing w:val="-2"/>
                <w:sz w:val="22"/>
                <w:szCs w:val="22"/>
              </w:rPr>
            </w:pPr>
          </w:p>
          <w:p w14:paraId="0FD23307" w14:textId="77777777" w:rsidR="00667D81" w:rsidRPr="00CB6DE1" w:rsidRDefault="00667D81" w:rsidP="00A35E63">
            <w:pPr>
              <w:tabs>
                <w:tab w:val="left" w:pos="-720"/>
              </w:tabs>
              <w:suppressAutoHyphens/>
              <w:rPr>
                <w:ins w:id="2178" w:author="Lynne Eckerle" w:date="2022-12-09T06:04:00Z"/>
                <w:rFonts w:asciiTheme="majorHAnsi" w:hAnsiTheme="majorHAnsi"/>
                <w:b/>
                <w:spacing w:val="-2"/>
                <w:sz w:val="22"/>
                <w:szCs w:val="22"/>
              </w:rPr>
            </w:pPr>
          </w:p>
        </w:tc>
        <w:tc>
          <w:tcPr>
            <w:tcW w:w="9000" w:type="dxa"/>
            <w:gridSpan w:val="2"/>
          </w:tcPr>
          <w:p w14:paraId="0DFC3D22" w14:textId="77777777" w:rsidR="00667D81" w:rsidRPr="00CB6DE1" w:rsidRDefault="00667D81" w:rsidP="00A35E63">
            <w:pPr>
              <w:tabs>
                <w:tab w:val="left" w:pos="2160"/>
                <w:tab w:val="left" w:pos="5040"/>
                <w:tab w:val="left" w:pos="6480"/>
              </w:tabs>
              <w:spacing w:after="120"/>
              <w:rPr>
                <w:ins w:id="2179" w:author="Lynne Eckerle" w:date="2022-12-09T06:04:00Z"/>
                <w:rFonts w:asciiTheme="majorHAnsi" w:hAnsiTheme="majorHAnsi"/>
                <w:sz w:val="22"/>
                <w:szCs w:val="22"/>
              </w:rPr>
            </w:pPr>
            <w:ins w:id="2180" w:author="Lynne Eckerle" w:date="2022-12-09T06:04:00Z">
              <w:r w:rsidRPr="00CB6DE1">
                <w:rPr>
                  <w:rFonts w:asciiTheme="majorHAnsi" w:hAnsiTheme="majorHAnsi"/>
                  <w:sz w:val="22"/>
                  <w:szCs w:val="22"/>
                </w:rPr>
                <w:t>Carries out responsibilities in accordance with the Agency’s policies and applicable laws.   Inspires and motivates others to support Thrive Alliance.</w:t>
              </w:r>
            </w:ins>
          </w:p>
          <w:p w14:paraId="20C1ED90" w14:textId="77777777" w:rsidR="00667D81" w:rsidRPr="00CB6DE1" w:rsidRDefault="00667D81" w:rsidP="00A35E63">
            <w:pPr>
              <w:tabs>
                <w:tab w:val="left" w:pos="-720"/>
              </w:tabs>
              <w:suppressAutoHyphens/>
              <w:spacing w:after="120"/>
              <w:rPr>
                <w:ins w:id="2181" w:author="Lynne Eckerle" w:date="2022-12-09T06:04:00Z"/>
                <w:rFonts w:asciiTheme="majorHAnsi" w:hAnsiTheme="majorHAnsi"/>
                <w:sz w:val="22"/>
                <w:szCs w:val="22"/>
              </w:rPr>
            </w:pPr>
            <w:ins w:id="2182" w:author="Lynne Eckerle" w:date="2022-12-09T06:04:00Z">
              <w:r w:rsidRPr="00CB6DE1">
                <w:rPr>
                  <w:rFonts w:asciiTheme="majorHAnsi" w:hAnsiTheme="majorHAnsi"/>
                  <w:sz w:val="22"/>
                  <w:szCs w:val="22"/>
                </w:rPr>
                <w:t xml:space="preserve">Ability to read and interpret documents and technical reports.  Ability to write routine reports and routine business correspondence.  </w:t>
              </w:r>
            </w:ins>
          </w:p>
          <w:p w14:paraId="4AC3673B" w14:textId="093D6E5F" w:rsidR="00667D81" w:rsidRPr="00CB6DE1" w:rsidRDefault="00667D81" w:rsidP="00A35E63">
            <w:pPr>
              <w:tabs>
                <w:tab w:val="left" w:pos="0"/>
                <w:tab w:val="left" w:pos="2160"/>
                <w:tab w:val="left" w:pos="5040"/>
                <w:tab w:val="left" w:pos="6480"/>
              </w:tabs>
              <w:spacing w:after="120"/>
              <w:rPr>
                <w:ins w:id="2183" w:author="Lynne Eckerle" w:date="2022-12-09T06:04:00Z"/>
                <w:rFonts w:asciiTheme="majorHAnsi" w:hAnsiTheme="majorHAnsi"/>
                <w:sz w:val="22"/>
                <w:szCs w:val="22"/>
              </w:rPr>
            </w:pPr>
            <w:ins w:id="2184" w:author="Lynne Eckerle" w:date="2022-12-09T06:04:00Z">
              <w:r w:rsidRPr="00CB6DE1">
                <w:rPr>
                  <w:rFonts w:asciiTheme="majorHAnsi" w:hAnsiTheme="majorHAnsi"/>
                  <w:sz w:val="22"/>
                  <w:szCs w:val="22"/>
                </w:rPr>
                <w:t xml:space="preserve">Ability to solve practical problems and deal with a variety of concrete </w:t>
              </w:r>
            </w:ins>
            <w:ins w:id="2185" w:author="Lynne Eckerle" w:date="2022-12-09T06:07:00Z">
              <w:r w:rsidR="00305F92" w:rsidRPr="00CB6DE1">
                <w:rPr>
                  <w:rFonts w:asciiTheme="majorHAnsi" w:hAnsiTheme="majorHAnsi"/>
                  <w:sz w:val="22"/>
                  <w:szCs w:val="22"/>
                </w:rPr>
                <w:t>variables Ability</w:t>
              </w:r>
            </w:ins>
            <w:ins w:id="2186" w:author="Lynne Eckerle" w:date="2022-12-09T06:04:00Z">
              <w:r w:rsidRPr="00CB6DE1">
                <w:rPr>
                  <w:rFonts w:asciiTheme="majorHAnsi" w:hAnsiTheme="majorHAnsi"/>
                  <w:sz w:val="22"/>
                  <w:szCs w:val="22"/>
                </w:rPr>
                <w:t xml:space="preserve"> to interpret a variety of instructions furnished in written, oral, diagram, or schedule form.</w:t>
              </w:r>
            </w:ins>
          </w:p>
          <w:p w14:paraId="455C2BEF" w14:textId="77777777" w:rsidR="00667D81" w:rsidRPr="00CB6DE1" w:rsidRDefault="00667D81" w:rsidP="00A35E63">
            <w:pPr>
              <w:tabs>
                <w:tab w:val="left" w:pos="2160"/>
                <w:tab w:val="left" w:pos="5040"/>
                <w:tab w:val="left" w:pos="6480"/>
              </w:tabs>
              <w:spacing w:after="120"/>
              <w:rPr>
                <w:ins w:id="2187" w:author="Lynne Eckerle" w:date="2022-12-09T06:04:00Z"/>
                <w:rFonts w:asciiTheme="majorHAnsi" w:hAnsiTheme="majorHAnsi"/>
                <w:sz w:val="22"/>
                <w:szCs w:val="22"/>
              </w:rPr>
            </w:pPr>
            <w:ins w:id="2188" w:author="Lynne Eckerle" w:date="2022-12-09T06:04:00Z">
              <w:r w:rsidRPr="00CB6DE1">
                <w:rPr>
                  <w:rFonts w:asciiTheme="majorHAnsi" w:hAnsiTheme="majorHAnsi"/>
                  <w:sz w:val="22"/>
                  <w:szCs w:val="22"/>
                </w:rPr>
                <w:t>As a representative of Thrive Alliance, all comments, attitudes, actions and behaviors have a direct effect on the Agency’s image and perceptions of service quality.  Interaction with clients, visitors, volunteer workers, co-workers, supervisors and other employees must be in a manner that is friendly, supportive, courteous, respectful, cooperative and professional.  This behavior will promote an atmosphere of teamwork and is congruent with the Agency’s standards and guidelines to promote positive relations in the community.</w:t>
              </w:r>
            </w:ins>
          </w:p>
          <w:p w14:paraId="7C0E4012" w14:textId="77777777" w:rsidR="00667D81" w:rsidRPr="00CB6DE1" w:rsidRDefault="00667D81" w:rsidP="00A35E63">
            <w:pPr>
              <w:pStyle w:val="Heading1"/>
              <w:spacing w:before="0" w:after="120"/>
              <w:rPr>
                <w:ins w:id="2189" w:author="Lynne Eckerle" w:date="2022-12-09T06:04:00Z"/>
                <w:rFonts w:asciiTheme="majorHAnsi" w:hAnsiTheme="majorHAnsi"/>
                <w:b w:val="0"/>
                <w:sz w:val="22"/>
                <w:szCs w:val="22"/>
              </w:rPr>
            </w:pPr>
            <w:ins w:id="2190" w:author="Lynne Eckerle" w:date="2022-12-09T06:04:00Z">
              <w:r w:rsidRPr="00CB6DE1">
                <w:rPr>
                  <w:rFonts w:asciiTheme="majorHAnsi" w:hAnsiTheme="majorHAnsi"/>
                  <w:b w:val="0"/>
                  <w:sz w:val="22"/>
                  <w:szCs w:val="22"/>
                </w:rPr>
                <w:t>Able to think logically and analytically.  Effective problem-solving skills.</w:t>
              </w:r>
            </w:ins>
          </w:p>
          <w:p w14:paraId="49BCE0FC" w14:textId="77777777" w:rsidR="00667D81" w:rsidRPr="00CB6DE1" w:rsidRDefault="00667D81" w:rsidP="00A35E63">
            <w:pPr>
              <w:spacing w:after="120"/>
              <w:rPr>
                <w:ins w:id="2191" w:author="Lynne Eckerle" w:date="2022-12-09T06:04:00Z"/>
                <w:rFonts w:asciiTheme="majorHAnsi" w:hAnsiTheme="majorHAnsi"/>
                <w:sz w:val="22"/>
                <w:szCs w:val="22"/>
              </w:rPr>
            </w:pPr>
            <w:ins w:id="2192" w:author="Lynne Eckerle" w:date="2022-12-09T06:04:00Z">
              <w:r w:rsidRPr="00CB6DE1">
                <w:rPr>
                  <w:rFonts w:asciiTheme="majorHAnsi" w:hAnsiTheme="majorHAnsi"/>
                  <w:sz w:val="22"/>
                  <w:szCs w:val="22"/>
                </w:rPr>
                <w:t>Proactive in anticipating and alerting others to problems with projects or processes.</w:t>
              </w:r>
            </w:ins>
          </w:p>
          <w:p w14:paraId="6E0FF37E" w14:textId="77777777" w:rsidR="00667D81" w:rsidRPr="00CB6DE1" w:rsidRDefault="00667D81" w:rsidP="00A35E63">
            <w:pPr>
              <w:pStyle w:val="Heading1"/>
              <w:spacing w:before="0" w:after="120"/>
              <w:rPr>
                <w:ins w:id="2193" w:author="Lynne Eckerle" w:date="2022-12-09T06:04:00Z"/>
                <w:rFonts w:asciiTheme="majorHAnsi" w:hAnsiTheme="majorHAnsi"/>
                <w:b w:val="0"/>
                <w:sz w:val="22"/>
                <w:szCs w:val="22"/>
              </w:rPr>
            </w:pPr>
            <w:ins w:id="2194" w:author="Lynne Eckerle" w:date="2022-12-09T06:04:00Z">
              <w:r w:rsidRPr="00CB6DE1">
                <w:rPr>
                  <w:rFonts w:asciiTheme="majorHAnsi" w:hAnsiTheme="majorHAnsi"/>
                  <w:b w:val="0"/>
                  <w:sz w:val="22"/>
                  <w:szCs w:val="22"/>
                </w:rPr>
                <w:t>High detail orientation and accuracy.</w:t>
              </w:r>
            </w:ins>
          </w:p>
          <w:p w14:paraId="74FD21B4" w14:textId="77777777" w:rsidR="00667D81" w:rsidRPr="00CB6DE1" w:rsidRDefault="00667D81" w:rsidP="00A35E63">
            <w:pPr>
              <w:spacing w:after="120"/>
              <w:rPr>
                <w:ins w:id="2195" w:author="Lynne Eckerle" w:date="2022-12-09T06:04:00Z"/>
                <w:rFonts w:asciiTheme="majorHAnsi" w:hAnsiTheme="majorHAnsi"/>
                <w:sz w:val="22"/>
                <w:szCs w:val="22"/>
              </w:rPr>
            </w:pPr>
            <w:ins w:id="2196" w:author="Lynne Eckerle" w:date="2022-12-09T06:04:00Z">
              <w:r w:rsidRPr="00CB6DE1">
                <w:rPr>
                  <w:rFonts w:asciiTheme="majorHAnsi" w:hAnsiTheme="majorHAnsi"/>
                  <w:sz w:val="22"/>
                  <w:szCs w:val="22"/>
                </w:rPr>
                <w:t>Takes initiative and needs little supervision.</w:t>
              </w:r>
            </w:ins>
          </w:p>
          <w:p w14:paraId="2E02FD30" w14:textId="77777777" w:rsidR="00667D81" w:rsidRPr="00CB6DE1" w:rsidRDefault="00667D81" w:rsidP="00A35E63">
            <w:pPr>
              <w:spacing w:after="120"/>
              <w:rPr>
                <w:ins w:id="2197" w:author="Lynne Eckerle" w:date="2022-12-09T06:04:00Z"/>
                <w:rFonts w:asciiTheme="majorHAnsi" w:hAnsiTheme="majorHAnsi"/>
                <w:sz w:val="22"/>
                <w:szCs w:val="22"/>
              </w:rPr>
            </w:pPr>
            <w:ins w:id="2198" w:author="Lynne Eckerle" w:date="2022-12-09T06:04:00Z">
              <w:r w:rsidRPr="00CB6DE1">
                <w:rPr>
                  <w:rFonts w:asciiTheme="majorHAnsi" w:hAnsiTheme="majorHAnsi"/>
                  <w:sz w:val="22"/>
                  <w:szCs w:val="22"/>
                </w:rPr>
                <w:lastRenderedPageBreak/>
                <w:t>Able to prioritize, organize tasks and time, and follow up.</w:t>
              </w:r>
            </w:ins>
          </w:p>
          <w:p w14:paraId="43B7EB96" w14:textId="77777777" w:rsidR="00667D81" w:rsidRPr="00CB6DE1" w:rsidRDefault="00667D81" w:rsidP="00A35E63">
            <w:pPr>
              <w:spacing w:after="120"/>
              <w:rPr>
                <w:ins w:id="2199" w:author="Lynne Eckerle" w:date="2022-12-09T06:04:00Z"/>
                <w:rFonts w:asciiTheme="majorHAnsi" w:hAnsiTheme="majorHAnsi"/>
                <w:sz w:val="22"/>
                <w:szCs w:val="22"/>
              </w:rPr>
            </w:pPr>
            <w:ins w:id="2200" w:author="Lynne Eckerle" w:date="2022-12-09T06:04:00Z">
              <w:r w:rsidRPr="00CB6DE1">
                <w:rPr>
                  <w:rFonts w:asciiTheme="majorHAnsi" w:hAnsiTheme="majorHAnsi"/>
                  <w:sz w:val="22"/>
                  <w:szCs w:val="22"/>
                </w:rPr>
                <w:t>Performs responsibilities efficiently and timely.</w:t>
              </w:r>
            </w:ins>
          </w:p>
          <w:p w14:paraId="01D5A879" w14:textId="77777777" w:rsidR="00667D81" w:rsidRPr="00CB6DE1" w:rsidRDefault="00667D81" w:rsidP="00A35E63">
            <w:pPr>
              <w:spacing w:after="120"/>
              <w:rPr>
                <w:ins w:id="2201" w:author="Lynne Eckerle" w:date="2022-12-09T06:04:00Z"/>
                <w:rFonts w:asciiTheme="majorHAnsi" w:hAnsiTheme="majorHAnsi"/>
                <w:sz w:val="22"/>
                <w:szCs w:val="22"/>
              </w:rPr>
            </w:pPr>
            <w:ins w:id="2202" w:author="Lynne Eckerle" w:date="2022-12-09T06:04:00Z">
              <w:r w:rsidRPr="00CB6DE1">
                <w:rPr>
                  <w:rFonts w:asciiTheme="majorHAnsi" w:hAnsiTheme="majorHAnsi"/>
                  <w:sz w:val="22"/>
                  <w:szCs w:val="22"/>
                </w:rPr>
                <w:t>Able to juggle multiple requests and meet multiple deadlines.</w:t>
              </w:r>
            </w:ins>
          </w:p>
          <w:p w14:paraId="7CACC84D" w14:textId="77777777" w:rsidR="00667D81" w:rsidRPr="00CB6DE1" w:rsidRDefault="00667D81" w:rsidP="00A35E63">
            <w:pPr>
              <w:pStyle w:val="Heading1"/>
              <w:spacing w:before="0" w:after="120"/>
              <w:rPr>
                <w:ins w:id="2203" w:author="Lynne Eckerle" w:date="2022-12-09T06:04:00Z"/>
                <w:rFonts w:asciiTheme="majorHAnsi" w:hAnsiTheme="majorHAnsi"/>
                <w:b w:val="0"/>
                <w:sz w:val="22"/>
                <w:szCs w:val="22"/>
              </w:rPr>
            </w:pPr>
            <w:ins w:id="2204" w:author="Lynne Eckerle" w:date="2022-12-09T06:04:00Z">
              <w:r w:rsidRPr="00CB6DE1">
                <w:rPr>
                  <w:rFonts w:asciiTheme="majorHAnsi" w:hAnsiTheme="majorHAnsi"/>
                  <w:b w:val="0"/>
                  <w:sz w:val="22"/>
                  <w:szCs w:val="22"/>
                </w:rPr>
                <w:t>Proficient in basic computer skills, i.e. Microsoft Word, Excel, Internet usage (e-mail) and the online reporting programs used throughout the organization.</w:t>
              </w:r>
            </w:ins>
          </w:p>
          <w:p w14:paraId="0B8D2179" w14:textId="77777777" w:rsidR="00667D81" w:rsidRPr="00CB6DE1" w:rsidRDefault="00667D81" w:rsidP="00A35E63">
            <w:pPr>
              <w:rPr>
                <w:ins w:id="2205" w:author="Lynne Eckerle" w:date="2022-12-09T06:04:00Z"/>
                <w:rFonts w:asciiTheme="majorHAnsi" w:hAnsiTheme="majorHAnsi"/>
                <w:sz w:val="22"/>
                <w:szCs w:val="22"/>
              </w:rPr>
            </w:pPr>
            <w:ins w:id="2206" w:author="Lynne Eckerle" w:date="2022-12-09T06:04:00Z">
              <w:r w:rsidRPr="00CB6DE1">
                <w:rPr>
                  <w:rFonts w:asciiTheme="majorHAnsi" w:hAnsiTheme="majorHAnsi"/>
                  <w:sz w:val="22"/>
                  <w:szCs w:val="22"/>
                </w:rPr>
                <w:t>Demonstrates proficiency in basic mathematics.</w:t>
              </w:r>
            </w:ins>
          </w:p>
        </w:tc>
      </w:tr>
      <w:tr w:rsidR="00667D81" w:rsidRPr="00FC1AE4" w14:paraId="239F439B" w14:textId="77777777" w:rsidTr="00A35E63">
        <w:trPr>
          <w:ins w:id="2207" w:author="Lynne Eckerle" w:date="2022-12-09T06:04:00Z"/>
        </w:trPr>
        <w:tc>
          <w:tcPr>
            <w:tcW w:w="1428" w:type="dxa"/>
          </w:tcPr>
          <w:p w14:paraId="6A6E45C1" w14:textId="77777777" w:rsidR="00667D81" w:rsidRPr="00CB6DE1" w:rsidRDefault="00667D81" w:rsidP="00A35E63">
            <w:pPr>
              <w:tabs>
                <w:tab w:val="left" w:pos="-720"/>
              </w:tabs>
              <w:suppressAutoHyphens/>
              <w:rPr>
                <w:ins w:id="2208" w:author="Lynne Eckerle" w:date="2022-12-09T06:04:00Z"/>
                <w:rFonts w:asciiTheme="majorHAnsi" w:hAnsiTheme="majorHAnsi"/>
                <w:b/>
                <w:spacing w:val="-2"/>
                <w:sz w:val="22"/>
                <w:szCs w:val="22"/>
              </w:rPr>
            </w:pPr>
            <w:ins w:id="2209" w:author="Lynne Eckerle" w:date="2022-12-09T06:04:00Z">
              <w:r w:rsidRPr="00CB6DE1">
                <w:rPr>
                  <w:rFonts w:asciiTheme="majorHAnsi" w:hAnsiTheme="majorHAnsi"/>
                  <w:b/>
                  <w:spacing w:val="-2"/>
                  <w:sz w:val="22"/>
                  <w:szCs w:val="22"/>
                </w:rPr>
                <w:lastRenderedPageBreak/>
                <w:t>Experience, education, degrees, licenses</w:t>
              </w:r>
            </w:ins>
          </w:p>
        </w:tc>
        <w:tc>
          <w:tcPr>
            <w:tcW w:w="9000" w:type="dxa"/>
            <w:gridSpan w:val="2"/>
          </w:tcPr>
          <w:p w14:paraId="2376E797" w14:textId="77777777" w:rsidR="00667D81" w:rsidRPr="00CB6DE1" w:rsidRDefault="00667D81" w:rsidP="00A35E63">
            <w:pPr>
              <w:pStyle w:val="BodyText"/>
              <w:rPr>
                <w:ins w:id="2210" w:author="Lynne Eckerle" w:date="2022-12-09T06:04:00Z"/>
                <w:rFonts w:asciiTheme="majorHAnsi" w:hAnsiTheme="majorHAnsi" w:cs="Times New Roman"/>
                <w:b w:val="0"/>
                <w:bCs w:val="0"/>
                <w:sz w:val="22"/>
                <w:szCs w:val="22"/>
              </w:rPr>
            </w:pPr>
            <w:ins w:id="2211" w:author="Lynne Eckerle" w:date="2022-12-09T06:04:00Z">
              <w:r w:rsidRPr="00CB6DE1">
                <w:rPr>
                  <w:rFonts w:asciiTheme="majorHAnsi" w:hAnsiTheme="majorHAnsi" w:cs="Times New Roman"/>
                  <w:b w:val="0"/>
                  <w:bCs w:val="0"/>
                  <w:sz w:val="22"/>
                  <w:szCs w:val="22"/>
                </w:rPr>
                <w:t>High School degree</w:t>
              </w:r>
              <w:r>
                <w:rPr>
                  <w:rFonts w:asciiTheme="majorHAnsi" w:hAnsiTheme="majorHAnsi" w:cs="Times New Roman"/>
                  <w:b w:val="0"/>
                  <w:bCs w:val="0"/>
                  <w:sz w:val="22"/>
                  <w:szCs w:val="22"/>
                </w:rPr>
                <w:t xml:space="preserve"> or equivalent required.</w:t>
              </w:r>
            </w:ins>
          </w:p>
        </w:tc>
      </w:tr>
      <w:tr w:rsidR="00667D81" w:rsidRPr="00FC1AE4" w14:paraId="68891AFE" w14:textId="77777777" w:rsidTr="00A35E63">
        <w:trPr>
          <w:ins w:id="2212" w:author="Lynne Eckerle" w:date="2022-12-09T06:04:00Z"/>
        </w:trPr>
        <w:tc>
          <w:tcPr>
            <w:tcW w:w="1428" w:type="dxa"/>
          </w:tcPr>
          <w:p w14:paraId="2FF14A2E" w14:textId="77777777" w:rsidR="00667D81" w:rsidRPr="00CB6DE1" w:rsidRDefault="00667D81" w:rsidP="00A35E63">
            <w:pPr>
              <w:tabs>
                <w:tab w:val="left" w:pos="-720"/>
              </w:tabs>
              <w:suppressAutoHyphens/>
              <w:rPr>
                <w:ins w:id="2213" w:author="Lynne Eckerle" w:date="2022-12-09T06:04:00Z"/>
                <w:rFonts w:asciiTheme="majorHAnsi" w:hAnsiTheme="majorHAnsi"/>
                <w:b/>
                <w:spacing w:val="-2"/>
                <w:sz w:val="22"/>
                <w:szCs w:val="22"/>
              </w:rPr>
            </w:pPr>
            <w:ins w:id="2214" w:author="Lynne Eckerle" w:date="2022-12-09T06:04:00Z">
              <w:r w:rsidRPr="00CB6DE1">
                <w:rPr>
                  <w:rFonts w:asciiTheme="majorHAnsi" w:hAnsiTheme="majorHAnsi"/>
                  <w:b/>
                  <w:spacing w:val="-2"/>
                  <w:sz w:val="22"/>
                  <w:szCs w:val="22"/>
                </w:rPr>
                <w:t>Physical demands</w:t>
              </w:r>
            </w:ins>
          </w:p>
          <w:p w14:paraId="56B79B61" w14:textId="77777777" w:rsidR="00667D81" w:rsidRPr="00CB6DE1" w:rsidRDefault="00667D81" w:rsidP="00A35E63">
            <w:pPr>
              <w:tabs>
                <w:tab w:val="left" w:pos="-720"/>
              </w:tabs>
              <w:suppressAutoHyphens/>
              <w:rPr>
                <w:ins w:id="2215" w:author="Lynne Eckerle" w:date="2022-12-09T06:04:00Z"/>
                <w:rFonts w:asciiTheme="majorHAnsi" w:hAnsiTheme="majorHAnsi"/>
                <w:b/>
                <w:spacing w:val="-2"/>
                <w:sz w:val="22"/>
                <w:szCs w:val="22"/>
              </w:rPr>
            </w:pPr>
          </w:p>
        </w:tc>
        <w:tc>
          <w:tcPr>
            <w:tcW w:w="9000" w:type="dxa"/>
            <w:gridSpan w:val="2"/>
          </w:tcPr>
          <w:p w14:paraId="5CD0BBD1" w14:textId="77777777" w:rsidR="00667D81" w:rsidRPr="00CB6DE1" w:rsidRDefault="00667D81" w:rsidP="00A35E63">
            <w:pPr>
              <w:tabs>
                <w:tab w:val="left" w:pos="2160"/>
                <w:tab w:val="left" w:pos="5040"/>
                <w:tab w:val="left" w:pos="6480"/>
              </w:tabs>
              <w:spacing w:after="120"/>
              <w:rPr>
                <w:ins w:id="2216" w:author="Lynne Eckerle" w:date="2022-12-09T06:04:00Z"/>
                <w:rFonts w:asciiTheme="majorHAnsi" w:hAnsiTheme="majorHAnsi"/>
                <w:sz w:val="22"/>
                <w:szCs w:val="22"/>
              </w:rPr>
            </w:pPr>
            <w:ins w:id="2217" w:author="Lynne Eckerle" w:date="2022-12-09T06:04:00Z">
              <w:r w:rsidRPr="00CB6DE1">
                <w:rPr>
                  <w:rFonts w:asciiTheme="majorHAnsi" w:hAnsiTheme="majorHAnsi"/>
                  <w:sz w:val="22"/>
                  <w:szCs w:val="22"/>
                </w:rPr>
                <w:t xml:space="preserve">Ability to develop, access, and maintain electronic data and communications.  </w:t>
              </w:r>
            </w:ins>
          </w:p>
          <w:p w14:paraId="4EC22A20" w14:textId="77777777" w:rsidR="00667D81" w:rsidRPr="00CB6DE1" w:rsidRDefault="00667D81" w:rsidP="00A35E63">
            <w:pPr>
              <w:tabs>
                <w:tab w:val="left" w:pos="2160"/>
                <w:tab w:val="left" w:pos="5040"/>
                <w:tab w:val="left" w:pos="6480"/>
              </w:tabs>
              <w:spacing w:after="120"/>
              <w:rPr>
                <w:ins w:id="2218" w:author="Lynne Eckerle" w:date="2022-12-09T06:04:00Z"/>
                <w:rFonts w:asciiTheme="majorHAnsi" w:hAnsiTheme="majorHAnsi"/>
                <w:sz w:val="22"/>
                <w:szCs w:val="22"/>
              </w:rPr>
            </w:pPr>
            <w:ins w:id="2219" w:author="Lynne Eckerle" w:date="2022-12-09T06:04:00Z">
              <w:r w:rsidRPr="00CB6DE1">
                <w:rPr>
                  <w:rFonts w:asciiTheme="majorHAnsi" w:hAnsiTheme="majorHAnsi"/>
                  <w:sz w:val="22"/>
                  <w:szCs w:val="22"/>
                </w:rPr>
                <w:t>The physical demands described here are representative of those that must be met by an employee to successfully perform the essential functions of this job.  Reasonable accommodations may be made to enable individuals with disabilities to perform the essential functions.</w:t>
              </w:r>
            </w:ins>
          </w:p>
          <w:p w14:paraId="09D6E85E" w14:textId="77777777" w:rsidR="00667D81" w:rsidRPr="00CB6DE1" w:rsidRDefault="00667D81" w:rsidP="00A35E63">
            <w:pPr>
              <w:tabs>
                <w:tab w:val="left" w:pos="2160"/>
                <w:tab w:val="left" w:pos="5040"/>
                <w:tab w:val="left" w:pos="6480"/>
              </w:tabs>
              <w:spacing w:after="120"/>
              <w:rPr>
                <w:ins w:id="2220" w:author="Lynne Eckerle" w:date="2022-12-09T06:04:00Z"/>
                <w:rFonts w:asciiTheme="majorHAnsi" w:hAnsiTheme="majorHAnsi"/>
                <w:sz w:val="22"/>
                <w:szCs w:val="22"/>
              </w:rPr>
            </w:pPr>
            <w:ins w:id="2221" w:author="Lynne Eckerle" w:date="2022-12-09T06:04:00Z">
              <w:r w:rsidRPr="00CB6DE1">
                <w:rPr>
                  <w:rFonts w:asciiTheme="majorHAnsi" w:hAnsiTheme="majorHAnsi"/>
                  <w:sz w:val="22"/>
                  <w:szCs w:val="22"/>
                </w:rPr>
                <w:t xml:space="preserve">While performing the duties of this job, the employee is regularly required to use hands to finger, handle, or feel objects, tools, or controls.  The employee frequently is required to </w:t>
              </w:r>
              <w:r>
                <w:rPr>
                  <w:rFonts w:asciiTheme="majorHAnsi" w:hAnsiTheme="majorHAnsi"/>
                  <w:sz w:val="22"/>
                  <w:szCs w:val="22"/>
                </w:rPr>
                <w:t>communicate effectively with co-workers.</w:t>
              </w:r>
              <w:r w:rsidRPr="00CB6DE1">
                <w:rPr>
                  <w:rFonts w:asciiTheme="majorHAnsi" w:hAnsiTheme="majorHAnsi"/>
                  <w:sz w:val="22"/>
                  <w:szCs w:val="22"/>
                </w:rPr>
                <w:t xml:space="preserve">  The employee is required to stand, walk, sit, reach with hands and arms, stoop, and occasionally kneel, crouch, or crawl.   </w:t>
              </w:r>
            </w:ins>
          </w:p>
          <w:p w14:paraId="149D105A" w14:textId="77777777" w:rsidR="00667D81" w:rsidRPr="00CB6DE1" w:rsidRDefault="00667D81" w:rsidP="00A35E63">
            <w:pPr>
              <w:tabs>
                <w:tab w:val="left" w:pos="2160"/>
                <w:tab w:val="left" w:pos="5040"/>
                <w:tab w:val="left" w:pos="6480"/>
              </w:tabs>
              <w:rPr>
                <w:ins w:id="2222" w:author="Lynne Eckerle" w:date="2022-12-09T06:04:00Z"/>
                <w:rFonts w:asciiTheme="majorHAnsi" w:hAnsiTheme="majorHAnsi"/>
                <w:sz w:val="22"/>
                <w:szCs w:val="22"/>
              </w:rPr>
            </w:pPr>
            <w:ins w:id="2223" w:author="Lynne Eckerle" w:date="2022-12-09T06:04:00Z">
              <w:r w:rsidRPr="00CB6DE1">
                <w:rPr>
                  <w:rFonts w:asciiTheme="majorHAnsi" w:hAnsiTheme="majorHAnsi"/>
                  <w:sz w:val="22"/>
                  <w:szCs w:val="22"/>
                </w:rPr>
                <w:t xml:space="preserve">The employee must occasionally lift and/or move up to 15 pounds.  Specific vision abilities required by this job include close vision, distance vision, color vision, peripheral vision, depth perception, and the ability to adjust focus. </w:t>
              </w:r>
            </w:ins>
          </w:p>
        </w:tc>
      </w:tr>
      <w:tr w:rsidR="00667D81" w:rsidRPr="00FC1AE4" w14:paraId="39F8C520" w14:textId="77777777" w:rsidTr="00A35E63">
        <w:trPr>
          <w:ins w:id="2224" w:author="Lynne Eckerle" w:date="2022-12-09T06:04:00Z"/>
        </w:trPr>
        <w:tc>
          <w:tcPr>
            <w:tcW w:w="1428" w:type="dxa"/>
          </w:tcPr>
          <w:p w14:paraId="6EDD7B5B" w14:textId="77777777" w:rsidR="00667D81" w:rsidRPr="00CB6DE1" w:rsidRDefault="00667D81" w:rsidP="00A35E63">
            <w:pPr>
              <w:tabs>
                <w:tab w:val="left" w:pos="-720"/>
              </w:tabs>
              <w:suppressAutoHyphens/>
              <w:rPr>
                <w:ins w:id="2225" w:author="Lynne Eckerle" w:date="2022-12-09T06:04:00Z"/>
                <w:rFonts w:asciiTheme="majorHAnsi" w:hAnsiTheme="majorHAnsi"/>
                <w:b/>
                <w:spacing w:val="-2"/>
                <w:sz w:val="22"/>
                <w:szCs w:val="22"/>
              </w:rPr>
            </w:pPr>
            <w:ins w:id="2226" w:author="Lynne Eckerle" w:date="2022-12-09T06:04:00Z">
              <w:r w:rsidRPr="00CB6DE1">
                <w:rPr>
                  <w:rFonts w:asciiTheme="majorHAnsi" w:hAnsiTheme="majorHAnsi"/>
                  <w:b/>
                  <w:spacing w:val="-2"/>
                  <w:sz w:val="22"/>
                  <w:szCs w:val="22"/>
                </w:rPr>
                <w:t>Work environment</w:t>
              </w:r>
            </w:ins>
          </w:p>
        </w:tc>
        <w:tc>
          <w:tcPr>
            <w:tcW w:w="9000" w:type="dxa"/>
            <w:gridSpan w:val="2"/>
          </w:tcPr>
          <w:p w14:paraId="41D24047" w14:textId="77777777" w:rsidR="00667D81" w:rsidRPr="00CB6DE1" w:rsidRDefault="00667D81" w:rsidP="00A35E63">
            <w:pPr>
              <w:tabs>
                <w:tab w:val="left" w:pos="2160"/>
                <w:tab w:val="left" w:pos="5040"/>
                <w:tab w:val="left" w:pos="6480"/>
              </w:tabs>
              <w:rPr>
                <w:ins w:id="2227" w:author="Lynne Eckerle" w:date="2022-12-09T06:04:00Z"/>
                <w:rFonts w:asciiTheme="majorHAnsi" w:hAnsiTheme="majorHAnsi"/>
                <w:sz w:val="22"/>
                <w:szCs w:val="22"/>
              </w:rPr>
            </w:pPr>
            <w:ins w:id="2228" w:author="Lynne Eckerle" w:date="2022-12-09T06:04:00Z">
              <w:r w:rsidRPr="00CB6DE1">
                <w:rPr>
                  <w:rFonts w:asciiTheme="majorHAnsi" w:hAnsiTheme="majorHAnsi"/>
                  <w:sz w:val="22"/>
                  <w:szCs w:val="22"/>
                </w:rPr>
                <w:t>The work environment characteristics described here are representative of those an employee encounters while performing the essential functions of this job.  Reasonable accommodations may be made to enable individuals with disabilities to perform the essential functions.</w:t>
              </w:r>
            </w:ins>
          </w:p>
        </w:tc>
      </w:tr>
      <w:tr w:rsidR="00667D81" w:rsidRPr="00FC1AE4" w14:paraId="54C76EDB" w14:textId="77777777" w:rsidTr="00A35E63">
        <w:trPr>
          <w:ins w:id="2229" w:author="Lynne Eckerle" w:date="2022-12-09T06:04:00Z"/>
        </w:trPr>
        <w:tc>
          <w:tcPr>
            <w:tcW w:w="1428" w:type="dxa"/>
          </w:tcPr>
          <w:p w14:paraId="17AF3498" w14:textId="77777777" w:rsidR="00667D81" w:rsidRPr="00CB6DE1" w:rsidRDefault="00667D81" w:rsidP="00A35E63">
            <w:pPr>
              <w:tabs>
                <w:tab w:val="left" w:pos="-720"/>
              </w:tabs>
              <w:suppressAutoHyphens/>
              <w:rPr>
                <w:ins w:id="2230" w:author="Lynne Eckerle" w:date="2022-12-09T06:04:00Z"/>
                <w:rFonts w:asciiTheme="majorHAnsi" w:hAnsiTheme="majorHAnsi"/>
                <w:b/>
                <w:spacing w:val="-2"/>
                <w:sz w:val="22"/>
                <w:szCs w:val="22"/>
              </w:rPr>
            </w:pPr>
            <w:ins w:id="2231" w:author="Lynne Eckerle" w:date="2022-12-09T06:04:00Z">
              <w:r w:rsidRPr="00CB6DE1">
                <w:rPr>
                  <w:rFonts w:asciiTheme="majorHAnsi" w:hAnsiTheme="majorHAnsi"/>
                  <w:b/>
                  <w:spacing w:val="-2"/>
                  <w:sz w:val="22"/>
                  <w:szCs w:val="22"/>
                </w:rPr>
                <w:t>Travel</w:t>
              </w:r>
            </w:ins>
          </w:p>
        </w:tc>
        <w:tc>
          <w:tcPr>
            <w:tcW w:w="9000" w:type="dxa"/>
            <w:gridSpan w:val="2"/>
          </w:tcPr>
          <w:p w14:paraId="37816823" w14:textId="77777777" w:rsidR="00667D81" w:rsidRPr="00CB6DE1" w:rsidRDefault="00667D81" w:rsidP="00A35E63">
            <w:pPr>
              <w:tabs>
                <w:tab w:val="left" w:pos="2160"/>
                <w:tab w:val="left" w:pos="5040"/>
                <w:tab w:val="left" w:pos="6480"/>
              </w:tabs>
              <w:rPr>
                <w:ins w:id="2232" w:author="Lynne Eckerle" w:date="2022-12-09T06:04:00Z"/>
                <w:rFonts w:asciiTheme="majorHAnsi" w:hAnsiTheme="majorHAnsi"/>
                <w:spacing w:val="-2"/>
                <w:sz w:val="22"/>
                <w:szCs w:val="22"/>
              </w:rPr>
            </w:pPr>
            <w:ins w:id="2233" w:author="Lynne Eckerle" w:date="2022-12-09T06:04:00Z">
              <w:r w:rsidRPr="00CB6DE1">
                <w:rPr>
                  <w:rFonts w:asciiTheme="majorHAnsi" w:hAnsiTheme="majorHAnsi"/>
                  <w:spacing w:val="-2"/>
                  <w:sz w:val="22"/>
                  <w:szCs w:val="22"/>
                </w:rPr>
                <w:t xml:space="preserve">Normal travel as required for job duties, which may include but not limited to trainings, conferences, meetings, or general office errands. </w:t>
              </w:r>
            </w:ins>
          </w:p>
          <w:p w14:paraId="7A84D40A" w14:textId="77777777" w:rsidR="00667D81" w:rsidRPr="00CB6DE1" w:rsidRDefault="00667D81" w:rsidP="00A35E63">
            <w:pPr>
              <w:tabs>
                <w:tab w:val="left" w:pos="2160"/>
                <w:tab w:val="left" w:pos="5040"/>
                <w:tab w:val="left" w:pos="6480"/>
              </w:tabs>
              <w:rPr>
                <w:ins w:id="2234" w:author="Lynne Eckerle" w:date="2022-12-09T06:04:00Z"/>
                <w:rFonts w:asciiTheme="majorHAnsi" w:hAnsiTheme="majorHAnsi"/>
                <w:spacing w:val="-2"/>
                <w:sz w:val="22"/>
                <w:szCs w:val="22"/>
              </w:rPr>
            </w:pPr>
          </w:p>
        </w:tc>
      </w:tr>
    </w:tbl>
    <w:p w14:paraId="01F49EB4" w14:textId="77777777" w:rsidR="00667D81" w:rsidRPr="00CB6DE1" w:rsidRDefault="00667D81" w:rsidP="00667D81">
      <w:pPr>
        <w:pStyle w:val="Heading2"/>
        <w:rPr>
          <w:ins w:id="2235" w:author="Lynne Eckerle" w:date="2022-12-09T06:04:00Z"/>
          <w:rFonts w:asciiTheme="majorHAnsi" w:hAnsiTheme="majorHAnsi"/>
          <w:spacing w:val="-3"/>
          <w:sz w:val="28"/>
          <w:szCs w:val="28"/>
        </w:rPr>
      </w:pPr>
    </w:p>
    <w:p w14:paraId="20791C62" w14:textId="77777777" w:rsidR="00667D81" w:rsidRPr="00CB6DE1" w:rsidRDefault="00667D81" w:rsidP="00667D81">
      <w:pPr>
        <w:rPr>
          <w:ins w:id="2236" w:author="Lynne Eckerle" w:date="2022-12-09T06:04:00Z"/>
          <w:rFonts w:asciiTheme="majorHAnsi" w:hAnsiTheme="majorHAnsi"/>
          <w:sz w:val="22"/>
          <w:szCs w:val="22"/>
        </w:rPr>
      </w:pPr>
      <w:ins w:id="2237" w:author="Lynne Eckerle" w:date="2022-12-09T06:04:00Z">
        <w:r w:rsidRPr="00CB6DE1">
          <w:rPr>
            <w:rFonts w:asciiTheme="majorHAnsi" w:hAnsiTheme="majorHAnsi"/>
            <w:sz w:val="22"/>
            <w:szCs w:val="22"/>
          </w:rPr>
          <w:t>I have read and understand the responsibilities and requirements of my job description.</w:t>
        </w:r>
      </w:ins>
    </w:p>
    <w:p w14:paraId="6142AFE6" w14:textId="77777777" w:rsidR="00667D81" w:rsidRPr="00CB6DE1" w:rsidRDefault="00667D81" w:rsidP="00667D81">
      <w:pPr>
        <w:rPr>
          <w:ins w:id="2238" w:author="Lynne Eckerle" w:date="2022-12-09T06:04:00Z"/>
          <w:rFonts w:asciiTheme="majorHAnsi" w:hAnsiTheme="majorHAnsi"/>
          <w:sz w:val="22"/>
          <w:szCs w:val="22"/>
        </w:rPr>
      </w:pPr>
    </w:p>
    <w:p w14:paraId="5662E24B" w14:textId="77777777" w:rsidR="00667D81" w:rsidRPr="00CB6DE1" w:rsidRDefault="00667D81" w:rsidP="00667D81">
      <w:pPr>
        <w:rPr>
          <w:ins w:id="2239" w:author="Lynne Eckerle" w:date="2022-12-09T06:04:00Z"/>
          <w:rFonts w:asciiTheme="majorHAnsi" w:hAnsiTheme="majorHAnsi"/>
          <w:sz w:val="22"/>
          <w:szCs w:val="22"/>
        </w:rPr>
      </w:pPr>
    </w:p>
    <w:p w14:paraId="2A904BFC" w14:textId="77777777" w:rsidR="00667D81" w:rsidRPr="00CB6DE1" w:rsidRDefault="00667D81" w:rsidP="00667D81">
      <w:pPr>
        <w:pStyle w:val="NoSpacing"/>
        <w:rPr>
          <w:ins w:id="2240" w:author="Lynne Eckerle" w:date="2022-12-09T06:04:00Z"/>
          <w:rFonts w:asciiTheme="majorHAnsi" w:hAnsiTheme="majorHAnsi"/>
        </w:rPr>
      </w:pPr>
      <w:ins w:id="2241" w:author="Lynne Eckerle" w:date="2022-12-09T06:04:00Z">
        <w:r w:rsidRPr="00CB6DE1">
          <w:rPr>
            <w:rFonts w:asciiTheme="majorHAnsi" w:hAnsiTheme="majorHAnsi"/>
          </w:rPr>
          <w:t>___________________________</w:t>
        </w:r>
      </w:ins>
    </w:p>
    <w:p w14:paraId="7CBFDC3C" w14:textId="77777777" w:rsidR="00667D81" w:rsidRPr="00CB6DE1" w:rsidRDefault="00667D81" w:rsidP="00667D81">
      <w:pPr>
        <w:pStyle w:val="NoSpacing"/>
        <w:rPr>
          <w:ins w:id="2242" w:author="Lynne Eckerle" w:date="2022-12-09T06:04:00Z"/>
          <w:rFonts w:asciiTheme="majorHAnsi" w:hAnsiTheme="majorHAnsi"/>
          <w:sz w:val="22"/>
          <w:szCs w:val="22"/>
        </w:rPr>
      </w:pPr>
      <w:ins w:id="2243" w:author="Lynne Eckerle" w:date="2022-12-09T06:04:00Z">
        <w:r w:rsidRPr="00CB6DE1">
          <w:rPr>
            <w:rFonts w:asciiTheme="majorHAnsi" w:hAnsiTheme="majorHAnsi"/>
            <w:sz w:val="22"/>
            <w:szCs w:val="22"/>
          </w:rPr>
          <w:t>Employee Signature</w:t>
        </w:r>
        <w:r w:rsidRPr="00CB6DE1">
          <w:rPr>
            <w:rFonts w:asciiTheme="majorHAnsi" w:hAnsiTheme="majorHAnsi"/>
            <w:sz w:val="22"/>
            <w:szCs w:val="22"/>
          </w:rPr>
          <w:tab/>
        </w:r>
        <w:r w:rsidRPr="00CB6DE1">
          <w:rPr>
            <w:rFonts w:asciiTheme="majorHAnsi" w:hAnsiTheme="majorHAnsi"/>
            <w:sz w:val="22"/>
            <w:szCs w:val="22"/>
          </w:rPr>
          <w:tab/>
          <w:t>Date</w:t>
        </w:r>
      </w:ins>
    </w:p>
    <w:p w14:paraId="6770D3E5" w14:textId="77777777" w:rsidR="00667D81" w:rsidRPr="00CB6DE1" w:rsidRDefault="00667D81" w:rsidP="00667D81">
      <w:pPr>
        <w:pStyle w:val="NoSpacing"/>
        <w:rPr>
          <w:ins w:id="2244" w:author="Lynne Eckerle" w:date="2022-12-09T06:04:00Z"/>
          <w:rFonts w:asciiTheme="majorHAnsi" w:hAnsiTheme="majorHAnsi"/>
          <w:sz w:val="22"/>
          <w:szCs w:val="22"/>
        </w:rPr>
      </w:pPr>
    </w:p>
    <w:p w14:paraId="6E7DD9D2" w14:textId="77777777" w:rsidR="00667D81" w:rsidRPr="00CB6DE1" w:rsidRDefault="00667D81" w:rsidP="00667D81">
      <w:pPr>
        <w:pStyle w:val="NoSpacing"/>
        <w:rPr>
          <w:ins w:id="2245" w:author="Lynne Eckerle" w:date="2022-12-09T06:04:00Z"/>
          <w:rFonts w:asciiTheme="majorHAnsi" w:hAnsiTheme="majorHAnsi"/>
          <w:sz w:val="22"/>
          <w:szCs w:val="22"/>
        </w:rPr>
      </w:pPr>
    </w:p>
    <w:p w14:paraId="6D1A4120" w14:textId="77777777" w:rsidR="00667D81" w:rsidRPr="00E32303" w:rsidRDefault="00667D81" w:rsidP="00667D81">
      <w:pPr>
        <w:pStyle w:val="NoSpacing"/>
        <w:rPr>
          <w:ins w:id="2246" w:author="Lynne Eckerle" w:date="2022-12-09T06:04:00Z"/>
          <w:rFonts w:ascii="Times New Roman" w:hAnsi="Times New Roman"/>
          <w:sz w:val="22"/>
          <w:szCs w:val="22"/>
        </w:rPr>
      </w:pPr>
    </w:p>
    <w:p w14:paraId="234161F0" w14:textId="77777777" w:rsidR="00667D81" w:rsidRPr="00E32303" w:rsidRDefault="00667D81" w:rsidP="00667D81">
      <w:pPr>
        <w:pStyle w:val="NoSpacing"/>
        <w:rPr>
          <w:ins w:id="2247" w:author="Lynne Eckerle" w:date="2022-12-09T06:04:00Z"/>
          <w:rFonts w:ascii="Times New Roman" w:hAnsi="Times New Roman"/>
          <w:sz w:val="22"/>
          <w:szCs w:val="22"/>
        </w:rPr>
      </w:pPr>
      <w:ins w:id="2248" w:author="Lynne Eckerle" w:date="2022-12-09T06:04:00Z">
        <w:r w:rsidRPr="00E32303">
          <w:rPr>
            <w:rFonts w:ascii="Times New Roman" w:hAnsi="Times New Roman"/>
            <w:sz w:val="22"/>
            <w:szCs w:val="22"/>
          </w:rPr>
          <w:t>_________________________________</w:t>
        </w:r>
      </w:ins>
    </w:p>
    <w:p w14:paraId="1E56EAAA" w14:textId="77777777" w:rsidR="00667D81" w:rsidRPr="00E32303" w:rsidRDefault="00667D81" w:rsidP="00667D81">
      <w:pPr>
        <w:pStyle w:val="NoSpacing"/>
        <w:rPr>
          <w:ins w:id="2249" w:author="Lynne Eckerle" w:date="2022-12-09T06:04:00Z"/>
          <w:rFonts w:ascii="Times New Roman" w:hAnsi="Times New Roman"/>
          <w:sz w:val="22"/>
          <w:szCs w:val="22"/>
        </w:rPr>
      </w:pPr>
      <w:ins w:id="2250" w:author="Lynne Eckerle" w:date="2022-12-09T06:04:00Z">
        <w:r w:rsidRPr="00E32303">
          <w:rPr>
            <w:rFonts w:ascii="Times New Roman" w:hAnsi="Times New Roman"/>
            <w:sz w:val="22"/>
            <w:szCs w:val="22"/>
          </w:rPr>
          <w:t>Supervisor Signature</w:t>
        </w:r>
        <w:r w:rsidRPr="00E32303">
          <w:rPr>
            <w:rFonts w:ascii="Times New Roman" w:hAnsi="Times New Roman"/>
            <w:sz w:val="22"/>
            <w:szCs w:val="22"/>
          </w:rPr>
          <w:tab/>
        </w:r>
        <w:r w:rsidRPr="00E32303">
          <w:rPr>
            <w:rFonts w:ascii="Times New Roman" w:hAnsi="Times New Roman"/>
            <w:sz w:val="22"/>
            <w:szCs w:val="22"/>
          </w:rPr>
          <w:tab/>
          <w:t>Date</w:t>
        </w:r>
      </w:ins>
    </w:p>
    <w:p w14:paraId="0717EF98" w14:textId="77777777" w:rsidR="00896635" w:rsidRPr="00E32303" w:rsidRDefault="00896635">
      <w:pPr>
        <w:tabs>
          <w:tab w:val="left" w:pos="-720"/>
        </w:tabs>
        <w:suppressAutoHyphens/>
        <w:rPr>
          <w:rFonts w:ascii="Times New Roman" w:hAnsi="Times New Roman"/>
          <w:sz w:val="22"/>
          <w:szCs w:val="22"/>
        </w:rPr>
        <w:pPrChange w:id="2251" w:author="Lynne Eckerle" w:date="2022-12-08T21:25:00Z">
          <w:pPr>
            <w:pStyle w:val="NoSpacing"/>
          </w:pPr>
        </w:pPrChange>
      </w:pPr>
    </w:p>
    <w:sectPr w:rsidR="00896635" w:rsidRPr="00E32303" w:rsidSect="007F7DB1">
      <w:headerReference w:type="even" r:id="rId11"/>
      <w:headerReference w:type="default" r:id="rId12"/>
      <w:footerReference w:type="even" r:id="rId13"/>
      <w:footerReference w:type="default" r:id="rId14"/>
      <w:headerReference w:type="first" r:id="rId15"/>
      <w:footerReference w:type="first" r:id="rId16"/>
      <w:pgSz w:w="12240" w:h="15840"/>
      <w:pgMar w:top="864" w:right="864" w:bottom="864" w:left="864"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Lynne Eckerle" w:date="2022-12-09T05:58:00Z" w:initials="LE">
    <w:p w14:paraId="1AEEE74F" w14:textId="77777777" w:rsidR="002F2AA6" w:rsidRDefault="002F2AA6">
      <w:pPr>
        <w:pStyle w:val="CommentText"/>
      </w:pPr>
      <w:r>
        <w:rPr>
          <w:rStyle w:val="CommentReference"/>
        </w:rPr>
        <w:annotationRef/>
      </w:r>
    </w:p>
  </w:comment>
  <w:comment w:id="3" w:author="Lynne Eckerle" w:date="2022-12-09T05:59:00Z" w:initials="LE">
    <w:p w14:paraId="5A2C7B9E" w14:textId="77777777" w:rsidR="002F2AA6" w:rsidRDefault="002F2AA6">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AEEE74F" w15:done="0"/>
  <w15:commentEx w15:paraId="5A2C7B9E" w15:paraIdParent="1AEEE7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EEE74F" w16cid:durableId="273D4D23"/>
  <w16cid:commentId w16cid:paraId="5A2C7B9E" w16cid:durableId="273D4D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E5382" w14:textId="77777777" w:rsidR="00AA2957" w:rsidRDefault="00AA2957" w:rsidP="00B80598">
      <w:r>
        <w:separator/>
      </w:r>
    </w:p>
  </w:endnote>
  <w:endnote w:type="continuationSeparator" w:id="0">
    <w:p w14:paraId="6D4A2141" w14:textId="77777777" w:rsidR="00AA2957" w:rsidRDefault="00AA2957" w:rsidP="00B80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F23F0" w14:textId="77777777" w:rsidR="00683A36" w:rsidRDefault="00683A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7C6AD" w14:textId="77777777" w:rsidR="00683A36" w:rsidRDefault="00683A36">
    <w:pPr>
      <w:pStyle w:val="Foo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p w14:paraId="10DDB2D1" w14:textId="77777777" w:rsidR="00683A36" w:rsidRDefault="00683A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29A29" w14:textId="77777777" w:rsidR="00683A36" w:rsidRDefault="00683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1505F" w14:textId="77777777" w:rsidR="00AA2957" w:rsidRDefault="00AA2957" w:rsidP="00B80598">
      <w:r>
        <w:separator/>
      </w:r>
    </w:p>
  </w:footnote>
  <w:footnote w:type="continuationSeparator" w:id="0">
    <w:p w14:paraId="78F9EBA0" w14:textId="77777777" w:rsidR="00AA2957" w:rsidRDefault="00AA2957" w:rsidP="00B80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0B036" w14:textId="77777777" w:rsidR="00683A36" w:rsidRDefault="00683A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F1A39" w14:textId="77777777" w:rsidR="00683A36" w:rsidRDefault="00683A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D03CC" w14:textId="77777777" w:rsidR="00683A36" w:rsidRDefault="00683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139D0"/>
    <w:multiLevelType w:val="hybridMultilevel"/>
    <w:tmpl w:val="3C3082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2959FF"/>
    <w:multiLevelType w:val="hybridMultilevel"/>
    <w:tmpl w:val="E1482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D232E0"/>
    <w:multiLevelType w:val="hybridMultilevel"/>
    <w:tmpl w:val="17D8FA6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CA5BFB"/>
    <w:multiLevelType w:val="hybridMultilevel"/>
    <w:tmpl w:val="C5FAAF26"/>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3">
      <w:start w:val="1"/>
      <w:numFmt w:val="bullet"/>
      <w:lvlText w:val="o"/>
      <w:lvlJc w:val="left"/>
      <w:pPr>
        <w:tabs>
          <w:tab w:val="num" w:pos="2520"/>
        </w:tabs>
        <w:ind w:left="2520" w:hanging="360"/>
      </w:pPr>
      <w:rPr>
        <w:rFonts w:ascii="Courier New" w:hAnsi="Courier New" w:cs="Courier New"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F549C4"/>
    <w:multiLevelType w:val="hybridMultilevel"/>
    <w:tmpl w:val="6EA060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D3D14B1"/>
    <w:multiLevelType w:val="hybridMultilevel"/>
    <w:tmpl w:val="FF46D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1C694D"/>
    <w:multiLevelType w:val="hybridMultilevel"/>
    <w:tmpl w:val="0630E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0C0DC9"/>
    <w:multiLevelType w:val="hybridMultilevel"/>
    <w:tmpl w:val="0620417C"/>
    <w:lvl w:ilvl="0" w:tplc="3FCCF47E">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FC199A"/>
    <w:multiLevelType w:val="hybridMultilevel"/>
    <w:tmpl w:val="E138C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9D3774"/>
    <w:multiLevelType w:val="hybridMultilevel"/>
    <w:tmpl w:val="A12CA4A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7786773"/>
    <w:multiLevelType w:val="hybridMultilevel"/>
    <w:tmpl w:val="C50E2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C7518E"/>
    <w:multiLevelType w:val="hybridMultilevel"/>
    <w:tmpl w:val="743C7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7D6AD3"/>
    <w:multiLevelType w:val="hybridMultilevel"/>
    <w:tmpl w:val="7048D92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052E3F"/>
    <w:multiLevelType w:val="hybridMultilevel"/>
    <w:tmpl w:val="D398ED1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8595AA1"/>
    <w:multiLevelType w:val="hybridMultilevel"/>
    <w:tmpl w:val="E0F0E5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F301F8"/>
    <w:multiLevelType w:val="hybridMultilevel"/>
    <w:tmpl w:val="656A23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906943"/>
    <w:multiLevelType w:val="hybridMultilevel"/>
    <w:tmpl w:val="317CEC1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EF97859"/>
    <w:multiLevelType w:val="hybridMultilevel"/>
    <w:tmpl w:val="87A42F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8D5E20"/>
    <w:multiLevelType w:val="hybridMultilevel"/>
    <w:tmpl w:val="60ACFD86"/>
    <w:lvl w:ilvl="0" w:tplc="04090005">
      <w:start w:val="1"/>
      <w:numFmt w:val="bullet"/>
      <w:lvlText w:val=""/>
      <w:lvlJc w:val="left"/>
      <w:pPr>
        <w:ind w:left="1452" w:hanging="360"/>
      </w:pPr>
      <w:rPr>
        <w:rFonts w:ascii="Wingdings" w:hAnsi="Wingdings" w:hint="default"/>
      </w:rPr>
    </w:lvl>
    <w:lvl w:ilvl="1" w:tplc="04090003" w:tentative="1">
      <w:start w:val="1"/>
      <w:numFmt w:val="bullet"/>
      <w:lvlText w:val="o"/>
      <w:lvlJc w:val="left"/>
      <w:pPr>
        <w:ind w:left="2172" w:hanging="360"/>
      </w:pPr>
      <w:rPr>
        <w:rFonts w:ascii="Courier New" w:hAnsi="Courier New" w:cs="Courier New" w:hint="default"/>
      </w:rPr>
    </w:lvl>
    <w:lvl w:ilvl="2" w:tplc="04090005" w:tentative="1">
      <w:start w:val="1"/>
      <w:numFmt w:val="bullet"/>
      <w:lvlText w:val=""/>
      <w:lvlJc w:val="left"/>
      <w:pPr>
        <w:ind w:left="2892" w:hanging="360"/>
      </w:pPr>
      <w:rPr>
        <w:rFonts w:ascii="Wingdings" w:hAnsi="Wingdings" w:hint="default"/>
      </w:rPr>
    </w:lvl>
    <w:lvl w:ilvl="3" w:tplc="04090001" w:tentative="1">
      <w:start w:val="1"/>
      <w:numFmt w:val="bullet"/>
      <w:lvlText w:val=""/>
      <w:lvlJc w:val="left"/>
      <w:pPr>
        <w:ind w:left="3612" w:hanging="360"/>
      </w:pPr>
      <w:rPr>
        <w:rFonts w:ascii="Symbol" w:hAnsi="Symbol" w:hint="default"/>
      </w:rPr>
    </w:lvl>
    <w:lvl w:ilvl="4" w:tplc="04090003" w:tentative="1">
      <w:start w:val="1"/>
      <w:numFmt w:val="bullet"/>
      <w:lvlText w:val="o"/>
      <w:lvlJc w:val="left"/>
      <w:pPr>
        <w:ind w:left="4332" w:hanging="360"/>
      </w:pPr>
      <w:rPr>
        <w:rFonts w:ascii="Courier New" w:hAnsi="Courier New" w:cs="Courier New" w:hint="default"/>
      </w:rPr>
    </w:lvl>
    <w:lvl w:ilvl="5" w:tplc="04090005" w:tentative="1">
      <w:start w:val="1"/>
      <w:numFmt w:val="bullet"/>
      <w:lvlText w:val=""/>
      <w:lvlJc w:val="left"/>
      <w:pPr>
        <w:ind w:left="5052" w:hanging="360"/>
      </w:pPr>
      <w:rPr>
        <w:rFonts w:ascii="Wingdings" w:hAnsi="Wingdings" w:hint="default"/>
      </w:rPr>
    </w:lvl>
    <w:lvl w:ilvl="6" w:tplc="04090001" w:tentative="1">
      <w:start w:val="1"/>
      <w:numFmt w:val="bullet"/>
      <w:lvlText w:val=""/>
      <w:lvlJc w:val="left"/>
      <w:pPr>
        <w:ind w:left="5772" w:hanging="360"/>
      </w:pPr>
      <w:rPr>
        <w:rFonts w:ascii="Symbol" w:hAnsi="Symbol" w:hint="default"/>
      </w:rPr>
    </w:lvl>
    <w:lvl w:ilvl="7" w:tplc="04090003" w:tentative="1">
      <w:start w:val="1"/>
      <w:numFmt w:val="bullet"/>
      <w:lvlText w:val="o"/>
      <w:lvlJc w:val="left"/>
      <w:pPr>
        <w:ind w:left="6492" w:hanging="360"/>
      </w:pPr>
      <w:rPr>
        <w:rFonts w:ascii="Courier New" w:hAnsi="Courier New" w:cs="Courier New" w:hint="default"/>
      </w:rPr>
    </w:lvl>
    <w:lvl w:ilvl="8" w:tplc="04090005" w:tentative="1">
      <w:start w:val="1"/>
      <w:numFmt w:val="bullet"/>
      <w:lvlText w:val=""/>
      <w:lvlJc w:val="left"/>
      <w:pPr>
        <w:ind w:left="7212" w:hanging="360"/>
      </w:pPr>
      <w:rPr>
        <w:rFonts w:ascii="Wingdings" w:hAnsi="Wingdings" w:hint="default"/>
      </w:rPr>
    </w:lvl>
  </w:abstractNum>
  <w:abstractNum w:abstractNumId="19" w15:restartNumberingAfterBreak="0">
    <w:nsid w:val="70053226"/>
    <w:multiLevelType w:val="hybridMultilevel"/>
    <w:tmpl w:val="4FD411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2C5371C"/>
    <w:multiLevelType w:val="hybridMultilevel"/>
    <w:tmpl w:val="C35C1C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002AAF"/>
    <w:multiLevelType w:val="hybridMultilevel"/>
    <w:tmpl w:val="5824DA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1"/>
  </w:num>
  <w:num w:numId="3">
    <w:abstractNumId w:val="12"/>
  </w:num>
  <w:num w:numId="4">
    <w:abstractNumId w:val="20"/>
  </w:num>
  <w:num w:numId="5">
    <w:abstractNumId w:val="0"/>
  </w:num>
  <w:num w:numId="6">
    <w:abstractNumId w:val="14"/>
  </w:num>
  <w:num w:numId="7">
    <w:abstractNumId w:val="3"/>
  </w:num>
  <w:num w:numId="8">
    <w:abstractNumId w:val="17"/>
  </w:num>
  <w:num w:numId="9">
    <w:abstractNumId w:val="8"/>
  </w:num>
  <w:num w:numId="10">
    <w:abstractNumId w:val="6"/>
  </w:num>
  <w:num w:numId="11">
    <w:abstractNumId w:val="5"/>
  </w:num>
  <w:num w:numId="12">
    <w:abstractNumId w:val="9"/>
  </w:num>
  <w:num w:numId="13">
    <w:abstractNumId w:val="13"/>
  </w:num>
  <w:num w:numId="14">
    <w:abstractNumId w:val="16"/>
  </w:num>
  <w:num w:numId="15">
    <w:abstractNumId w:val="10"/>
  </w:num>
  <w:num w:numId="16">
    <w:abstractNumId w:val="11"/>
  </w:num>
  <w:num w:numId="17">
    <w:abstractNumId w:val="4"/>
  </w:num>
  <w:num w:numId="18">
    <w:abstractNumId w:val="15"/>
  </w:num>
  <w:num w:numId="19">
    <w:abstractNumId w:val="2"/>
  </w:num>
  <w:num w:numId="20">
    <w:abstractNumId w:val="18"/>
  </w:num>
  <w:num w:numId="21">
    <w:abstractNumId w:val="21"/>
  </w:num>
  <w:num w:numId="22">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ynne Eckerle">
    <w15:presenceInfo w15:providerId="AD" w15:userId="S-1-5-21-675058257-358166109-659279016-11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526"/>
    <w:rsid w:val="00000203"/>
    <w:rsid w:val="00017A2A"/>
    <w:rsid w:val="00027984"/>
    <w:rsid w:val="000334C1"/>
    <w:rsid w:val="000443D0"/>
    <w:rsid w:val="000762E0"/>
    <w:rsid w:val="00093E8E"/>
    <w:rsid w:val="000D182C"/>
    <w:rsid w:val="00100BDC"/>
    <w:rsid w:val="00122A8E"/>
    <w:rsid w:val="001433B1"/>
    <w:rsid w:val="00163E24"/>
    <w:rsid w:val="001960CC"/>
    <w:rsid w:val="001C0915"/>
    <w:rsid w:val="001C64BE"/>
    <w:rsid w:val="001D6C69"/>
    <w:rsid w:val="00223DF2"/>
    <w:rsid w:val="00224B42"/>
    <w:rsid w:val="00246F8E"/>
    <w:rsid w:val="00250D34"/>
    <w:rsid w:val="00265074"/>
    <w:rsid w:val="0027094B"/>
    <w:rsid w:val="00271186"/>
    <w:rsid w:val="00292EBD"/>
    <w:rsid w:val="00293886"/>
    <w:rsid w:val="002D1F73"/>
    <w:rsid w:val="002D3D2E"/>
    <w:rsid w:val="002D79A1"/>
    <w:rsid w:val="002F1EF0"/>
    <w:rsid w:val="002F2AA6"/>
    <w:rsid w:val="00305F92"/>
    <w:rsid w:val="00306B4F"/>
    <w:rsid w:val="00376ECB"/>
    <w:rsid w:val="003D4D29"/>
    <w:rsid w:val="00403621"/>
    <w:rsid w:val="00431531"/>
    <w:rsid w:val="004351E1"/>
    <w:rsid w:val="00460055"/>
    <w:rsid w:val="00470BED"/>
    <w:rsid w:val="004C119D"/>
    <w:rsid w:val="00506D22"/>
    <w:rsid w:val="00511034"/>
    <w:rsid w:val="005231B8"/>
    <w:rsid w:val="00525770"/>
    <w:rsid w:val="00534FCC"/>
    <w:rsid w:val="00536E82"/>
    <w:rsid w:val="005579D0"/>
    <w:rsid w:val="00571611"/>
    <w:rsid w:val="00584B96"/>
    <w:rsid w:val="00597F8B"/>
    <w:rsid w:val="005A2422"/>
    <w:rsid w:val="005A5915"/>
    <w:rsid w:val="005D4D89"/>
    <w:rsid w:val="0064765E"/>
    <w:rsid w:val="006542D5"/>
    <w:rsid w:val="0065531A"/>
    <w:rsid w:val="00661736"/>
    <w:rsid w:val="00666826"/>
    <w:rsid w:val="00667D81"/>
    <w:rsid w:val="00683A36"/>
    <w:rsid w:val="006A597C"/>
    <w:rsid w:val="0073118C"/>
    <w:rsid w:val="00733889"/>
    <w:rsid w:val="0073603E"/>
    <w:rsid w:val="00756072"/>
    <w:rsid w:val="0076063C"/>
    <w:rsid w:val="007A6E70"/>
    <w:rsid w:val="007F7DB1"/>
    <w:rsid w:val="0080463C"/>
    <w:rsid w:val="00852DE8"/>
    <w:rsid w:val="00857DC7"/>
    <w:rsid w:val="00872A64"/>
    <w:rsid w:val="00896635"/>
    <w:rsid w:val="008A0E0C"/>
    <w:rsid w:val="008D7526"/>
    <w:rsid w:val="008E4156"/>
    <w:rsid w:val="008F5FDE"/>
    <w:rsid w:val="008F7001"/>
    <w:rsid w:val="00956CC2"/>
    <w:rsid w:val="009A2035"/>
    <w:rsid w:val="009B2BF4"/>
    <w:rsid w:val="009B5E97"/>
    <w:rsid w:val="009C0846"/>
    <w:rsid w:val="009E3EF5"/>
    <w:rsid w:val="00A124E6"/>
    <w:rsid w:val="00A14C46"/>
    <w:rsid w:val="00A14DEB"/>
    <w:rsid w:val="00A61D58"/>
    <w:rsid w:val="00A72B98"/>
    <w:rsid w:val="00A7336D"/>
    <w:rsid w:val="00A74A18"/>
    <w:rsid w:val="00AA2957"/>
    <w:rsid w:val="00AC7894"/>
    <w:rsid w:val="00B21DD4"/>
    <w:rsid w:val="00B31E6F"/>
    <w:rsid w:val="00B53BE2"/>
    <w:rsid w:val="00B72347"/>
    <w:rsid w:val="00B727FE"/>
    <w:rsid w:val="00B80598"/>
    <w:rsid w:val="00B863EB"/>
    <w:rsid w:val="00B917A1"/>
    <w:rsid w:val="00B96FB2"/>
    <w:rsid w:val="00B972E5"/>
    <w:rsid w:val="00BA721C"/>
    <w:rsid w:val="00BC1630"/>
    <w:rsid w:val="00BC72D2"/>
    <w:rsid w:val="00BE578F"/>
    <w:rsid w:val="00C126F7"/>
    <w:rsid w:val="00C230D2"/>
    <w:rsid w:val="00C34F8D"/>
    <w:rsid w:val="00C81335"/>
    <w:rsid w:val="00C86B36"/>
    <w:rsid w:val="00C97492"/>
    <w:rsid w:val="00CA1754"/>
    <w:rsid w:val="00CA7F0C"/>
    <w:rsid w:val="00CB067A"/>
    <w:rsid w:val="00CD0645"/>
    <w:rsid w:val="00CE1FF1"/>
    <w:rsid w:val="00CE69E7"/>
    <w:rsid w:val="00D035AF"/>
    <w:rsid w:val="00D077A3"/>
    <w:rsid w:val="00D11178"/>
    <w:rsid w:val="00D1373E"/>
    <w:rsid w:val="00D31310"/>
    <w:rsid w:val="00D6771E"/>
    <w:rsid w:val="00DB1188"/>
    <w:rsid w:val="00DB4F11"/>
    <w:rsid w:val="00DD0001"/>
    <w:rsid w:val="00DE07EA"/>
    <w:rsid w:val="00E01FC4"/>
    <w:rsid w:val="00E23BDD"/>
    <w:rsid w:val="00E27B33"/>
    <w:rsid w:val="00E32303"/>
    <w:rsid w:val="00E40D6C"/>
    <w:rsid w:val="00EB71E3"/>
    <w:rsid w:val="00ED32AF"/>
    <w:rsid w:val="00ED6652"/>
    <w:rsid w:val="00EE5076"/>
    <w:rsid w:val="00EE7A8C"/>
    <w:rsid w:val="00F0769C"/>
    <w:rsid w:val="00F11ABE"/>
    <w:rsid w:val="00F24B25"/>
    <w:rsid w:val="00F27300"/>
    <w:rsid w:val="00FB3AC3"/>
    <w:rsid w:val="00FE0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91C5DE"/>
  <w15:docId w15:val="{18BB16D2-BD61-4381-86D1-A3314255C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2DE8"/>
    <w:rPr>
      <w:rFonts w:ascii="Arial" w:hAnsi="Arial"/>
      <w:sz w:val="24"/>
    </w:rPr>
  </w:style>
  <w:style w:type="paragraph" w:styleId="Heading1">
    <w:name w:val="heading 1"/>
    <w:basedOn w:val="Normal"/>
    <w:next w:val="Normal"/>
    <w:qFormat/>
    <w:rsid w:val="00C34F8D"/>
    <w:pPr>
      <w:keepNext/>
      <w:spacing w:before="240" w:after="60"/>
      <w:outlineLvl w:val="0"/>
    </w:pPr>
    <w:rPr>
      <w:rFonts w:cs="Arial"/>
      <w:b/>
      <w:bCs/>
      <w:kern w:val="32"/>
      <w:sz w:val="32"/>
      <w:szCs w:val="32"/>
    </w:rPr>
  </w:style>
  <w:style w:type="paragraph" w:styleId="Heading2">
    <w:name w:val="heading 2"/>
    <w:basedOn w:val="Normal"/>
    <w:next w:val="Normal"/>
    <w:qFormat/>
    <w:rsid w:val="00852DE8"/>
    <w:pPr>
      <w:keepNext/>
      <w:outlineLvl w:val="1"/>
    </w:pPr>
    <w:rPr>
      <w:rFonts w:ascii="CG Times" w:hAnsi="CG Time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52D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6635"/>
    <w:rPr>
      <w:rFonts w:ascii="Arial" w:hAnsi="Arial"/>
      <w:sz w:val="24"/>
    </w:rPr>
  </w:style>
  <w:style w:type="paragraph" w:styleId="BodyText">
    <w:name w:val="Body Text"/>
    <w:basedOn w:val="Normal"/>
    <w:link w:val="BodyTextChar"/>
    <w:rsid w:val="00D1373E"/>
    <w:rPr>
      <w:rFonts w:cs="Arial"/>
      <w:b/>
      <w:bCs/>
      <w:szCs w:val="24"/>
    </w:rPr>
  </w:style>
  <w:style w:type="character" w:customStyle="1" w:styleId="BodyTextChar">
    <w:name w:val="Body Text Char"/>
    <w:basedOn w:val="DefaultParagraphFont"/>
    <w:link w:val="BodyText"/>
    <w:rsid w:val="00D1373E"/>
    <w:rPr>
      <w:rFonts w:ascii="Arial" w:hAnsi="Arial" w:cs="Arial"/>
      <w:b/>
      <w:bCs/>
      <w:sz w:val="24"/>
      <w:szCs w:val="24"/>
    </w:rPr>
  </w:style>
  <w:style w:type="paragraph" w:styleId="BodyText2">
    <w:name w:val="Body Text 2"/>
    <w:basedOn w:val="Normal"/>
    <w:link w:val="BodyText2Char"/>
    <w:rsid w:val="00D1373E"/>
    <w:pPr>
      <w:spacing w:after="120" w:line="480" w:lineRule="auto"/>
    </w:pPr>
    <w:rPr>
      <w:rFonts w:ascii="Times New Roman" w:hAnsi="Times New Roman"/>
      <w:szCs w:val="24"/>
    </w:rPr>
  </w:style>
  <w:style w:type="character" w:customStyle="1" w:styleId="BodyText2Char">
    <w:name w:val="Body Text 2 Char"/>
    <w:basedOn w:val="DefaultParagraphFont"/>
    <w:link w:val="BodyText2"/>
    <w:rsid w:val="00D1373E"/>
    <w:rPr>
      <w:sz w:val="24"/>
      <w:szCs w:val="24"/>
    </w:rPr>
  </w:style>
  <w:style w:type="paragraph" w:styleId="BalloonText">
    <w:name w:val="Balloon Text"/>
    <w:basedOn w:val="Normal"/>
    <w:link w:val="BalloonTextChar"/>
    <w:uiPriority w:val="99"/>
    <w:semiHidden/>
    <w:unhideWhenUsed/>
    <w:rsid w:val="001C64BE"/>
    <w:rPr>
      <w:rFonts w:ascii="Tahoma" w:hAnsi="Tahoma" w:cs="Tahoma"/>
      <w:sz w:val="16"/>
      <w:szCs w:val="16"/>
    </w:rPr>
  </w:style>
  <w:style w:type="character" w:customStyle="1" w:styleId="BalloonTextChar">
    <w:name w:val="Balloon Text Char"/>
    <w:basedOn w:val="DefaultParagraphFont"/>
    <w:link w:val="BalloonText"/>
    <w:uiPriority w:val="99"/>
    <w:semiHidden/>
    <w:rsid w:val="001C64BE"/>
    <w:rPr>
      <w:rFonts w:ascii="Tahoma" w:hAnsi="Tahoma" w:cs="Tahoma"/>
      <w:sz w:val="16"/>
      <w:szCs w:val="16"/>
    </w:rPr>
  </w:style>
  <w:style w:type="paragraph" w:styleId="Header">
    <w:name w:val="header"/>
    <w:basedOn w:val="Normal"/>
    <w:link w:val="HeaderChar"/>
    <w:uiPriority w:val="99"/>
    <w:semiHidden/>
    <w:unhideWhenUsed/>
    <w:rsid w:val="00B80598"/>
    <w:pPr>
      <w:tabs>
        <w:tab w:val="center" w:pos="4680"/>
        <w:tab w:val="right" w:pos="9360"/>
      </w:tabs>
    </w:pPr>
  </w:style>
  <w:style w:type="character" w:customStyle="1" w:styleId="HeaderChar">
    <w:name w:val="Header Char"/>
    <w:basedOn w:val="DefaultParagraphFont"/>
    <w:link w:val="Header"/>
    <w:uiPriority w:val="99"/>
    <w:semiHidden/>
    <w:rsid w:val="00B80598"/>
    <w:rPr>
      <w:rFonts w:ascii="Arial" w:hAnsi="Arial"/>
      <w:sz w:val="24"/>
    </w:rPr>
  </w:style>
  <w:style w:type="paragraph" w:styleId="Footer">
    <w:name w:val="footer"/>
    <w:basedOn w:val="Normal"/>
    <w:link w:val="FooterChar"/>
    <w:uiPriority w:val="99"/>
    <w:unhideWhenUsed/>
    <w:rsid w:val="00B80598"/>
    <w:pPr>
      <w:tabs>
        <w:tab w:val="center" w:pos="4680"/>
        <w:tab w:val="right" w:pos="9360"/>
      </w:tabs>
    </w:pPr>
  </w:style>
  <w:style w:type="character" w:customStyle="1" w:styleId="FooterChar">
    <w:name w:val="Footer Char"/>
    <w:basedOn w:val="DefaultParagraphFont"/>
    <w:link w:val="Footer"/>
    <w:uiPriority w:val="99"/>
    <w:rsid w:val="00B80598"/>
    <w:rPr>
      <w:rFonts w:ascii="Arial" w:hAnsi="Arial"/>
      <w:sz w:val="24"/>
    </w:rPr>
  </w:style>
  <w:style w:type="paragraph" w:styleId="ListParagraph">
    <w:name w:val="List Paragraph"/>
    <w:basedOn w:val="Normal"/>
    <w:uiPriority w:val="34"/>
    <w:qFormat/>
    <w:rsid w:val="004351E1"/>
    <w:pPr>
      <w:ind w:left="720"/>
    </w:pPr>
  </w:style>
  <w:style w:type="paragraph" w:styleId="Revision">
    <w:name w:val="Revision"/>
    <w:hidden/>
    <w:uiPriority w:val="99"/>
    <w:semiHidden/>
    <w:rsid w:val="00CA7F0C"/>
    <w:rPr>
      <w:rFonts w:ascii="Arial" w:hAnsi="Arial"/>
      <w:sz w:val="24"/>
    </w:rPr>
  </w:style>
  <w:style w:type="character" w:styleId="CommentReference">
    <w:name w:val="annotation reference"/>
    <w:basedOn w:val="DefaultParagraphFont"/>
    <w:uiPriority w:val="99"/>
    <w:semiHidden/>
    <w:unhideWhenUsed/>
    <w:rsid w:val="002F2AA6"/>
    <w:rPr>
      <w:sz w:val="16"/>
      <w:szCs w:val="16"/>
    </w:rPr>
  </w:style>
  <w:style w:type="paragraph" w:styleId="CommentText">
    <w:name w:val="annotation text"/>
    <w:basedOn w:val="Normal"/>
    <w:link w:val="CommentTextChar"/>
    <w:uiPriority w:val="99"/>
    <w:semiHidden/>
    <w:unhideWhenUsed/>
    <w:rsid w:val="002F2AA6"/>
    <w:rPr>
      <w:sz w:val="20"/>
    </w:rPr>
  </w:style>
  <w:style w:type="character" w:customStyle="1" w:styleId="CommentTextChar">
    <w:name w:val="Comment Text Char"/>
    <w:basedOn w:val="DefaultParagraphFont"/>
    <w:link w:val="CommentText"/>
    <w:uiPriority w:val="99"/>
    <w:semiHidden/>
    <w:rsid w:val="002F2AA6"/>
    <w:rPr>
      <w:rFonts w:ascii="Arial" w:hAnsi="Arial"/>
    </w:rPr>
  </w:style>
  <w:style w:type="paragraph" w:styleId="CommentSubject">
    <w:name w:val="annotation subject"/>
    <w:basedOn w:val="CommentText"/>
    <w:next w:val="CommentText"/>
    <w:link w:val="CommentSubjectChar"/>
    <w:uiPriority w:val="99"/>
    <w:semiHidden/>
    <w:unhideWhenUsed/>
    <w:rsid w:val="002F2AA6"/>
    <w:rPr>
      <w:b/>
      <w:bCs/>
    </w:rPr>
  </w:style>
  <w:style w:type="character" w:customStyle="1" w:styleId="CommentSubjectChar">
    <w:name w:val="Comment Subject Char"/>
    <w:basedOn w:val="CommentTextChar"/>
    <w:link w:val="CommentSubject"/>
    <w:uiPriority w:val="99"/>
    <w:semiHidden/>
    <w:rsid w:val="002F2AA6"/>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30</Pages>
  <Words>13644</Words>
  <Characters>77773</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The Final Product</vt:lpstr>
    </vt:vector>
  </TitlesOfParts>
  <Company>Hewlett-Packard Company</Company>
  <LinksUpToDate>false</LinksUpToDate>
  <CharactersWithSpaces>91235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Final Product</dc:title>
  <dc:subject/>
  <dc:creator>Janis Poorman</dc:creator>
  <cp:keywords/>
  <dc:description/>
  <cp:lastModifiedBy>Becky Haymond</cp:lastModifiedBy>
  <cp:revision>2</cp:revision>
  <cp:lastPrinted>2019-07-01T14:09:00Z</cp:lastPrinted>
  <dcterms:created xsi:type="dcterms:W3CDTF">2022-12-09T18:28:00Z</dcterms:created>
  <dcterms:modified xsi:type="dcterms:W3CDTF">2022-12-09T18:28:00Z</dcterms:modified>
</cp:coreProperties>
</file>